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015E69F7" w14:textId="7B9D8826" w:rsidR="00A32382" w:rsidRPr="0007492D" w:rsidRDefault="00A32382" w:rsidP="009866F9">
      <w:pPr>
        <w:pStyle w:val="zzCover"/>
        <w:outlineLvl w:val="0"/>
        <w:rPr>
          <w:color w:val="auto"/>
          <w:sz w:val="52"/>
          <w:szCs w:val="52"/>
          <w:lang w:val="fr-FR"/>
        </w:rPr>
      </w:pPr>
      <w:r w:rsidRPr="0007492D">
        <w:rPr>
          <w:color w:val="auto"/>
          <w:lang w:val="fr-FR"/>
        </w:rPr>
        <w:t>ISO</w:t>
      </w:r>
      <w:bookmarkStart w:id="0" w:name="SK_TCSeparator1"/>
      <w:r w:rsidRPr="0007492D">
        <w:rPr>
          <w:color w:val="auto"/>
          <w:lang w:val="fr-FR"/>
        </w:rPr>
        <w:t>/</w:t>
      </w:r>
      <w:bookmarkEnd w:id="0"/>
      <w:r w:rsidRPr="0007492D">
        <w:rPr>
          <w:color w:val="auto"/>
          <w:lang w:val="fr-FR"/>
        </w:rPr>
        <w:t>IEC JTC 1/SC 22</w:t>
      </w:r>
      <w:r w:rsidR="004506CF">
        <w:rPr>
          <w:color w:val="auto"/>
          <w:lang w:val="fr-FR"/>
        </w:rPr>
        <w:t>/WG23</w:t>
      </w:r>
      <w:r w:rsidRPr="0007492D">
        <w:rPr>
          <w:color w:val="auto"/>
          <w:lang w:val="fr-FR"/>
        </w:rPr>
        <w:t> </w:t>
      </w:r>
      <w:r w:rsidR="004506CF">
        <w:rPr>
          <w:color w:val="auto"/>
          <w:lang w:val="fr-FR"/>
        </w:rPr>
        <w:t>N</w:t>
      </w:r>
      <w:r w:rsidR="00A33E07">
        <w:rPr>
          <w:color w:val="auto"/>
          <w:lang w:val="fr-FR"/>
        </w:rPr>
        <w:t>08</w:t>
      </w:r>
      <w:ins w:id="1" w:author="Stephen Michell" w:date="2019-09-26T10:43:00Z">
        <w:r w:rsidR="002154D6">
          <w:rPr>
            <w:color w:val="auto"/>
            <w:lang w:val="fr-FR"/>
          </w:rPr>
          <w:t>94</w:t>
        </w:r>
      </w:ins>
      <w:del w:id="2" w:author="Stephen Michell" w:date="2019-09-26T10:43:00Z">
        <w:r w:rsidR="00BF3F9D" w:rsidDel="002154D6">
          <w:rPr>
            <w:color w:val="auto"/>
            <w:lang w:val="fr-FR"/>
          </w:rPr>
          <w:delText>7</w:delText>
        </w:r>
      </w:del>
      <w:del w:id="3" w:author="Stephen Michell" w:date="2019-07-16T03:50:00Z">
        <w:r w:rsidR="00BF3F9D" w:rsidDel="00F359AE">
          <w:rPr>
            <w:color w:val="auto"/>
            <w:lang w:val="fr-FR"/>
          </w:rPr>
          <w:delText>6</w:delText>
        </w:r>
      </w:del>
    </w:p>
    <w:p w14:paraId="1E13E4E6" w14:textId="08D1EDB4" w:rsidR="00A32382" w:rsidRPr="00BD083E" w:rsidRDefault="00A32382" w:rsidP="00A33E07">
      <w:pPr>
        <w:pStyle w:val="zzCover"/>
        <w:rPr>
          <w:b w:val="0"/>
          <w:bCs w:val="0"/>
          <w:color w:val="auto"/>
          <w:sz w:val="20"/>
          <w:szCs w:val="20"/>
        </w:rPr>
      </w:pPr>
      <w:r w:rsidRPr="00BD083E">
        <w:rPr>
          <w:b w:val="0"/>
          <w:bCs w:val="0"/>
          <w:color w:val="auto"/>
          <w:sz w:val="20"/>
          <w:szCs w:val="20"/>
        </w:rPr>
        <w:t xml:space="preserve">Date: </w:t>
      </w:r>
      <w:r w:rsidR="0030099A">
        <w:rPr>
          <w:b w:val="0"/>
          <w:bCs w:val="0"/>
          <w:color w:val="auto"/>
          <w:sz w:val="20"/>
          <w:szCs w:val="20"/>
        </w:rPr>
        <w:t>201</w:t>
      </w:r>
      <w:r w:rsidR="00A33E07">
        <w:rPr>
          <w:b w:val="0"/>
          <w:bCs w:val="0"/>
          <w:color w:val="auto"/>
          <w:sz w:val="20"/>
          <w:szCs w:val="20"/>
        </w:rPr>
        <w:t>8</w:t>
      </w:r>
      <w:r w:rsidR="0030099A">
        <w:rPr>
          <w:b w:val="0"/>
          <w:bCs w:val="0"/>
          <w:color w:val="auto"/>
          <w:sz w:val="20"/>
          <w:szCs w:val="20"/>
        </w:rPr>
        <w:t>-</w:t>
      </w:r>
      <w:r w:rsidR="00A33E07">
        <w:rPr>
          <w:b w:val="0"/>
          <w:bCs w:val="0"/>
          <w:color w:val="auto"/>
          <w:sz w:val="20"/>
          <w:szCs w:val="20"/>
        </w:rPr>
        <w:t>0</w:t>
      </w:r>
      <w:ins w:id="4" w:author="Stephen Michell" w:date="2019-09-26T10:43:00Z">
        <w:r w:rsidR="002154D6">
          <w:rPr>
            <w:b w:val="0"/>
            <w:bCs w:val="0"/>
            <w:color w:val="auto"/>
            <w:sz w:val="20"/>
            <w:szCs w:val="20"/>
          </w:rPr>
          <w:t>9</w:t>
        </w:r>
      </w:ins>
      <w:del w:id="5" w:author="Stephen Michell" w:date="2019-09-26T10:43:00Z">
        <w:r w:rsidR="0048220B" w:rsidDel="002154D6">
          <w:rPr>
            <w:b w:val="0"/>
            <w:bCs w:val="0"/>
            <w:color w:val="auto"/>
            <w:sz w:val="20"/>
            <w:szCs w:val="20"/>
          </w:rPr>
          <w:delText>8</w:delText>
        </w:r>
      </w:del>
      <w:r w:rsidR="0048220B">
        <w:rPr>
          <w:b w:val="0"/>
          <w:bCs w:val="0"/>
          <w:color w:val="auto"/>
          <w:sz w:val="20"/>
          <w:szCs w:val="20"/>
        </w:rPr>
        <w:t>-2</w:t>
      </w:r>
      <w:ins w:id="6" w:author="Stephen Michell" w:date="2019-09-26T10:43:00Z">
        <w:r w:rsidR="002154D6">
          <w:rPr>
            <w:b w:val="0"/>
            <w:bCs w:val="0"/>
            <w:color w:val="auto"/>
            <w:sz w:val="20"/>
            <w:szCs w:val="20"/>
          </w:rPr>
          <w:t>6</w:t>
        </w:r>
      </w:ins>
      <w:del w:id="7" w:author="Stephen Michell" w:date="2019-09-26T10:43:00Z">
        <w:r w:rsidR="0048220B" w:rsidDel="002154D6">
          <w:rPr>
            <w:b w:val="0"/>
            <w:bCs w:val="0"/>
            <w:color w:val="auto"/>
            <w:sz w:val="20"/>
            <w:szCs w:val="20"/>
          </w:rPr>
          <w:delText>8</w:delText>
        </w:r>
      </w:del>
    </w:p>
    <w:p w14:paraId="7C411FEC"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07492D">
        <w:rPr>
          <w:b w:val="0"/>
          <w:bCs w:val="0"/>
          <w:color w:val="auto"/>
          <w:sz w:val="20"/>
          <w:szCs w:val="20"/>
        </w:rPr>
        <w:t>4</w:t>
      </w:r>
    </w:p>
    <w:p w14:paraId="69729A4E" w14:textId="51999689" w:rsidR="008118BC" w:rsidRPr="00BD083E" w:rsidRDefault="008118BC" w:rsidP="009866F9">
      <w:pPr>
        <w:pStyle w:val="zzCover"/>
        <w:spacing w:before="220"/>
        <w:outlineLvl w:val="0"/>
        <w:rPr>
          <w:color w:val="auto"/>
        </w:rPr>
      </w:pPr>
      <w:bookmarkStart w:id="8" w:name="_GoBack"/>
      <w:bookmarkEnd w:id="8"/>
      <w:r>
        <w:rPr>
          <w:b w:val="0"/>
          <w:bCs w:val="0"/>
          <w:color w:val="auto"/>
          <w:sz w:val="20"/>
          <w:szCs w:val="20"/>
        </w:rPr>
        <w:t xml:space="preserve">Edition </w:t>
      </w:r>
      <w:r w:rsidR="0007492D">
        <w:rPr>
          <w:b w:val="0"/>
          <w:bCs w:val="0"/>
          <w:color w:val="auto"/>
          <w:sz w:val="20"/>
          <w:szCs w:val="20"/>
        </w:rPr>
        <w:t>1</w:t>
      </w:r>
    </w:p>
    <w:p w14:paraId="6C96846A" w14:textId="77777777" w:rsidR="00A32382" w:rsidRPr="00BD083E" w:rsidRDefault="00A618A8" w:rsidP="009866F9">
      <w:pPr>
        <w:pStyle w:val="zzCover"/>
        <w:spacing w:before="220"/>
        <w:outlineLvl w:val="0"/>
        <w:rPr>
          <w:b w:val="0"/>
          <w:bCs w:val="0"/>
          <w:color w:val="auto"/>
          <w:sz w:val="20"/>
          <w:szCs w:val="20"/>
        </w:rPr>
      </w:pPr>
      <w:r>
        <w:rPr>
          <w:b w:val="0"/>
          <w:bCs w:val="0"/>
          <w:color w:val="auto"/>
          <w:sz w:val="20"/>
          <w:szCs w:val="20"/>
        </w:rPr>
        <w:t>ISO/IEC JTC 1/SC 22/WG 23</w:t>
      </w:r>
    </w:p>
    <w:p w14:paraId="6562CDCB" w14:textId="77777777" w:rsidR="00A32382" w:rsidRPr="00BD083E" w:rsidRDefault="00A32382">
      <w:pPr>
        <w:pStyle w:val="zzCover"/>
        <w:spacing w:after="2000"/>
        <w:rPr>
          <w:b w:val="0"/>
          <w:bCs w:val="0"/>
          <w:color w:val="auto"/>
        </w:rPr>
      </w:pPr>
      <w:bookmarkStart w:id="9" w:name="CVP_Secretariat_Location"/>
      <w:r w:rsidRPr="00BD083E">
        <w:rPr>
          <w:b w:val="0"/>
          <w:bCs w:val="0"/>
          <w:color w:val="auto"/>
          <w:sz w:val="20"/>
          <w:szCs w:val="20"/>
        </w:rPr>
        <w:t>Secretariat</w:t>
      </w:r>
      <w:bookmarkEnd w:id="9"/>
      <w:r w:rsidRPr="00BD083E">
        <w:rPr>
          <w:b w:val="0"/>
          <w:bCs w:val="0"/>
          <w:color w:val="auto"/>
          <w:sz w:val="20"/>
          <w:szCs w:val="20"/>
        </w:rPr>
        <w:t>: ANSI</w:t>
      </w:r>
    </w:p>
    <w:p w14:paraId="1A7DC52E" w14:textId="456F7116"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07492D">
        <w:rPr>
          <w:sz w:val="28"/>
          <w:szCs w:val="28"/>
        </w:rPr>
        <w:t xml:space="preserve">– </w:t>
      </w:r>
      <w:ins w:id="10" w:author="Stephen Michell" w:date="2019-07-16T03:50:00Z">
        <w:r w:rsidR="00F359AE">
          <w:rPr>
            <w:sz w:val="28"/>
            <w:szCs w:val="28"/>
          </w:rPr>
          <w:t xml:space="preserve">Part 4: </w:t>
        </w:r>
      </w:ins>
      <w:r w:rsidR="0007492D">
        <w:rPr>
          <w:sz w:val="28"/>
          <w:szCs w:val="28"/>
        </w:rPr>
        <w:t xml:space="preserve">Vulnerability descriptions for the programming language </w:t>
      </w:r>
      <w:r w:rsidR="004506CF">
        <w:rPr>
          <w:sz w:val="28"/>
          <w:szCs w:val="28"/>
        </w:rPr>
        <w:t>Python</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type:</w:t>
      </w:r>
      <w:proofErr w:type="gramEnd"/>
      <w:r w:rsidRPr="0007492D">
        <w:rPr>
          <w:b w:val="0"/>
          <w:bCs w:val="0"/>
          <w:color w:val="auto"/>
          <w:sz w:val="20"/>
          <w:szCs w:val="20"/>
          <w:lang w:val="fr-FR"/>
        </w:rPr>
        <w:t xml:space="preserv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subtype:</w:t>
      </w:r>
      <w:proofErr w:type="gramEnd"/>
      <w:r w:rsidRPr="0007492D">
        <w:rPr>
          <w:b w:val="0"/>
          <w:bCs w:val="0"/>
          <w:color w:val="auto"/>
          <w:sz w:val="20"/>
          <w:szCs w:val="20"/>
          <w:lang w:val="fr-FR"/>
        </w:rPr>
        <w:t xml:space="preserv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stage:</w:t>
      </w:r>
      <w:proofErr w:type="gramEnd"/>
      <w:r w:rsidRPr="0007492D">
        <w:rPr>
          <w:b w:val="0"/>
          <w:bCs w:val="0"/>
          <w:color w:val="auto"/>
          <w:sz w:val="20"/>
          <w:szCs w:val="20"/>
          <w:lang w:val="fr-FR"/>
        </w:rPr>
        <w:t xml:space="preserve"> (</w:t>
      </w:r>
      <w:r w:rsidR="00707984" w:rsidRPr="0007492D">
        <w:rPr>
          <w:b w:val="0"/>
          <w:bCs w:val="0"/>
          <w:color w:val="auto"/>
          <w:sz w:val="20"/>
          <w:szCs w:val="20"/>
          <w:lang w:val="fr-FR"/>
        </w:rPr>
        <w:t>10</w:t>
      </w:r>
      <w:r w:rsidRPr="0007492D">
        <w:rPr>
          <w:b w:val="0"/>
          <w:bCs w:val="0"/>
          <w:color w:val="auto"/>
          <w:sz w:val="20"/>
          <w:szCs w:val="20"/>
          <w:lang w:val="fr-FR"/>
        </w:rPr>
        <w:t xml:space="preserve">) </w:t>
      </w:r>
      <w:r w:rsidR="00707984" w:rsidRPr="0007492D">
        <w:rPr>
          <w:b w:val="0"/>
          <w:bCs w:val="0"/>
          <w:color w:val="auto"/>
          <w:sz w:val="20"/>
          <w:szCs w:val="20"/>
          <w:lang w:val="fr-FR"/>
        </w:rPr>
        <w:t xml:space="preserve">development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language:</w:t>
      </w:r>
      <w:proofErr w:type="gramEnd"/>
      <w:r w:rsidRPr="0007492D">
        <w:rPr>
          <w:b w:val="0"/>
          <w:bCs w:val="0"/>
          <w:color w:val="auto"/>
          <w:sz w:val="20"/>
          <w:szCs w:val="20"/>
          <w:lang w:val="fr-FR"/>
        </w:rPr>
        <w:t xml:space="preserv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rsidP="009866F9">
      <w:pPr>
        <w:outlineLvl w:val="0"/>
        <w:rPr>
          <w:i/>
          <w:iCs/>
          <w:lang w:val="fr-FR"/>
        </w:rPr>
      </w:pPr>
      <w:r w:rsidRPr="0007492D">
        <w:rPr>
          <w:i/>
          <w:iCs/>
          <w:lang w:val="fr-FR"/>
        </w:rPr>
        <w:t>Élément introductif — Élément principal — Partie </w:t>
      </w:r>
      <w:proofErr w:type="gramStart"/>
      <w:r w:rsidRPr="0007492D">
        <w:rPr>
          <w:i/>
          <w:iCs/>
          <w:lang w:val="fr-FR"/>
        </w:rPr>
        <w:t>n:</w:t>
      </w:r>
      <w:proofErr w:type="gramEnd"/>
      <w:r w:rsidRPr="0007492D">
        <w:rPr>
          <w:i/>
          <w:iCs/>
          <w:lang w:val="fr-FR"/>
        </w:rPr>
        <w:t xml:space="preserve">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rsidP="009866F9">
      <w:pPr>
        <w:pStyle w:val="zzCover"/>
        <w:pBdr>
          <w:top w:val="single" w:sz="6" w:space="1" w:color="auto"/>
          <w:left w:val="single" w:sz="6" w:space="4" w:color="auto"/>
          <w:bottom w:val="single" w:sz="6" w:space="1" w:color="auto"/>
          <w:right w:val="single" w:sz="6" w:space="4" w:color="auto"/>
        </w:pBdr>
        <w:spacing w:before="240"/>
        <w:jc w:val="center"/>
        <w:outlineLvl w:val="0"/>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9866F9">
      <w:pPr>
        <w:pStyle w:val="zzCopyright"/>
        <w:pBdr>
          <w:top w:val="single" w:sz="2" w:space="1" w:color="000000"/>
          <w:left w:val="single" w:sz="2" w:space="4" w:color="000000"/>
          <w:bottom w:val="single" w:sz="2" w:space="1" w:color="000000"/>
          <w:right w:val="single" w:sz="2" w:space="20" w:color="000000"/>
        </w:pBdr>
        <w:jc w:val="center"/>
        <w:outlineLvl w:val="0"/>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0F518A25" w14:textId="77777777" w:rsidR="00DA7483" w:rsidRDefault="00A32382">
      <w:pPr>
        <w:pStyle w:val="TOC1"/>
        <w:tabs>
          <w:tab w:val="right" w:pos="9973"/>
        </w:tabs>
      </w:pPr>
      <w:r>
        <w:t>Contents</w:t>
      </w:r>
    </w:p>
    <w:p w14:paraId="7D4B0D86" w14:textId="6332D77B" w:rsidR="00DE5F8F" w:rsidRDefault="001A1531">
      <w:pPr>
        <w:pStyle w:val="TOC1"/>
        <w:tabs>
          <w:tab w:val="right" w:pos="9973"/>
        </w:tabs>
        <w:rPr>
          <w:b w:val="0"/>
          <w:bCs w:val="0"/>
          <w:caps w:val="0"/>
          <w:noProof/>
          <w:u w:val="none"/>
        </w:rPr>
      </w:pPr>
      <w:r>
        <w:fldChar w:fldCharType="begin"/>
      </w:r>
      <w:r>
        <w:instrText xml:space="preserve"> TOC \o "1-2" \h \z </w:instrText>
      </w:r>
      <w:r>
        <w:fldChar w:fldCharType="separate"/>
      </w:r>
      <w:hyperlink w:anchor="_Toc7089361" w:history="1">
        <w:r w:rsidR="00DE5F8F" w:rsidRPr="005E2AB2">
          <w:rPr>
            <w:rStyle w:val="Hyperlink"/>
            <w:noProof/>
          </w:rPr>
          <w:t>Foreword</w:t>
        </w:r>
        <w:r w:rsidR="00DE5F8F">
          <w:rPr>
            <w:noProof/>
            <w:webHidden/>
          </w:rPr>
          <w:tab/>
        </w:r>
        <w:r w:rsidR="00DE5F8F">
          <w:rPr>
            <w:noProof/>
            <w:webHidden/>
          </w:rPr>
          <w:fldChar w:fldCharType="begin"/>
        </w:r>
        <w:r w:rsidR="00DE5F8F">
          <w:rPr>
            <w:noProof/>
            <w:webHidden/>
          </w:rPr>
          <w:instrText xml:space="preserve"> PAGEREF _Toc7089361 \h </w:instrText>
        </w:r>
        <w:r w:rsidR="00DE5F8F">
          <w:rPr>
            <w:noProof/>
            <w:webHidden/>
          </w:rPr>
        </w:r>
        <w:r w:rsidR="00DE5F8F">
          <w:rPr>
            <w:noProof/>
            <w:webHidden/>
          </w:rPr>
          <w:fldChar w:fldCharType="separate"/>
        </w:r>
        <w:r w:rsidR="00DE5F8F">
          <w:rPr>
            <w:noProof/>
            <w:webHidden/>
          </w:rPr>
          <w:t>vi</w:t>
        </w:r>
        <w:r w:rsidR="00DE5F8F">
          <w:rPr>
            <w:noProof/>
            <w:webHidden/>
          </w:rPr>
          <w:fldChar w:fldCharType="end"/>
        </w:r>
      </w:hyperlink>
    </w:p>
    <w:p w14:paraId="4352DB85" w14:textId="53539F86" w:rsidR="00DE5F8F" w:rsidRDefault="00775AA6">
      <w:pPr>
        <w:pStyle w:val="TOC1"/>
        <w:tabs>
          <w:tab w:val="right" w:pos="9973"/>
        </w:tabs>
        <w:rPr>
          <w:b w:val="0"/>
          <w:bCs w:val="0"/>
          <w:caps w:val="0"/>
          <w:noProof/>
          <w:u w:val="none"/>
        </w:rPr>
      </w:pPr>
      <w:hyperlink w:anchor="_Toc7089362" w:history="1">
        <w:r w:rsidR="00DE5F8F" w:rsidRPr="005E2AB2">
          <w:rPr>
            <w:rStyle w:val="Hyperlink"/>
            <w:noProof/>
          </w:rPr>
          <w:t>Introduction</w:t>
        </w:r>
        <w:r w:rsidR="00DE5F8F">
          <w:rPr>
            <w:noProof/>
            <w:webHidden/>
          </w:rPr>
          <w:tab/>
        </w:r>
        <w:r w:rsidR="00DE5F8F">
          <w:rPr>
            <w:noProof/>
            <w:webHidden/>
          </w:rPr>
          <w:fldChar w:fldCharType="begin"/>
        </w:r>
        <w:r w:rsidR="00DE5F8F">
          <w:rPr>
            <w:noProof/>
            <w:webHidden/>
          </w:rPr>
          <w:instrText xml:space="preserve"> PAGEREF _Toc7089362 \h </w:instrText>
        </w:r>
        <w:r w:rsidR="00DE5F8F">
          <w:rPr>
            <w:noProof/>
            <w:webHidden/>
          </w:rPr>
        </w:r>
        <w:r w:rsidR="00DE5F8F">
          <w:rPr>
            <w:noProof/>
            <w:webHidden/>
          </w:rPr>
          <w:fldChar w:fldCharType="separate"/>
        </w:r>
        <w:r w:rsidR="00DE5F8F">
          <w:rPr>
            <w:noProof/>
            <w:webHidden/>
          </w:rPr>
          <w:t>vii</w:t>
        </w:r>
        <w:r w:rsidR="00DE5F8F">
          <w:rPr>
            <w:noProof/>
            <w:webHidden/>
          </w:rPr>
          <w:fldChar w:fldCharType="end"/>
        </w:r>
      </w:hyperlink>
    </w:p>
    <w:p w14:paraId="5CBC514F" w14:textId="44126F28" w:rsidR="00DE5F8F" w:rsidRDefault="00775AA6">
      <w:pPr>
        <w:pStyle w:val="TOC1"/>
        <w:tabs>
          <w:tab w:val="right" w:pos="9973"/>
        </w:tabs>
        <w:rPr>
          <w:b w:val="0"/>
          <w:bCs w:val="0"/>
          <w:caps w:val="0"/>
          <w:noProof/>
          <w:u w:val="none"/>
        </w:rPr>
      </w:pPr>
      <w:hyperlink w:anchor="_Toc7089363" w:history="1">
        <w:r w:rsidR="00DE5F8F" w:rsidRPr="005E2AB2">
          <w:rPr>
            <w:rStyle w:val="Hyperlink"/>
            <w:noProof/>
          </w:rPr>
          <w:t>1. Scope</w:t>
        </w:r>
        <w:r w:rsidR="00DE5F8F">
          <w:rPr>
            <w:noProof/>
            <w:webHidden/>
          </w:rPr>
          <w:tab/>
        </w:r>
        <w:r w:rsidR="00DE5F8F">
          <w:rPr>
            <w:noProof/>
            <w:webHidden/>
          </w:rPr>
          <w:fldChar w:fldCharType="begin"/>
        </w:r>
        <w:r w:rsidR="00DE5F8F">
          <w:rPr>
            <w:noProof/>
            <w:webHidden/>
          </w:rPr>
          <w:instrText xml:space="preserve"> PAGEREF _Toc7089363 \h </w:instrText>
        </w:r>
        <w:r w:rsidR="00DE5F8F">
          <w:rPr>
            <w:noProof/>
            <w:webHidden/>
          </w:rPr>
        </w:r>
        <w:r w:rsidR="00DE5F8F">
          <w:rPr>
            <w:noProof/>
            <w:webHidden/>
          </w:rPr>
          <w:fldChar w:fldCharType="separate"/>
        </w:r>
        <w:r w:rsidR="00DE5F8F">
          <w:rPr>
            <w:noProof/>
            <w:webHidden/>
          </w:rPr>
          <w:t>1</w:t>
        </w:r>
        <w:r w:rsidR="00DE5F8F">
          <w:rPr>
            <w:noProof/>
            <w:webHidden/>
          </w:rPr>
          <w:fldChar w:fldCharType="end"/>
        </w:r>
      </w:hyperlink>
    </w:p>
    <w:p w14:paraId="3F88354A" w14:textId="5563612F" w:rsidR="00DE5F8F" w:rsidRDefault="00775AA6">
      <w:pPr>
        <w:pStyle w:val="TOC1"/>
        <w:tabs>
          <w:tab w:val="right" w:pos="9973"/>
        </w:tabs>
        <w:rPr>
          <w:b w:val="0"/>
          <w:bCs w:val="0"/>
          <w:caps w:val="0"/>
          <w:noProof/>
          <w:u w:val="none"/>
        </w:rPr>
      </w:pPr>
      <w:hyperlink w:anchor="_Toc7089364" w:history="1">
        <w:r w:rsidR="00DE5F8F" w:rsidRPr="005E2AB2">
          <w:rPr>
            <w:rStyle w:val="Hyperlink"/>
            <w:noProof/>
          </w:rPr>
          <w:t>2. Normative references</w:t>
        </w:r>
        <w:r w:rsidR="00DE5F8F">
          <w:rPr>
            <w:noProof/>
            <w:webHidden/>
          </w:rPr>
          <w:tab/>
        </w:r>
        <w:r w:rsidR="00DE5F8F">
          <w:rPr>
            <w:noProof/>
            <w:webHidden/>
          </w:rPr>
          <w:fldChar w:fldCharType="begin"/>
        </w:r>
        <w:r w:rsidR="00DE5F8F">
          <w:rPr>
            <w:noProof/>
            <w:webHidden/>
          </w:rPr>
          <w:instrText xml:space="preserve"> PAGEREF _Toc7089364 \h </w:instrText>
        </w:r>
        <w:r w:rsidR="00DE5F8F">
          <w:rPr>
            <w:noProof/>
            <w:webHidden/>
          </w:rPr>
        </w:r>
        <w:r w:rsidR="00DE5F8F">
          <w:rPr>
            <w:noProof/>
            <w:webHidden/>
          </w:rPr>
          <w:fldChar w:fldCharType="separate"/>
        </w:r>
        <w:r w:rsidR="00DE5F8F">
          <w:rPr>
            <w:noProof/>
            <w:webHidden/>
          </w:rPr>
          <w:t>1</w:t>
        </w:r>
        <w:r w:rsidR="00DE5F8F">
          <w:rPr>
            <w:noProof/>
            <w:webHidden/>
          </w:rPr>
          <w:fldChar w:fldCharType="end"/>
        </w:r>
      </w:hyperlink>
    </w:p>
    <w:p w14:paraId="67713FCE" w14:textId="4BFD45A3" w:rsidR="00DE5F8F" w:rsidRDefault="00775AA6">
      <w:pPr>
        <w:pStyle w:val="TOC1"/>
        <w:tabs>
          <w:tab w:val="right" w:pos="9973"/>
        </w:tabs>
        <w:rPr>
          <w:b w:val="0"/>
          <w:bCs w:val="0"/>
          <w:caps w:val="0"/>
          <w:noProof/>
          <w:u w:val="none"/>
        </w:rPr>
      </w:pPr>
      <w:hyperlink w:anchor="_Toc7089365" w:history="1">
        <w:r w:rsidR="00DE5F8F" w:rsidRPr="005E2AB2">
          <w:rPr>
            <w:rStyle w:val="Hyperlink"/>
            <w:noProof/>
          </w:rPr>
          <w:t>3. Terms and definitions, symbols and conventions</w:t>
        </w:r>
        <w:r w:rsidR="00DE5F8F">
          <w:rPr>
            <w:noProof/>
            <w:webHidden/>
          </w:rPr>
          <w:tab/>
        </w:r>
        <w:r w:rsidR="00DE5F8F">
          <w:rPr>
            <w:noProof/>
            <w:webHidden/>
          </w:rPr>
          <w:fldChar w:fldCharType="begin"/>
        </w:r>
        <w:r w:rsidR="00DE5F8F">
          <w:rPr>
            <w:noProof/>
            <w:webHidden/>
          </w:rPr>
          <w:instrText xml:space="preserve"> PAGEREF _Toc7089365 \h </w:instrText>
        </w:r>
        <w:r w:rsidR="00DE5F8F">
          <w:rPr>
            <w:noProof/>
            <w:webHidden/>
          </w:rPr>
        </w:r>
        <w:r w:rsidR="00DE5F8F">
          <w:rPr>
            <w:noProof/>
            <w:webHidden/>
          </w:rPr>
          <w:fldChar w:fldCharType="separate"/>
        </w:r>
        <w:r w:rsidR="00DE5F8F">
          <w:rPr>
            <w:noProof/>
            <w:webHidden/>
          </w:rPr>
          <w:t>2</w:t>
        </w:r>
        <w:r w:rsidR="00DE5F8F">
          <w:rPr>
            <w:noProof/>
            <w:webHidden/>
          </w:rPr>
          <w:fldChar w:fldCharType="end"/>
        </w:r>
      </w:hyperlink>
    </w:p>
    <w:p w14:paraId="7EA9BF90" w14:textId="4AFFB379" w:rsidR="00DE5F8F" w:rsidRDefault="00775AA6">
      <w:pPr>
        <w:pStyle w:val="TOC2"/>
        <w:tabs>
          <w:tab w:val="right" w:pos="9973"/>
        </w:tabs>
        <w:rPr>
          <w:b w:val="0"/>
          <w:bCs w:val="0"/>
          <w:smallCaps w:val="0"/>
          <w:noProof/>
        </w:rPr>
      </w:pPr>
      <w:hyperlink w:anchor="_Toc7089366" w:history="1">
        <w:r w:rsidR="00DE5F8F" w:rsidRPr="005E2AB2">
          <w:rPr>
            <w:rStyle w:val="Hyperlink"/>
            <w:noProof/>
          </w:rPr>
          <w:t>3.1 Terms and definitions</w:t>
        </w:r>
        <w:r w:rsidR="00DE5F8F">
          <w:rPr>
            <w:noProof/>
            <w:webHidden/>
          </w:rPr>
          <w:tab/>
        </w:r>
        <w:r w:rsidR="00DE5F8F">
          <w:rPr>
            <w:noProof/>
            <w:webHidden/>
          </w:rPr>
          <w:fldChar w:fldCharType="begin"/>
        </w:r>
        <w:r w:rsidR="00DE5F8F">
          <w:rPr>
            <w:noProof/>
            <w:webHidden/>
          </w:rPr>
          <w:instrText xml:space="preserve"> PAGEREF _Toc7089366 \h </w:instrText>
        </w:r>
        <w:r w:rsidR="00DE5F8F">
          <w:rPr>
            <w:noProof/>
            <w:webHidden/>
          </w:rPr>
        </w:r>
        <w:r w:rsidR="00DE5F8F">
          <w:rPr>
            <w:noProof/>
            <w:webHidden/>
          </w:rPr>
          <w:fldChar w:fldCharType="separate"/>
        </w:r>
        <w:r w:rsidR="00DE5F8F">
          <w:rPr>
            <w:noProof/>
            <w:webHidden/>
          </w:rPr>
          <w:t>2</w:t>
        </w:r>
        <w:r w:rsidR="00DE5F8F">
          <w:rPr>
            <w:noProof/>
            <w:webHidden/>
          </w:rPr>
          <w:fldChar w:fldCharType="end"/>
        </w:r>
      </w:hyperlink>
    </w:p>
    <w:p w14:paraId="5126EF92" w14:textId="64381612" w:rsidR="00DE5F8F" w:rsidRDefault="00775AA6">
      <w:pPr>
        <w:pStyle w:val="TOC1"/>
        <w:tabs>
          <w:tab w:val="right" w:pos="9973"/>
        </w:tabs>
        <w:rPr>
          <w:b w:val="0"/>
          <w:bCs w:val="0"/>
          <w:caps w:val="0"/>
          <w:noProof/>
          <w:u w:val="none"/>
        </w:rPr>
      </w:pPr>
      <w:hyperlink w:anchor="_Toc7089367" w:history="1">
        <w:r w:rsidR="00DE5F8F" w:rsidRPr="005E2AB2">
          <w:rPr>
            <w:rStyle w:val="Hyperlink"/>
            <w:noProof/>
          </w:rPr>
          <w:t>4. Language concepts</w:t>
        </w:r>
        <w:r w:rsidR="00DE5F8F">
          <w:rPr>
            <w:noProof/>
            <w:webHidden/>
          </w:rPr>
          <w:tab/>
        </w:r>
        <w:r w:rsidR="00DE5F8F">
          <w:rPr>
            <w:noProof/>
            <w:webHidden/>
          </w:rPr>
          <w:fldChar w:fldCharType="begin"/>
        </w:r>
        <w:r w:rsidR="00DE5F8F">
          <w:rPr>
            <w:noProof/>
            <w:webHidden/>
          </w:rPr>
          <w:instrText xml:space="preserve"> PAGEREF _Toc7089367 \h </w:instrText>
        </w:r>
        <w:r w:rsidR="00DE5F8F">
          <w:rPr>
            <w:noProof/>
            <w:webHidden/>
          </w:rPr>
        </w:r>
        <w:r w:rsidR="00DE5F8F">
          <w:rPr>
            <w:noProof/>
            <w:webHidden/>
          </w:rPr>
          <w:fldChar w:fldCharType="separate"/>
        </w:r>
        <w:r w:rsidR="00DE5F8F">
          <w:rPr>
            <w:noProof/>
            <w:webHidden/>
          </w:rPr>
          <w:t>5</w:t>
        </w:r>
        <w:r w:rsidR="00DE5F8F">
          <w:rPr>
            <w:noProof/>
            <w:webHidden/>
          </w:rPr>
          <w:fldChar w:fldCharType="end"/>
        </w:r>
      </w:hyperlink>
    </w:p>
    <w:p w14:paraId="5DC1A268" w14:textId="6E0D9CA7" w:rsidR="00DE5F8F" w:rsidRDefault="00775AA6">
      <w:pPr>
        <w:pStyle w:val="TOC1"/>
        <w:tabs>
          <w:tab w:val="right" w:pos="9973"/>
        </w:tabs>
        <w:rPr>
          <w:b w:val="0"/>
          <w:bCs w:val="0"/>
          <w:caps w:val="0"/>
          <w:noProof/>
          <w:u w:val="none"/>
        </w:rPr>
      </w:pPr>
      <w:hyperlink w:anchor="_Toc7089368" w:history="1">
        <w:r w:rsidR="00DE5F8F" w:rsidRPr="005E2AB2">
          <w:rPr>
            <w:rStyle w:val="Hyperlink"/>
            <w:noProof/>
          </w:rPr>
          <w:t>5. General uidance for Python</w:t>
        </w:r>
        <w:r w:rsidR="00DE5F8F">
          <w:rPr>
            <w:noProof/>
            <w:webHidden/>
          </w:rPr>
          <w:tab/>
        </w:r>
        <w:r w:rsidR="00DE5F8F">
          <w:rPr>
            <w:noProof/>
            <w:webHidden/>
          </w:rPr>
          <w:fldChar w:fldCharType="begin"/>
        </w:r>
        <w:r w:rsidR="00DE5F8F">
          <w:rPr>
            <w:noProof/>
            <w:webHidden/>
          </w:rPr>
          <w:instrText xml:space="preserve"> PAGEREF _Toc7089368 \h </w:instrText>
        </w:r>
        <w:r w:rsidR="00DE5F8F">
          <w:rPr>
            <w:noProof/>
            <w:webHidden/>
          </w:rPr>
        </w:r>
        <w:r w:rsidR="00DE5F8F">
          <w:rPr>
            <w:noProof/>
            <w:webHidden/>
          </w:rPr>
          <w:fldChar w:fldCharType="separate"/>
        </w:r>
        <w:r w:rsidR="00DE5F8F">
          <w:rPr>
            <w:noProof/>
            <w:webHidden/>
          </w:rPr>
          <w:t>6</w:t>
        </w:r>
        <w:r w:rsidR="00DE5F8F">
          <w:rPr>
            <w:noProof/>
            <w:webHidden/>
          </w:rPr>
          <w:fldChar w:fldCharType="end"/>
        </w:r>
      </w:hyperlink>
    </w:p>
    <w:p w14:paraId="68805EF9" w14:textId="7CF10639" w:rsidR="00DE5F8F" w:rsidRDefault="00775AA6">
      <w:pPr>
        <w:pStyle w:val="TOC2"/>
        <w:tabs>
          <w:tab w:val="right" w:pos="9973"/>
        </w:tabs>
        <w:rPr>
          <w:b w:val="0"/>
          <w:bCs w:val="0"/>
          <w:smallCaps w:val="0"/>
          <w:noProof/>
        </w:rPr>
      </w:pPr>
      <w:hyperlink w:anchor="_Toc7089369" w:history="1">
        <w:r w:rsidR="00DE5F8F" w:rsidRPr="005E2AB2">
          <w:rPr>
            <w:rStyle w:val="Hyperlink"/>
            <w:noProof/>
          </w:rPr>
          <w:t>5.1 Top avoidance mechanisms</w:t>
        </w:r>
        <w:r w:rsidR="00DE5F8F">
          <w:rPr>
            <w:noProof/>
            <w:webHidden/>
          </w:rPr>
          <w:tab/>
        </w:r>
        <w:r w:rsidR="00DE5F8F">
          <w:rPr>
            <w:noProof/>
            <w:webHidden/>
          </w:rPr>
          <w:fldChar w:fldCharType="begin"/>
        </w:r>
        <w:r w:rsidR="00DE5F8F">
          <w:rPr>
            <w:noProof/>
            <w:webHidden/>
          </w:rPr>
          <w:instrText xml:space="preserve"> PAGEREF _Toc7089369 \h </w:instrText>
        </w:r>
        <w:r w:rsidR="00DE5F8F">
          <w:rPr>
            <w:noProof/>
            <w:webHidden/>
          </w:rPr>
        </w:r>
        <w:r w:rsidR="00DE5F8F">
          <w:rPr>
            <w:noProof/>
            <w:webHidden/>
          </w:rPr>
          <w:fldChar w:fldCharType="separate"/>
        </w:r>
        <w:r w:rsidR="00DE5F8F">
          <w:rPr>
            <w:noProof/>
            <w:webHidden/>
          </w:rPr>
          <w:t>6</w:t>
        </w:r>
        <w:r w:rsidR="00DE5F8F">
          <w:rPr>
            <w:noProof/>
            <w:webHidden/>
          </w:rPr>
          <w:fldChar w:fldCharType="end"/>
        </w:r>
      </w:hyperlink>
    </w:p>
    <w:p w14:paraId="1FC86594" w14:textId="5C1498AD" w:rsidR="00DE5F8F" w:rsidRDefault="00775AA6">
      <w:pPr>
        <w:pStyle w:val="TOC1"/>
        <w:tabs>
          <w:tab w:val="right" w:pos="9973"/>
        </w:tabs>
        <w:rPr>
          <w:b w:val="0"/>
          <w:bCs w:val="0"/>
          <w:caps w:val="0"/>
          <w:noProof/>
          <w:u w:val="none"/>
        </w:rPr>
      </w:pPr>
      <w:hyperlink w:anchor="_Toc7089370" w:history="1">
        <w:r w:rsidR="00DE5F8F" w:rsidRPr="005E2AB2">
          <w:rPr>
            <w:rStyle w:val="Hyperlink"/>
            <w:noProof/>
          </w:rPr>
          <w:t>6. Specific Guidance for Python</w:t>
        </w:r>
        <w:r w:rsidR="00DE5F8F">
          <w:rPr>
            <w:noProof/>
            <w:webHidden/>
          </w:rPr>
          <w:tab/>
        </w:r>
        <w:r w:rsidR="00DE5F8F">
          <w:rPr>
            <w:noProof/>
            <w:webHidden/>
          </w:rPr>
          <w:fldChar w:fldCharType="begin"/>
        </w:r>
        <w:r w:rsidR="00DE5F8F">
          <w:rPr>
            <w:noProof/>
            <w:webHidden/>
          </w:rPr>
          <w:instrText xml:space="preserve"> PAGEREF _Toc7089370 \h </w:instrText>
        </w:r>
        <w:r w:rsidR="00DE5F8F">
          <w:rPr>
            <w:noProof/>
            <w:webHidden/>
          </w:rPr>
        </w:r>
        <w:r w:rsidR="00DE5F8F">
          <w:rPr>
            <w:noProof/>
            <w:webHidden/>
          </w:rPr>
          <w:fldChar w:fldCharType="separate"/>
        </w:r>
        <w:r w:rsidR="00DE5F8F">
          <w:rPr>
            <w:noProof/>
            <w:webHidden/>
          </w:rPr>
          <w:t>8</w:t>
        </w:r>
        <w:r w:rsidR="00DE5F8F">
          <w:rPr>
            <w:noProof/>
            <w:webHidden/>
          </w:rPr>
          <w:fldChar w:fldCharType="end"/>
        </w:r>
      </w:hyperlink>
    </w:p>
    <w:p w14:paraId="65EDA08D" w14:textId="24BDD48A" w:rsidR="00DE5F8F" w:rsidRDefault="00775AA6">
      <w:pPr>
        <w:pStyle w:val="TOC2"/>
        <w:tabs>
          <w:tab w:val="right" w:pos="9973"/>
        </w:tabs>
        <w:rPr>
          <w:b w:val="0"/>
          <w:bCs w:val="0"/>
          <w:smallCaps w:val="0"/>
          <w:noProof/>
        </w:rPr>
      </w:pPr>
      <w:hyperlink w:anchor="_Toc7089371" w:history="1">
        <w:r w:rsidR="00DE5F8F" w:rsidRPr="005E2AB2">
          <w:rPr>
            <w:rStyle w:val="Hyperlink"/>
            <w:noProof/>
          </w:rPr>
          <w:t>6.1 General</w:t>
        </w:r>
        <w:r w:rsidR="00DE5F8F">
          <w:rPr>
            <w:noProof/>
            <w:webHidden/>
          </w:rPr>
          <w:tab/>
        </w:r>
        <w:r w:rsidR="00DE5F8F">
          <w:rPr>
            <w:noProof/>
            <w:webHidden/>
          </w:rPr>
          <w:fldChar w:fldCharType="begin"/>
        </w:r>
        <w:r w:rsidR="00DE5F8F">
          <w:rPr>
            <w:noProof/>
            <w:webHidden/>
          </w:rPr>
          <w:instrText xml:space="preserve"> PAGEREF _Toc7089371 \h </w:instrText>
        </w:r>
        <w:r w:rsidR="00DE5F8F">
          <w:rPr>
            <w:noProof/>
            <w:webHidden/>
          </w:rPr>
        </w:r>
        <w:r w:rsidR="00DE5F8F">
          <w:rPr>
            <w:noProof/>
            <w:webHidden/>
          </w:rPr>
          <w:fldChar w:fldCharType="separate"/>
        </w:r>
        <w:r w:rsidR="00DE5F8F">
          <w:rPr>
            <w:noProof/>
            <w:webHidden/>
          </w:rPr>
          <w:t>8</w:t>
        </w:r>
        <w:r w:rsidR="00DE5F8F">
          <w:rPr>
            <w:noProof/>
            <w:webHidden/>
          </w:rPr>
          <w:fldChar w:fldCharType="end"/>
        </w:r>
      </w:hyperlink>
    </w:p>
    <w:p w14:paraId="68352D7E" w14:textId="06B2A714" w:rsidR="00DE5F8F" w:rsidRDefault="00775AA6">
      <w:pPr>
        <w:pStyle w:val="TOC2"/>
        <w:tabs>
          <w:tab w:val="right" w:pos="9973"/>
        </w:tabs>
        <w:rPr>
          <w:b w:val="0"/>
          <w:bCs w:val="0"/>
          <w:smallCaps w:val="0"/>
          <w:noProof/>
        </w:rPr>
      </w:pPr>
      <w:hyperlink w:anchor="_Toc7089372" w:history="1">
        <w:r w:rsidR="00DE5F8F" w:rsidRPr="005E2AB2">
          <w:rPr>
            <w:rStyle w:val="Hyperlink"/>
            <w:noProof/>
            <w:lang w:bidi="en-US"/>
          </w:rPr>
          <w:t>6.2 Type System [IHN]</w:t>
        </w:r>
        <w:r w:rsidR="00DE5F8F">
          <w:rPr>
            <w:noProof/>
            <w:webHidden/>
          </w:rPr>
          <w:tab/>
        </w:r>
        <w:r w:rsidR="00DE5F8F">
          <w:rPr>
            <w:noProof/>
            <w:webHidden/>
          </w:rPr>
          <w:fldChar w:fldCharType="begin"/>
        </w:r>
        <w:r w:rsidR="00DE5F8F">
          <w:rPr>
            <w:noProof/>
            <w:webHidden/>
          </w:rPr>
          <w:instrText xml:space="preserve"> PAGEREF _Toc7089372 \h </w:instrText>
        </w:r>
        <w:r w:rsidR="00DE5F8F">
          <w:rPr>
            <w:noProof/>
            <w:webHidden/>
          </w:rPr>
        </w:r>
        <w:r w:rsidR="00DE5F8F">
          <w:rPr>
            <w:noProof/>
            <w:webHidden/>
          </w:rPr>
          <w:fldChar w:fldCharType="separate"/>
        </w:r>
        <w:r w:rsidR="00DE5F8F">
          <w:rPr>
            <w:noProof/>
            <w:webHidden/>
          </w:rPr>
          <w:t>8</w:t>
        </w:r>
        <w:r w:rsidR="00DE5F8F">
          <w:rPr>
            <w:noProof/>
            <w:webHidden/>
          </w:rPr>
          <w:fldChar w:fldCharType="end"/>
        </w:r>
      </w:hyperlink>
    </w:p>
    <w:p w14:paraId="5B1F26AB" w14:textId="10988FB1" w:rsidR="00DE5F8F" w:rsidRDefault="00775AA6">
      <w:pPr>
        <w:pStyle w:val="TOC2"/>
        <w:tabs>
          <w:tab w:val="right" w:pos="9973"/>
        </w:tabs>
        <w:rPr>
          <w:b w:val="0"/>
          <w:bCs w:val="0"/>
          <w:smallCaps w:val="0"/>
          <w:noProof/>
        </w:rPr>
      </w:pPr>
      <w:hyperlink w:anchor="_Toc7089373" w:history="1">
        <w:r w:rsidR="00DE5F8F" w:rsidRPr="005E2AB2">
          <w:rPr>
            <w:rStyle w:val="Hyperlink"/>
            <w:noProof/>
            <w:lang w:bidi="en-US"/>
          </w:rPr>
          <w:t>6.3 Bit Representations [STR]</w:t>
        </w:r>
        <w:r w:rsidR="00DE5F8F">
          <w:rPr>
            <w:noProof/>
            <w:webHidden/>
          </w:rPr>
          <w:tab/>
        </w:r>
        <w:r w:rsidR="00DE5F8F">
          <w:rPr>
            <w:noProof/>
            <w:webHidden/>
          </w:rPr>
          <w:fldChar w:fldCharType="begin"/>
        </w:r>
        <w:r w:rsidR="00DE5F8F">
          <w:rPr>
            <w:noProof/>
            <w:webHidden/>
          </w:rPr>
          <w:instrText xml:space="preserve"> PAGEREF _Toc7089373 \h </w:instrText>
        </w:r>
        <w:r w:rsidR="00DE5F8F">
          <w:rPr>
            <w:noProof/>
            <w:webHidden/>
          </w:rPr>
        </w:r>
        <w:r w:rsidR="00DE5F8F">
          <w:rPr>
            <w:noProof/>
            <w:webHidden/>
          </w:rPr>
          <w:fldChar w:fldCharType="separate"/>
        </w:r>
        <w:r w:rsidR="00DE5F8F">
          <w:rPr>
            <w:noProof/>
            <w:webHidden/>
          </w:rPr>
          <w:t>10</w:t>
        </w:r>
        <w:r w:rsidR="00DE5F8F">
          <w:rPr>
            <w:noProof/>
            <w:webHidden/>
          </w:rPr>
          <w:fldChar w:fldCharType="end"/>
        </w:r>
      </w:hyperlink>
    </w:p>
    <w:p w14:paraId="551B5D8A" w14:textId="203F0A56" w:rsidR="00DE5F8F" w:rsidRDefault="00775AA6">
      <w:pPr>
        <w:pStyle w:val="TOC2"/>
        <w:tabs>
          <w:tab w:val="right" w:pos="9973"/>
        </w:tabs>
        <w:rPr>
          <w:b w:val="0"/>
          <w:bCs w:val="0"/>
          <w:smallCaps w:val="0"/>
          <w:noProof/>
        </w:rPr>
      </w:pPr>
      <w:hyperlink w:anchor="_Toc7089374" w:history="1">
        <w:r w:rsidR="00DE5F8F" w:rsidRPr="005E2AB2">
          <w:rPr>
            <w:rStyle w:val="Hyperlink"/>
            <w:noProof/>
            <w:lang w:bidi="en-US"/>
          </w:rPr>
          <w:t>6.4 Floating-point Arithmetic [PLF]</w:t>
        </w:r>
        <w:r w:rsidR="00DE5F8F">
          <w:rPr>
            <w:noProof/>
            <w:webHidden/>
          </w:rPr>
          <w:tab/>
        </w:r>
        <w:r w:rsidR="00DE5F8F">
          <w:rPr>
            <w:noProof/>
            <w:webHidden/>
          </w:rPr>
          <w:fldChar w:fldCharType="begin"/>
        </w:r>
        <w:r w:rsidR="00DE5F8F">
          <w:rPr>
            <w:noProof/>
            <w:webHidden/>
          </w:rPr>
          <w:instrText xml:space="preserve"> PAGEREF _Toc7089374 \h </w:instrText>
        </w:r>
        <w:r w:rsidR="00DE5F8F">
          <w:rPr>
            <w:noProof/>
            <w:webHidden/>
          </w:rPr>
        </w:r>
        <w:r w:rsidR="00DE5F8F">
          <w:rPr>
            <w:noProof/>
            <w:webHidden/>
          </w:rPr>
          <w:fldChar w:fldCharType="separate"/>
        </w:r>
        <w:r w:rsidR="00DE5F8F">
          <w:rPr>
            <w:noProof/>
            <w:webHidden/>
          </w:rPr>
          <w:t>11</w:t>
        </w:r>
        <w:r w:rsidR="00DE5F8F">
          <w:rPr>
            <w:noProof/>
            <w:webHidden/>
          </w:rPr>
          <w:fldChar w:fldCharType="end"/>
        </w:r>
      </w:hyperlink>
    </w:p>
    <w:p w14:paraId="15E054CC" w14:textId="12967091" w:rsidR="00DE5F8F" w:rsidRDefault="00775AA6">
      <w:pPr>
        <w:pStyle w:val="TOC2"/>
        <w:tabs>
          <w:tab w:val="right" w:pos="9973"/>
        </w:tabs>
        <w:rPr>
          <w:b w:val="0"/>
          <w:bCs w:val="0"/>
          <w:smallCaps w:val="0"/>
          <w:noProof/>
        </w:rPr>
      </w:pPr>
      <w:hyperlink w:anchor="_Toc7089375" w:history="1">
        <w:r w:rsidR="00DE5F8F" w:rsidRPr="005E2AB2">
          <w:rPr>
            <w:rStyle w:val="Hyperlink"/>
            <w:noProof/>
            <w:lang w:bidi="en-US"/>
          </w:rPr>
          <w:t>6.5 Enumerator Issues [CCB]</w:t>
        </w:r>
        <w:r w:rsidR="00DE5F8F">
          <w:rPr>
            <w:noProof/>
            <w:webHidden/>
          </w:rPr>
          <w:tab/>
        </w:r>
        <w:r w:rsidR="00DE5F8F">
          <w:rPr>
            <w:noProof/>
            <w:webHidden/>
          </w:rPr>
          <w:fldChar w:fldCharType="begin"/>
        </w:r>
        <w:r w:rsidR="00DE5F8F">
          <w:rPr>
            <w:noProof/>
            <w:webHidden/>
          </w:rPr>
          <w:instrText xml:space="preserve"> PAGEREF _Toc7089375 \h </w:instrText>
        </w:r>
        <w:r w:rsidR="00DE5F8F">
          <w:rPr>
            <w:noProof/>
            <w:webHidden/>
          </w:rPr>
        </w:r>
        <w:r w:rsidR="00DE5F8F">
          <w:rPr>
            <w:noProof/>
            <w:webHidden/>
          </w:rPr>
          <w:fldChar w:fldCharType="separate"/>
        </w:r>
        <w:r w:rsidR="00DE5F8F">
          <w:rPr>
            <w:noProof/>
            <w:webHidden/>
          </w:rPr>
          <w:t>11</w:t>
        </w:r>
        <w:r w:rsidR="00DE5F8F">
          <w:rPr>
            <w:noProof/>
            <w:webHidden/>
          </w:rPr>
          <w:fldChar w:fldCharType="end"/>
        </w:r>
      </w:hyperlink>
    </w:p>
    <w:p w14:paraId="5A21CB88" w14:textId="0A3EEC0C" w:rsidR="00DE5F8F" w:rsidRDefault="00775AA6">
      <w:pPr>
        <w:pStyle w:val="TOC2"/>
        <w:tabs>
          <w:tab w:val="right" w:pos="9973"/>
        </w:tabs>
        <w:rPr>
          <w:b w:val="0"/>
          <w:bCs w:val="0"/>
          <w:smallCaps w:val="0"/>
          <w:noProof/>
        </w:rPr>
      </w:pPr>
      <w:hyperlink w:anchor="_Toc7089376" w:history="1">
        <w:r w:rsidR="00DE5F8F" w:rsidRPr="005E2AB2">
          <w:rPr>
            <w:rStyle w:val="Hyperlink"/>
            <w:noProof/>
            <w:lang w:bidi="en-US"/>
          </w:rPr>
          <w:t>6.6 Conversion Errors [FLC]</w:t>
        </w:r>
        <w:r w:rsidR="00DE5F8F">
          <w:rPr>
            <w:noProof/>
            <w:webHidden/>
          </w:rPr>
          <w:tab/>
        </w:r>
        <w:r w:rsidR="00DE5F8F">
          <w:rPr>
            <w:noProof/>
            <w:webHidden/>
          </w:rPr>
          <w:fldChar w:fldCharType="begin"/>
        </w:r>
        <w:r w:rsidR="00DE5F8F">
          <w:rPr>
            <w:noProof/>
            <w:webHidden/>
          </w:rPr>
          <w:instrText xml:space="preserve"> PAGEREF _Toc7089376 \h </w:instrText>
        </w:r>
        <w:r w:rsidR="00DE5F8F">
          <w:rPr>
            <w:noProof/>
            <w:webHidden/>
          </w:rPr>
        </w:r>
        <w:r w:rsidR="00DE5F8F">
          <w:rPr>
            <w:noProof/>
            <w:webHidden/>
          </w:rPr>
          <w:fldChar w:fldCharType="separate"/>
        </w:r>
        <w:r w:rsidR="00DE5F8F">
          <w:rPr>
            <w:noProof/>
            <w:webHidden/>
          </w:rPr>
          <w:t>12</w:t>
        </w:r>
        <w:r w:rsidR="00DE5F8F">
          <w:rPr>
            <w:noProof/>
            <w:webHidden/>
          </w:rPr>
          <w:fldChar w:fldCharType="end"/>
        </w:r>
      </w:hyperlink>
    </w:p>
    <w:p w14:paraId="5D8A0DCD" w14:textId="545363A1" w:rsidR="00DE5F8F" w:rsidRDefault="00775AA6">
      <w:pPr>
        <w:pStyle w:val="TOC2"/>
        <w:tabs>
          <w:tab w:val="right" w:pos="9973"/>
        </w:tabs>
        <w:rPr>
          <w:b w:val="0"/>
          <w:bCs w:val="0"/>
          <w:smallCaps w:val="0"/>
          <w:noProof/>
        </w:rPr>
      </w:pPr>
      <w:hyperlink w:anchor="_Toc7089377" w:history="1">
        <w:r w:rsidR="00DE5F8F" w:rsidRPr="005E2AB2">
          <w:rPr>
            <w:rStyle w:val="Hyperlink"/>
            <w:noProof/>
            <w:lang w:bidi="en-US"/>
          </w:rPr>
          <w:t>6.7 String Termination [CJM]</w:t>
        </w:r>
        <w:r w:rsidR="00DE5F8F">
          <w:rPr>
            <w:noProof/>
            <w:webHidden/>
          </w:rPr>
          <w:tab/>
        </w:r>
        <w:r w:rsidR="00DE5F8F">
          <w:rPr>
            <w:noProof/>
            <w:webHidden/>
          </w:rPr>
          <w:fldChar w:fldCharType="begin"/>
        </w:r>
        <w:r w:rsidR="00DE5F8F">
          <w:rPr>
            <w:noProof/>
            <w:webHidden/>
          </w:rPr>
          <w:instrText xml:space="preserve"> PAGEREF _Toc7089377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144052CF" w14:textId="2FF81091" w:rsidR="00DE5F8F" w:rsidRDefault="00775AA6">
      <w:pPr>
        <w:pStyle w:val="TOC2"/>
        <w:tabs>
          <w:tab w:val="right" w:pos="9973"/>
        </w:tabs>
        <w:rPr>
          <w:b w:val="0"/>
          <w:bCs w:val="0"/>
          <w:smallCaps w:val="0"/>
          <w:noProof/>
        </w:rPr>
      </w:pPr>
      <w:hyperlink w:anchor="_Toc7089378" w:history="1">
        <w:r w:rsidR="00DE5F8F" w:rsidRPr="005E2AB2">
          <w:rPr>
            <w:rStyle w:val="Hyperlink"/>
            <w:noProof/>
            <w:lang w:bidi="en-US"/>
          </w:rPr>
          <w:t>6.8 Buffer Boundary Violation [HCB]</w:t>
        </w:r>
        <w:r w:rsidR="00DE5F8F">
          <w:rPr>
            <w:noProof/>
            <w:webHidden/>
          </w:rPr>
          <w:tab/>
        </w:r>
        <w:r w:rsidR="00DE5F8F">
          <w:rPr>
            <w:noProof/>
            <w:webHidden/>
          </w:rPr>
          <w:fldChar w:fldCharType="begin"/>
        </w:r>
        <w:r w:rsidR="00DE5F8F">
          <w:rPr>
            <w:noProof/>
            <w:webHidden/>
          </w:rPr>
          <w:instrText xml:space="preserve"> PAGEREF _Toc7089378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02B580CE" w14:textId="15EF10C7" w:rsidR="00DE5F8F" w:rsidRDefault="00775AA6">
      <w:pPr>
        <w:pStyle w:val="TOC2"/>
        <w:tabs>
          <w:tab w:val="right" w:pos="9973"/>
        </w:tabs>
        <w:rPr>
          <w:b w:val="0"/>
          <w:bCs w:val="0"/>
          <w:smallCaps w:val="0"/>
          <w:noProof/>
        </w:rPr>
      </w:pPr>
      <w:hyperlink w:anchor="_Toc7089379" w:history="1">
        <w:r w:rsidR="00DE5F8F" w:rsidRPr="005E2AB2">
          <w:rPr>
            <w:rStyle w:val="Hyperlink"/>
            <w:noProof/>
            <w:lang w:bidi="en-US"/>
          </w:rPr>
          <w:t>6.9 Unchecked Array Indexing [XYZ]</w:t>
        </w:r>
        <w:r w:rsidR="00DE5F8F">
          <w:rPr>
            <w:noProof/>
            <w:webHidden/>
          </w:rPr>
          <w:tab/>
        </w:r>
        <w:r w:rsidR="00DE5F8F">
          <w:rPr>
            <w:noProof/>
            <w:webHidden/>
          </w:rPr>
          <w:fldChar w:fldCharType="begin"/>
        </w:r>
        <w:r w:rsidR="00DE5F8F">
          <w:rPr>
            <w:noProof/>
            <w:webHidden/>
          </w:rPr>
          <w:instrText xml:space="preserve"> PAGEREF _Toc7089379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081B1BC2" w14:textId="5C398C1D" w:rsidR="00DE5F8F" w:rsidRDefault="00775AA6">
      <w:pPr>
        <w:pStyle w:val="TOC2"/>
        <w:tabs>
          <w:tab w:val="right" w:pos="9973"/>
        </w:tabs>
        <w:rPr>
          <w:b w:val="0"/>
          <w:bCs w:val="0"/>
          <w:smallCaps w:val="0"/>
          <w:noProof/>
        </w:rPr>
      </w:pPr>
      <w:hyperlink w:anchor="_Toc7089380" w:history="1">
        <w:r w:rsidR="00DE5F8F" w:rsidRPr="005E2AB2">
          <w:rPr>
            <w:rStyle w:val="Hyperlink"/>
            <w:noProof/>
            <w:lang w:bidi="en-US"/>
          </w:rPr>
          <w:t>6.10 Unchecked Array Copying [XYW]</w:t>
        </w:r>
        <w:r w:rsidR="00DE5F8F">
          <w:rPr>
            <w:noProof/>
            <w:webHidden/>
          </w:rPr>
          <w:tab/>
        </w:r>
        <w:r w:rsidR="00DE5F8F">
          <w:rPr>
            <w:noProof/>
            <w:webHidden/>
          </w:rPr>
          <w:fldChar w:fldCharType="begin"/>
        </w:r>
        <w:r w:rsidR="00DE5F8F">
          <w:rPr>
            <w:noProof/>
            <w:webHidden/>
          </w:rPr>
          <w:instrText xml:space="preserve"> PAGEREF _Toc7089380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13048872" w14:textId="3637AC8E" w:rsidR="00DE5F8F" w:rsidRDefault="00775AA6">
      <w:pPr>
        <w:pStyle w:val="TOC2"/>
        <w:tabs>
          <w:tab w:val="right" w:pos="9973"/>
        </w:tabs>
        <w:rPr>
          <w:b w:val="0"/>
          <w:bCs w:val="0"/>
          <w:smallCaps w:val="0"/>
          <w:noProof/>
        </w:rPr>
      </w:pPr>
      <w:hyperlink w:anchor="_Toc7089381" w:history="1">
        <w:r w:rsidR="00DE5F8F" w:rsidRPr="005E2AB2">
          <w:rPr>
            <w:rStyle w:val="Hyperlink"/>
            <w:noProof/>
            <w:lang w:bidi="en-US"/>
          </w:rPr>
          <w:t>6.11 Pointer Type Conversions [HFC]</w:t>
        </w:r>
        <w:r w:rsidR="00DE5F8F">
          <w:rPr>
            <w:noProof/>
            <w:webHidden/>
          </w:rPr>
          <w:tab/>
        </w:r>
        <w:r w:rsidR="00DE5F8F">
          <w:rPr>
            <w:noProof/>
            <w:webHidden/>
          </w:rPr>
          <w:fldChar w:fldCharType="begin"/>
        </w:r>
        <w:r w:rsidR="00DE5F8F">
          <w:rPr>
            <w:noProof/>
            <w:webHidden/>
          </w:rPr>
          <w:instrText xml:space="preserve"> PAGEREF _Toc7089381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2FF332E8" w14:textId="73974541" w:rsidR="00DE5F8F" w:rsidRDefault="00775AA6">
      <w:pPr>
        <w:pStyle w:val="TOC2"/>
        <w:tabs>
          <w:tab w:val="right" w:pos="9973"/>
        </w:tabs>
        <w:rPr>
          <w:b w:val="0"/>
          <w:bCs w:val="0"/>
          <w:smallCaps w:val="0"/>
          <w:noProof/>
        </w:rPr>
      </w:pPr>
      <w:hyperlink w:anchor="_Toc7089382" w:history="1">
        <w:r w:rsidR="00DE5F8F" w:rsidRPr="005E2AB2">
          <w:rPr>
            <w:rStyle w:val="Hyperlink"/>
            <w:noProof/>
            <w:lang w:bidi="en-US"/>
          </w:rPr>
          <w:t>6.12 Pointer Arithmetic [RVG]</w:t>
        </w:r>
        <w:r w:rsidR="00DE5F8F">
          <w:rPr>
            <w:noProof/>
            <w:webHidden/>
          </w:rPr>
          <w:tab/>
        </w:r>
        <w:r w:rsidR="00DE5F8F">
          <w:rPr>
            <w:noProof/>
            <w:webHidden/>
          </w:rPr>
          <w:fldChar w:fldCharType="begin"/>
        </w:r>
        <w:r w:rsidR="00DE5F8F">
          <w:rPr>
            <w:noProof/>
            <w:webHidden/>
          </w:rPr>
          <w:instrText xml:space="preserve"> PAGEREF _Toc7089382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1FF4AD09" w14:textId="493BCF58" w:rsidR="00DE5F8F" w:rsidRDefault="00775AA6">
      <w:pPr>
        <w:pStyle w:val="TOC2"/>
        <w:tabs>
          <w:tab w:val="right" w:pos="9973"/>
        </w:tabs>
        <w:rPr>
          <w:b w:val="0"/>
          <w:bCs w:val="0"/>
          <w:smallCaps w:val="0"/>
          <w:noProof/>
        </w:rPr>
      </w:pPr>
      <w:hyperlink w:anchor="_Toc7089383" w:history="1">
        <w:r w:rsidR="00DE5F8F" w:rsidRPr="005E2AB2">
          <w:rPr>
            <w:rStyle w:val="Hyperlink"/>
            <w:noProof/>
            <w:lang w:bidi="en-US"/>
          </w:rPr>
          <w:t>6.13 Null Pointer Dereference [XYH]</w:t>
        </w:r>
        <w:r w:rsidR="00DE5F8F">
          <w:rPr>
            <w:noProof/>
            <w:webHidden/>
          </w:rPr>
          <w:tab/>
        </w:r>
        <w:r w:rsidR="00DE5F8F">
          <w:rPr>
            <w:noProof/>
            <w:webHidden/>
          </w:rPr>
          <w:fldChar w:fldCharType="begin"/>
        </w:r>
        <w:r w:rsidR="00DE5F8F">
          <w:rPr>
            <w:noProof/>
            <w:webHidden/>
          </w:rPr>
          <w:instrText xml:space="preserve"> PAGEREF _Toc7089383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089EFDB0" w14:textId="3AAB54A1" w:rsidR="00DE5F8F" w:rsidRDefault="00775AA6">
      <w:pPr>
        <w:pStyle w:val="TOC2"/>
        <w:tabs>
          <w:tab w:val="right" w:pos="9973"/>
        </w:tabs>
        <w:rPr>
          <w:b w:val="0"/>
          <w:bCs w:val="0"/>
          <w:smallCaps w:val="0"/>
          <w:noProof/>
        </w:rPr>
      </w:pPr>
      <w:hyperlink w:anchor="_Toc7089384" w:history="1">
        <w:r w:rsidR="00DE5F8F" w:rsidRPr="005E2AB2">
          <w:rPr>
            <w:rStyle w:val="Hyperlink"/>
            <w:noProof/>
            <w:lang w:bidi="en-US"/>
          </w:rPr>
          <w:t>6.14 Dangling Reference to Heap [XYK]</w:t>
        </w:r>
        <w:r w:rsidR="00DE5F8F">
          <w:rPr>
            <w:noProof/>
            <w:webHidden/>
          </w:rPr>
          <w:tab/>
        </w:r>
        <w:r w:rsidR="00DE5F8F">
          <w:rPr>
            <w:noProof/>
            <w:webHidden/>
          </w:rPr>
          <w:fldChar w:fldCharType="begin"/>
        </w:r>
        <w:r w:rsidR="00DE5F8F">
          <w:rPr>
            <w:noProof/>
            <w:webHidden/>
          </w:rPr>
          <w:instrText xml:space="preserve"> PAGEREF _Toc7089384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567708BD" w14:textId="7CF0DF8D" w:rsidR="00DE5F8F" w:rsidRDefault="00775AA6">
      <w:pPr>
        <w:pStyle w:val="TOC2"/>
        <w:tabs>
          <w:tab w:val="right" w:pos="9973"/>
        </w:tabs>
        <w:rPr>
          <w:b w:val="0"/>
          <w:bCs w:val="0"/>
          <w:smallCaps w:val="0"/>
          <w:noProof/>
        </w:rPr>
      </w:pPr>
      <w:hyperlink w:anchor="_Toc7089385" w:history="1">
        <w:r w:rsidR="00DE5F8F" w:rsidRPr="005E2AB2">
          <w:rPr>
            <w:rStyle w:val="Hyperlink"/>
            <w:noProof/>
            <w:lang w:bidi="en-US"/>
          </w:rPr>
          <w:t>6.15 Arithmetic Wrap-around Error [FIF]</w:t>
        </w:r>
        <w:r w:rsidR="00DE5F8F">
          <w:rPr>
            <w:noProof/>
            <w:webHidden/>
          </w:rPr>
          <w:tab/>
        </w:r>
        <w:r w:rsidR="00DE5F8F">
          <w:rPr>
            <w:noProof/>
            <w:webHidden/>
          </w:rPr>
          <w:fldChar w:fldCharType="begin"/>
        </w:r>
        <w:r w:rsidR="00DE5F8F">
          <w:rPr>
            <w:noProof/>
            <w:webHidden/>
          </w:rPr>
          <w:instrText xml:space="preserve"> PAGEREF _Toc7089385 \h </w:instrText>
        </w:r>
        <w:r w:rsidR="00DE5F8F">
          <w:rPr>
            <w:noProof/>
            <w:webHidden/>
          </w:rPr>
        </w:r>
        <w:r w:rsidR="00DE5F8F">
          <w:rPr>
            <w:noProof/>
            <w:webHidden/>
          </w:rPr>
          <w:fldChar w:fldCharType="separate"/>
        </w:r>
        <w:r w:rsidR="00DE5F8F">
          <w:rPr>
            <w:noProof/>
            <w:webHidden/>
          </w:rPr>
          <w:t>14</w:t>
        </w:r>
        <w:r w:rsidR="00DE5F8F">
          <w:rPr>
            <w:noProof/>
            <w:webHidden/>
          </w:rPr>
          <w:fldChar w:fldCharType="end"/>
        </w:r>
      </w:hyperlink>
    </w:p>
    <w:p w14:paraId="2F971AE8" w14:textId="4A31B00B" w:rsidR="00DE5F8F" w:rsidRDefault="00775AA6">
      <w:pPr>
        <w:pStyle w:val="TOC2"/>
        <w:tabs>
          <w:tab w:val="right" w:pos="9973"/>
        </w:tabs>
        <w:rPr>
          <w:b w:val="0"/>
          <w:bCs w:val="0"/>
          <w:smallCaps w:val="0"/>
          <w:noProof/>
        </w:rPr>
      </w:pPr>
      <w:hyperlink w:anchor="_Toc7089386" w:history="1">
        <w:r w:rsidR="00DE5F8F" w:rsidRPr="005E2AB2">
          <w:rPr>
            <w:rStyle w:val="Hyperlink"/>
            <w:noProof/>
            <w:lang w:bidi="en-US"/>
          </w:rPr>
          <w:t>6.16 Using Shift Operations for Multiplication and Division [PIK]</w:t>
        </w:r>
        <w:r w:rsidR="00DE5F8F">
          <w:rPr>
            <w:noProof/>
            <w:webHidden/>
          </w:rPr>
          <w:tab/>
        </w:r>
        <w:r w:rsidR="00DE5F8F">
          <w:rPr>
            <w:noProof/>
            <w:webHidden/>
          </w:rPr>
          <w:fldChar w:fldCharType="begin"/>
        </w:r>
        <w:r w:rsidR="00DE5F8F">
          <w:rPr>
            <w:noProof/>
            <w:webHidden/>
          </w:rPr>
          <w:instrText xml:space="preserve"> PAGEREF _Toc7089386 \h </w:instrText>
        </w:r>
        <w:r w:rsidR="00DE5F8F">
          <w:rPr>
            <w:noProof/>
            <w:webHidden/>
          </w:rPr>
        </w:r>
        <w:r w:rsidR="00DE5F8F">
          <w:rPr>
            <w:noProof/>
            <w:webHidden/>
          </w:rPr>
          <w:fldChar w:fldCharType="separate"/>
        </w:r>
        <w:r w:rsidR="00DE5F8F">
          <w:rPr>
            <w:noProof/>
            <w:webHidden/>
          </w:rPr>
          <w:t>14</w:t>
        </w:r>
        <w:r w:rsidR="00DE5F8F">
          <w:rPr>
            <w:noProof/>
            <w:webHidden/>
          </w:rPr>
          <w:fldChar w:fldCharType="end"/>
        </w:r>
      </w:hyperlink>
    </w:p>
    <w:p w14:paraId="52F00927" w14:textId="52993433" w:rsidR="00DE5F8F" w:rsidRDefault="00775AA6">
      <w:pPr>
        <w:pStyle w:val="TOC2"/>
        <w:tabs>
          <w:tab w:val="right" w:pos="9973"/>
        </w:tabs>
        <w:rPr>
          <w:b w:val="0"/>
          <w:bCs w:val="0"/>
          <w:smallCaps w:val="0"/>
          <w:noProof/>
        </w:rPr>
      </w:pPr>
      <w:hyperlink w:anchor="_Toc7089387" w:history="1">
        <w:r w:rsidR="00DE5F8F" w:rsidRPr="005E2AB2">
          <w:rPr>
            <w:rStyle w:val="Hyperlink"/>
            <w:noProof/>
            <w:lang w:bidi="en-US"/>
          </w:rPr>
          <w:t>6.17 Choice of Clear Names [NAI]</w:t>
        </w:r>
        <w:r w:rsidR="00DE5F8F">
          <w:rPr>
            <w:noProof/>
            <w:webHidden/>
          </w:rPr>
          <w:tab/>
        </w:r>
        <w:r w:rsidR="00DE5F8F">
          <w:rPr>
            <w:noProof/>
            <w:webHidden/>
          </w:rPr>
          <w:fldChar w:fldCharType="begin"/>
        </w:r>
        <w:r w:rsidR="00DE5F8F">
          <w:rPr>
            <w:noProof/>
            <w:webHidden/>
          </w:rPr>
          <w:instrText xml:space="preserve"> PAGEREF _Toc7089387 \h </w:instrText>
        </w:r>
        <w:r w:rsidR="00DE5F8F">
          <w:rPr>
            <w:noProof/>
            <w:webHidden/>
          </w:rPr>
        </w:r>
        <w:r w:rsidR="00DE5F8F">
          <w:rPr>
            <w:noProof/>
            <w:webHidden/>
          </w:rPr>
          <w:fldChar w:fldCharType="separate"/>
        </w:r>
        <w:r w:rsidR="00DE5F8F">
          <w:rPr>
            <w:noProof/>
            <w:webHidden/>
          </w:rPr>
          <w:t>14</w:t>
        </w:r>
        <w:r w:rsidR="00DE5F8F">
          <w:rPr>
            <w:noProof/>
            <w:webHidden/>
          </w:rPr>
          <w:fldChar w:fldCharType="end"/>
        </w:r>
      </w:hyperlink>
    </w:p>
    <w:p w14:paraId="5D9BF2F6" w14:textId="31BF0184" w:rsidR="00DE5F8F" w:rsidRDefault="00775AA6">
      <w:pPr>
        <w:pStyle w:val="TOC2"/>
        <w:tabs>
          <w:tab w:val="right" w:pos="9973"/>
        </w:tabs>
        <w:rPr>
          <w:b w:val="0"/>
          <w:bCs w:val="0"/>
          <w:smallCaps w:val="0"/>
          <w:noProof/>
        </w:rPr>
      </w:pPr>
      <w:hyperlink w:anchor="_Toc7089388" w:history="1">
        <w:r w:rsidR="00DE5F8F" w:rsidRPr="005E2AB2">
          <w:rPr>
            <w:rStyle w:val="Hyperlink"/>
            <w:noProof/>
            <w:lang w:bidi="en-US"/>
          </w:rPr>
          <w:t>6.18 Dead Store [WXQ]</w:t>
        </w:r>
        <w:r w:rsidR="00DE5F8F">
          <w:rPr>
            <w:noProof/>
            <w:webHidden/>
          </w:rPr>
          <w:tab/>
        </w:r>
        <w:r w:rsidR="00DE5F8F">
          <w:rPr>
            <w:noProof/>
            <w:webHidden/>
          </w:rPr>
          <w:fldChar w:fldCharType="begin"/>
        </w:r>
        <w:r w:rsidR="00DE5F8F">
          <w:rPr>
            <w:noProof/>
            <w:webHidden/>
          </w:rPr>
          <w:instrText xml:space="preserve"> PAGEREF _Toc7089388 \h </w:instrText>
        </w:r>
        <w:r w:rsidR="00DE5F8F">
          <w:rPr>
            <w:noProof/>
            <w:webHidden/>
          </w:rPr>
        </w:r>
        <w:r w:rsidR="00DE5F8F">
          <w:rPr>
            <w:noProof/>
            <w:webHidden/>
          </w:rPr>
          <w:fldChar w:fldCharType="separate"/>
        </w:r>
        <w:r w:rsidR="00DE5F8F">
          <w:rPr>
            <w:noProof/>
            <w:webHidden/>
          </w:rPr>
          <w:t>16</w:t>
        </w:r>
        <w:r w:rsidR="00DE5F8F">
          <w:rPr>
            <w:noProof/>
            <w:webHidden/>
          </w:rPr>
          <w:fldChar w:fldCharType="end"/>
        </w:r>
      </w:hyperlink>
    </w:p>
    <w:p w14:paraId="42C4A062" w14:textId="51870AE7" w:rsidR="00DE5F8F" w:rsidRDefault="00775AA6">
      <w:pPr>
        <w:pStyle w:val="TOC2"/>
        <w:tabs>
          <w:tab w:val="right" w:pos="9973"/>
        </w:tabs>
        <w:rPr>
          <w:b w:val="0"/>
          <w:bCs w:val="0"/>
          <w:smallCaps w:val="0"/>
          <w:noProof/>
        </w:rPr>
      </w:pPr>
      <w:hyperlink w:anchor="_Toc7089389" w:history="1">
        <w:r w:rsidR="00DE5F8F" w:rsidRPr="005E2AB2">
          <w:rPr>
            <w:rStyle w:val="Hyperlink"/>
            <w:noProof/>
            <w:lang w:bidi="en-US"/>
          </w:rPr>
          <w:t>6.19 Unused Variable [YZS]</w:t>
        </w:r>
        <w:r w:rsidR="00DE5F8F">
          <w:rPr>
            <w:noProof/>
            <w:webHidden/>
          </w:rPr>
          <w:tab/>
        </w:r>
        <w:r w:rsidR="00DE5F8F">
          <w:rPr>
            <w:noProof/>
            <w:webHidden/>
          </w:rPr>
          <w:fldChar w:fldCharType="begin"/>
        </w:r>
        <w:r w:rsidR="00DE5F8F">
          <w:rPr>
            <w:noProof/>
            <w:webHidden/>
          </w:rPr>
          <w:instrText xml:space="preserve"> PAGEREF _Toc7089389 \h </w:instrText>
        </w:r>
        <w:r w:rsidR="00DE5F8F">
          <w:rPr>
            <w:noProof/>
            <w:webHidden/>
          </w:rPr>
        </w:r>
        <w:r w:rsidR="00DE5F8F">
          <w:rPr>
            <w:noProof/>
            <w:webHidden/>
          </w:rPr>
          <w:fldChar w:fldCharType="separate"/>
        </w:r>
        <w:r w:rsidR="00DE5F8F">
          <w:rPr>
            <w:noProof/>
            <w:webHidden/>
          </w:rPr>
          <w:t>17</w:t>
        </w:r>
        <w:r w:rsidR="00DE5F8F">
          <w:rPr>
            <w:noProof/>
            <w:webHidden/>
          </w:rPr>
          <w:fldChar w:fldCharType="end"/>
        </w:r>
      </w:hyperlink>
    </w:p>
    <w:p w14:paraId="0C49A15A" w14:textId="77421ACB" w:rsidR="00DE5F8F" w:rsidRDefault="00775AA6">
      <w:pPr>
        <w:pStyle w:val="TOC2"/>
        <w:tabs>
          <w:tab w:val="right" w:pos="9973"/>
        </w:tabs>
        <w:rPr>
          <w:b w:val="0"/>
          <w:bCs w:val="0"/>
          <w:smallCaps w:val="0"/>
          <w:noProof/>
        </w:rPr>
      </w:pPr>
      <w:hyperlink w:anchor="_Toc7089390" w:history="1">
        <w:r w:rsidR="00DE5F8F" w:rsidRPr="005E2AB2">
          <w:rPr>
            <w:rStyle w:val="Hyperlink"/>
            <w:noProof/>
            <w:lang w:bidi="en-US"/>
          </w:rPr>
          <w:t>6.20 Identifier Name Reuse [YOW]</w:t>
        </w:r>
        <w:r w:rsidR="00DE5F8F">
          <w:rPr>
            <w:noProof/>
            <w:webHidden/>
          </w:rPr>
          <w:tab/>
        </w:r>
        <w:r w:rsidR="00DE5F8F">
          <w:rPr>
            <w:noProof/>
            <w:webHidden/>
          </w:rPr>
          <w:fldChar w:fldCharType="begin"/>
        </w:r>
        <w:r w:rsidR="00DE5F8F">
          <w:rPr>
            <w:noProof/>
            <w:webHidden/>
          </w:rPr>
          <w:instrText xml:space="preserve"> PAGEREF _Toc7089390 \h </w:instrText>
        </w:r>
        <w:r w:rsidR="00DE5F8F">
          <w:rPr>
            <w:noProof/>
            <w:webHidden/>
          </w:rPr>
        </w:r>
        <w:r w:rsidR="00DE5F8F">
          <w:rPr>
            <w:noProof/>
            <w:webHidden/>
          </w:rPr>
          <w:fldChar w:fldCharType="separate"/>
        </w:r>
        <w:r w:rsidR="00DE5F8F">
          <w:rPr>
            <w:noProof/>
            <w:webHidden/>
          </w:rPr>
          <w:t>17</w:t>
        </w:r>
        <w:r w:rsidR="00DE5F8F">
          <w:rPr>
            <w:noProof/>
            <w:webHidden/>
          </w:rPr>
          <w:fldChar w:fldCharType="end"/>
        </w:r>
      </w:hyperlink>
    </w:p>
    <w:p w14:paraId="7FBFB3B0" w14:textId="5A227EDC" w:rsidR="00DE5F8F" w:rsidRDefault="00775AA6">
      <w:pPr>
        <w:pStyle w:val="TOC2"/>
        <w:tabs>
          <w:tab w:val="right" w:pos="9973"/>
        </w:tabs>
        <w:rPr>
          <w:b w:val="0"/>
          <w:bCs w:val="0"/>
          <w:smallCaps w:val="0"/>
          <w:noProof/>
        </w:rPr>
      </w:pPr>
      <w:hyperlink w:anchor="_Toc7089391" w:history="1">
        <w:r w:rsidR="00DE5F8F" w:rsidRPr="005E2AB2">
          <w:rPr>
            <w:rStyle w:val="Hyperlink"/>
            <w:noProof/>
            <w:lang w:bidi="en-US"/>
          </w:rPr>
          <w:t>6.21 Namespace Issues [BJL]</w:t>
        </w:r>
        <w:r w:rsidR="00DE5F8F">
          <w:rPr>
            <w:noProof/>
            <w:webHidden/>
          </w:rPr>
          <w:tab/>
        </w:r>
        <w:r w:rsidR="00DE5F8F">
          <w:rPr>
            <w:noProof/>
            <w:webHidden/>
          </w:rPr>
          <w:fldChar w:fldCharType="begin"/>
        </w:r>
        <w:r w:rsidR="00DE5F8F">
          <w:rPr>
            <w:noProof/>
            <w:webHidden/>
          </w:rPr>
          <w:instrText xml:space="preserve"> PAGEREF _Toc7089391 \h </w:instrText>
        </w:r>
        <w:r w:rsidR="00DE5F8F">
          <w:rPr>
            <w:noProof/>
            <w:webHidden/>
          </w:rPr>
        </w:r>
        <w:r w:rsidR="00DE5F8F">
          <w:rPr>
            <w:noProof/>
            <w:webHidden/>
          </w:rPr>
          <w:fldChar w:fldCharType="separate"/>
        </w:r>
        <w:r w:rsidR="00DE5F8F">
          <w:rPr>
            <w:noProof/>
            <w:webHidden/>
          </w:rPr>
          <w:t>19</w:t>
        </w:r>
        <w:r w:rsidR="00DE5F8F">
          <w:rPr>
            <w:noProof/>
            <w:webHidden/>
          </w:rPr>
          <w:fldChar w:fldCharType="end"/>
        </w:r>
      </w:hyperlink>
    </w:p>
    <w:p w14:paraId="785D5767" w14:textId="4E822034" w:rsidR="00DE5F8F" w:rsidRDefault="00775AA6">
      <w:pPr>
        <w:pStyle w:val="TOC2"/>
        <w:tabs>
          <w:tab w:val="right" w:pos="9973"/>
        </w:tabs>
        <w:rPr>
          <w:b w:val="0"/>
          <w:bCs w:val="0"/>
          <w:smallCaps w:val="0"/>
          <w:noProof/>
        </w:rPr>
      </w:pPr>
      <w:hyperlink w:anchor="_Toc7089392" w:history="1">
        <w:r w:rsidR="00DE5F8F" w:rsidRPr="005E2AB2">
          <w:rPr>
            <w:rStyle w:val="Hyperlink"/>
            <w:noProof/>
            <w:lang w:bidi="en-US"/>
          </w:rPr>
          <w:t>6.22 Initialization of Variables [LAV]</w:t>
        </w:r>
        <w:r w:rsidR="00DE5F8F">
          <w:rPr>
            <w:noProof/>
            <w:webHidden/>
          </w:rPr>
          <w:tab/>
        </w:r>
        <w:r w:rsidR="00DE5F8F">
          <w:rPr>
            <w:noProof/>
            <w:webHidden/>
          </w:rPr>
          <w:fldChar w:fldCharType="begin"/>
        </w:r>
        <w:r w:rsidR="00DE5F8F">
          <w:rPr>
            <w:noProof/>
            <w:webHidden/>
          </w:rPr>
          <w:instrText xml:space="preserve"> PAGEREF _Toc7089392 \h </w:instrText>
        </w:r>
        <w:r w:rsidR="00DE5F8F">
          <w:rPr>
            <w:noProof/>
            <w:webHidden/>
          </w:rPr>
        </w:r>
        <w:r w:rsidR="00DE5F8F">
          <w:rPr>
            <w:noProof/>
            <w:webHidden/>
          </w:rPr>
          <w:fldChar w:fldCharType="separate"/>
        </w:r>
        <w:r w:rsidR="00DE5F8F">
          <w:rPr>
            <w:noProof/>
            <w:webHidden/>
          </w:rPr>
          <w:t>22</w:t>
        </w:r>
        <w:r w:rsidR="00DE5F8F">
          <w:rPr>
            <w:noProof/>
            <w:webHidden/>
          </w:rPr>
          <w:fldChar w:fldCharType="end"/>
        </w:r>
      </w:hyperlink>
    </w:p>
    <w:p w14:paraId="2FEEFCFC" w14:textId="6360C8B9" w:rsidR="00DE5F8F" w:rsidRDefault="00775AA6">
      <w:pPr>
        <w:pStyle w:val="TOC2"/>
        <w:tabs>
          <w:tab w:val="right" w:pos="9973"/>
        </w:tabs>
        <w:rPr>
          <w:b w:val="0"/>
          <w:bCs w:val="0"/>
          <w:smallCaps w:val="0"/>
          <w:noProof/>
        </w:rPr>
      </w:pPr>
      <w:hyperlink w:anchor="_Toc7089393" w:history="1">
        <w:r w:rsidR="00DE5F8F" w:rsidRPr="005E2AB2">
          <w:rPr>
            <w:rStyle w:val="Hyperlink"/>
            <w:noProof/>
            <w:lang w:bidi="en-US"/>
          </w:rPr>
          <w:t>6.23 Operator Precedence and Associativity [JCW]</w:t>
        </w:r>
        <w:r w:rsidR="00DE5F8F">
          <w:rPr>
            <w:noProof/>
            <w:webHidden/>
          </w:rPr>
          <w:tab/>
        </w:r>
        <w:r w:rsidR="00DE5F8F">
          <w:rPr>
            <w:noProof/>
            <w:webHidden/>
          </w:rPr>
          <w:fldChar w:fldCharType="begin"/>
        </w:r>
        <w:r w:rsidR="00DE5F8F">
          <w:rPr>
            <w:noProof/>
            <w:webHidden/>
          </w:rPr>
          <w:instrText xml:space="preserve"> PAGEREF _Toc7089393 \h </w:instrText>
        </w:r>
        <w:r w:rsidR="00DE5F8F">
          <w:rPr>
            <w:noProof/>
            <w:webHidden/>
          </w:rPr>
        </w:r>
        <w:r w:rsidR="00DE5F8F">
          <w:rPr>
            <w:noProof/>
            <w:webHidden/>
          </w:rPr>
          <w:fldChar w:fldCharType="separate"/>
        </w:r>
        <w:r w:rsidR="00DE5F8F">
          <w:rPr>
            <w:noProof/>
            <w:webHidden/>
          </w:rPr>
          <w:t>23</w:t>
        </w:r>
        <w:r w:rsidR="00DE5F8F">
          <w:rPr>
            <w:noProof/>
            <w:webHidden/>
          </w:rPr>
          <w:fldChar w:fldCharType="end"/>
        </w:r>
      </w:hyperlink>
    </w:p>
    <w:p w14:paraId="7E6C1F0B" w14:textId="111985D8" w:rsidR="00DE5F8F" w:rsidRDefault="00775AA6">
      <w:pPr>
        <w:pStyle w:val="TOC2"/>
        <w:tabs>
          <w:tab w:val="right" w:pos="9973"/>
        </w:tabs>
        <w:rPr>
          <w:b w:val="0"/>
          <w:bCs w:val="0"/>
          <w:smallCaps w:val="0"/>
          <w:noProof/>
        </w:rPr>
      </w:pPr>
      <w:hyperlink w:anchor="_Toc7089394" w:history="1">
        <w:r w:rsidR="00DE5F8F" w:rsidRPr="005E2AB2">
          <w:rPr>
            <w:rStyle w:val="Hyperlink"/>
            <w:noProof/>
            <w:lang w:bidi="en-US"/>
          </w:rPr>
          <w:t>6.24 Side-effects and Order of Evaluation of Operands [SAM]</w:t>
        </w:r>
        <w:r w:rsidR="00DE5F8F">
          <w:rPr>
            <w:noProof/>
            <w:webHidden/>
          </w:rPr>
          <w:tab/>
        </w:r>
        <w:r w:rsidR="00DE5F8F">
          <w:rPr>
            <w:noProof/>
            <w:webHidden/>
          </w:rPr>
          <w:fldChar w:fldCharType="begin"/>
        </w:r>
        <w:r w:rsidR="00DE5F8F">
          <w:rPr>
            <w:noProof/>
            <w:webHidden/>
          </w:rPr>
          <w:instrText xml:space="preserve"> PAGEREF _Toc7089394 \h </w:instrText>
        </w:r>
        <w:r w:rsidR="00DE5F8F">
          <w:rPr>
            <w:noProof/>
            <w:webHidden/>
          </w:rPr>
        </w:r>
        <w:r w:rsidR="00DE5F8F">
          <w:rPr>
            <w:noProof/>
            <w:webHidden/>
          </w:rPr>
          <w:fldChar w:fldCharType="separate"/>
        </w:r>
        <w:r w:rsidR="00DE5F8F">
          <w:rPr>
            <w:noProof/>
            <w:webHidden/>
          </w:rPr>
          <w:t>23</w:t>
        </w:r>
        <w:r w:rsidR="00DE5F8F">
          <w:rPr>
            <w:noProof/>
            <w:webHidden/>
          </w:rPr>
          <w:fldChar w:fldCharType="end"/>
        </w:r>
      </w:hyperlink>
    </w:p>
    <w:p w14:paraId="14EFDE7D" w14:textId="27C28DAF" w:rsidR="00DE5F8F" w:rsidRDefault="00775AA6">
      <w:pPr>
        <w:pStyle w:val="TOC2"/>
        <w:tabs>
          <w:tab w:val="right" w:pos="9973"/>
        </w:tabs>
        <w:rPr>
          <w:b w:val="0"/>
          <w:bCs w:val="0"/>
          <w:smallCaps w:val="0"/>
          <w:noProof/>
        </w:rPr>
      </w:pPr>
      <w:hyperlink w:anchor="_Toc7089395" w:history="1">
        <w:r w:rsidR="00DE5F8F" w:rsidRPr="005E2AB2">
          <w:rPr>
            <w:rStyle w:val="Hyperlink"/>
            <w:noProof/>
            <w:lang w:bidi="en-US"/>
          </w:rPr>
          <w:t>6.25 Likely Incorrect Expression [KOA]</w:t>
        </w:r>
        <w:r w:rsidR="00DE5F8F">
          <w:rPr>
            <w:noProof/>
            <w:webHidden/>
          </w:rPr>
          <w:tab/>
        </w:r>
        <w:r w:rsidR="00DE5F8F">
          <w:rPr>
            <w:noProof/>
            <w:webHidden/>
          </w:rPr>
          <w:fldChar w:fldCharType="begin"/>
        </w:r>
        <w:r w:rsidR="00DE5F8F">
          <w:rPr>
            <w:noProof/>
            <w:webHidden/>
          </w:rPr>
          <w:instrText xml:space="preserve"> PAGEREF _Toc7089395 \h </w:instrText>
        </w:r>
        <w:r w:rsidR="00DE5F8F">
          <w:rPr>
            <w:noProof/>
            <w:webHidden/>
          </w:rPr>
        </w:r>
        <w:r w:rsidR="00DE5F8F">
          <w:rPr>
            <w:noProof/>
            <w:webHidden/>
          </w:rPr>
          <w:fldChar w:fldCharType="separate"/>
        </w:r>
        <w:r w:rsidR="00DE5F8F">
          <w:rPr>
            <w:noProof/>
            <w:webHidden/>
          </w:rPr>
          <w:t>25</w:t>
        </w:r>
        <w:r w:rsidR="00DE5F8F">
          <w:rPr>
            <w:noProof/>
            <w:webHidden/>
          </w:rPr>
          <w:fldChar w:fldCharType="end"/>
        </w:r>
      </w:hyperlink>
    </w:p>
    <w:p w14:paraId="51370DB1" w14:textId="653CDD7F" w:rsidR="00DE5F8F" w:rsidRDefault="00775AA6">
      <w:pPr>
        <w:pStyle w:val="TOC2"/>
        <w:tabs>
          <w:tab w:val="right" w:pos="9973"/>
        </w:tabs>
        <w:rPr>
          <w:b w:val="0"/>
          <w:bCs w:val="0"/>
          <w:smallCaps w:val="0"/>
          <w:noProof/>
        </w:rPr>
      </w:pPr>
      <w:hyperlink w:anchor="_Toc7089396" w:history="1">
        <w:r w:rsidR="00DE5F8F" w:rsidRPr="005E2AB2">
          <w:rPr>
            <w:rStyle w:val="Hyperlink"/>
            <w:noProof/>
            <w:lang w:bidi="en-US"/>
          </w:rPr>
          <w:t>6.26 Dead and Deactivated Code [XYQ]</w:t>
        </w:r>
        <w:r w:rsidR="00DE5F8F">
          <w:rPr>
            <w:noProof/>
            <w:webHidden/>
          </w:rPr>
          <w:tab/>
        </w:r>
        <w:r w:rsidR="00DE5F8F">
          <w:rPr>
            <w:noProof/>
            <w:webHidden/>
          </w:rPr>
          <w:fldChar w:fldCharType="begin"/>
        </w:r>
        <w:r w:rsidR="00DE5F8F">
          <w:rPr>
            <w:noProof/>
            <w:webHidden/>
          </w:rPr>
          <w:instrText xml:space="preserve"> PAGEREF _Toc7089396 \h </w:instrText>
        </w:r>
        <w:r w:rsidR="00DE5F8F">
          <w:rPr>
            <w:noProof/>
            <w:webHidden/>
          </w:rPr>
        </w:r>
        <w:r w:rsidR="00DE5F8F">
          <w:rPr>
            <w:noProof/>
            <w:webHidden/>
          </w:rPr>
          <w:fldChar w:fldCharType="separate"/>
        </w:r>
        <w:r w:rsidR="00DE5F8F">
          <w:rPr>
            <w:noProof/>
            <w:webHidden/>
          </w:rPr>
          <w:t>26</w:t>
        </w:r>
        <w:r w:rsidR="00DE5F8F">
          <w:rPr>
            <w:noProof/>
            <w:webHidden/>
          </w:rPr>
          <w:fldChar w:fldCharType="end"/>
        </w:r>
      </w:hyperlink>
    </w:p>
    <w:p w14:paraId="4815268D" w14:textId="25207224" w:rsidR="00DE5F8F" w:rsidRDefault="00775AA6">
      <w:pPr>
        <w:pStyle w:val="TOC2"/>
        <w:tabs>
          <w:tab w:val="right" w:pos="9973"/>
        </w:tabs>
        <w:rPr>
          <w:b w:val="0"/>
          <w:bCs w:val="0"/>
          <w:smallCaps w:val="0"/>
          <w:noProof/>
        </w:rPr>
      </w:pPr>
      <w:hyperlink w:anchor="_Toc7089397" w:history="1">
        <w:r w:rsidR="00DE5F8F" w:rsidRPr="005E2AB2">
          <w:rPr>
            <w:rStyle w:val="Hyperlink"/>
            <w:noProof/>
            <w:lang w:bidi="en-US"/>
          </w:rPr>
          <w:t>6.27 Switch Statements and Static Analysis [CLL]</w:t>
        </w:r>
        <w:r w:rsidR="00DE5F8F">
          <w:rPr>
            <w:noProof/>
            <w:webHidden/>
          </w:rPr>
          <w:tab/>
        </w:r>
        <w:r w:rsidR="00DE5F8F">
          <w:rPr>
            <w:noProof/>
            <w:webHidden/>
          </w:rPr>
          <w:fldChar w:fldCharType="begin"/>
        </w:r>
        <w:r w:rsidR="00DE5F8F">
          <w:rPr>
            <w:noProof/>
            <w:webHidden/>
          </w:rPr>
          <w:instrText xml:space="preserve"> PAGEREF _Toc7089397 \h </w:instrText>
        </w:r>
        <w:r w:rsidR="00DE5F8F">
          <w:rPr>
            <w:noProof/>
            <w:webHidden/>
          </w:rPr>
        </w:r>
        <w:r w:rsidR="00DE5F8F">
          <w:rPr>
            <w:noProof/>
            <w:webHidden/>
          </w:rPr>
          <w:fldChar w:fldCharType="separate"/>
        </w:r>
        <w:r w:rsidR="00DE5F8F">
          <w:rPr>
            <w:noProof/>
            <w:webHidden/>
          </w:rPr>
          <w:t>26</w:t>
        </w:r>
        <w:r w:rsidR="00DE5F8F">
          <w:rPr>
            <w:noProof/>
            <w:webHidden/>
          </w:rPr>
          <w:fldChar w:fldCharType="end"/>
        </w:r>
      </w:hyperlink>
    </w:p>
    <w:p w14:paraId="6E74D499" w14:textId="7B82D246" w:rsidR="00DE5F8F" w:rsidRDefault="00775AA6">
      <w:pPr>
        <w:pStyle w:val="TOC2"/>
        <w:tabs>
          <w:tab w:val="right" w:pos="9973"/>
        </w:tabs>
        <w:rPr>
          <w:b w:val="0"/>
          <w:bCs w:val="0"/>
          <w:smallCaps w:val="0"/>
          <w:noProof/>
        </w:rPr>
      </w:pPr>
      <w:hyperlink w:anchor="_Toc7089398" w:history="1">
        <w:r w:rsidR="00DE5F8F" w:rsidRPr="005E2AB2">
          <w:rPr>
            <w:rStyle w:val="Hyperlink"/>
            <w:noProof/>
            <w:lang w:bidi="en-US"/>
          </w:rPr>
          <w:t>6.28 Demarcation of Control Flow [EOJ]</w:t>
        </w:r>
        <w:r w:rsidR="00DE5F8F">
          <w:rPr>
            <w:noProof/>
            <w:webHidden/>
          </w:rPr>
          <w:tab/>
        </w:r>
        <w:r w:rsidR="00DE5F8F">
          <w:rPr>
            <w:noProof/>
            <w:webHidden/>
          </w:rPr>
          <w:fldChar w:fldCharType="begin"/>
        </w:r>
        <w:r w:rsidR="00DE5F8F">
          <w:rPr>
            <w:noProof/>
            <w:webHidden/>
          </w:rPr>
          <w:instrText xml:space="preserve"> PAGEREF _Toc7089398 \h </w:instrText>
        </w:r>
        <w:r w:rsidR="00DE5F8F">
          <w:rPr>
            <w:noProof/>
            <w:webHidden/>
          </w:rPr>
        </w:r>
        <w:r w:rsidR="00DE5F8F">
          <w:rPr>
            <w:noProof/>
            <w:webHidden/>
          </w:rPr>
          <w:fldChar w:fldCharType="separate"/>
        </w:r>
        <w:r w:rsidR="00DE5F8F">
          <w:rPr>
            <w:noProof/>
            <w:webHidden/>
          </w:rPr>
          <w:t>27</w:t>
        </w:r>
        <w:r w:rsidR="00DE5F8F">
          <w:rPr>
            <w:noProof/>
            <w:webHidden/>
          </w:rPr>
          <w:fldChar w:fldCharType="end"/>
        </w:r>
      </w:hyperlink>
    </w:p>
    <w:p w14:paraId="130CE892" w14:textId="67D759BD" w:rsidR="00DE5F8F" w:rsidRDefault="00775AA6">
      <w:pPr>
        <w:pStyle w:val="TOC2"/>
        <w:tabs>
          <w:tab w:val="right" w:pos="9973"/>
        </w:tabs>
        <w:rPr>
          <w:b w:val="0"/>
          <w:bCs w:val="0"/>
          <w:smallCaps w:val="0"/>
          <w:noProof/>
        </w:rPr>
      </w:pPr>
      <w:hyperlink w:anchor="_Toc7089399" w:history="1">
        <w:r w:rsidR="00DE5F8F" w:rsidRPr="005E2AB2">
          <w:rPr>
            <w:rStyle w:val="Hyperlink"/>
            <w:noProof/>
            <w:lang w:bidi="en-US"/>
          </w:rPr>
          <w:t>6.29 Loop Control Variables [TEX]</w:t>
        </w:r>
        <w:r w:rsidR="00DE5F8F">
          <w:rPr>
            <w:noProof/>
            <w:webHidden/>
          </w:rPr>
          <w:tab/>
        </w:r>
        <w:r w:rsidR="00DE5F8F">
          <w:rPr>
            <w:noProof/>
            <w:webHidden/>
          </w:rPr>
          <w:fldChar w:fldCharType="begin"/>
        </w:r>
        <w:r w:rsidR="00DE5F8F">
          <w:rPr>
            <w:noProof/>
            <w:webHidden/>
          </w:rPr>
          <w:instrText xml:space="preserve"> PAGEREF _Toc7089399 \h </w:instrText>
        </w:r>
        <w:r w:rsidR="00DE5F8F">
          <w:rPr>
            <w:noProof/>
            <w:webHidden/>
          </w:rPr>
        </w:r>
        <w:r w:rsidR="00DE5F8F">
          <w:rPr>
            <w:noProof/>
            <w:webHidden/>
          </w:rPr>
          <w:fldChar w:fldCharType="separate"/>
        </w:r>
        <w:r w:rsidR="00DE5F8F">
          <w:rPr>
            <w:noProof/>
            <w:webHidden/>
          </w:rPr>
          <w:t>27</w:t>
        </w:r>
        <w:r w:rsidR="00DE5F8F">
          <w:rPr>
            <w:noProof/>
            <w:webHidden/>
          </w:rPr>
          <w:fldChar w:fldCharType="end"/>
        </w:r>
      </w:hyperlink>
    </w:p>
    <w:p w14:paraId="7142ED99" w14:textId="67566548" w:rsidR="00DE5F8F" w:rsidRDefault="00775AA6">
      <w:pPr>
        <w:pStyle w:val="TOC2"/>
        <w:tabs>
          <w:tab w:val="right" w:pos="9973"/>
        </w:tabs>
        <w:rPr>
          <w:b w:val="0"/>
          <w:bCs w:val="0"/>
          <w:smallCaps w:val="0"/>
          <w:noProof/>
        </w:rPr>
      </w:pPr>
      <w:hyperlink w:anchor="_Toc7089400" w:history="1">
        <w:r w:rsidR="00DE5F8F" w:rsidRPr="005E2AB2">
          <w:rPr>
            <w:rStyle w:val="Hyperlink"/>
            <w:noProof/>
            <w:lang w:bidi="en-US"/>
          </w:rPr>
          <w:t>6.30 Off-by-one Error [XZH]</w:t>
        </w:r>
        <w:r w:rsidR="00DE5F8F">
          <w:rPr>
            <w:noProof/>
            <w:webHidden/>
          </w:rPr>
          <w:tab/>
        </w:r>
        <w:r w:rsidR="00DE5F8F">
          <w:rPr>
            <w:noProof/>
            <w:webHidden/>
          </w:rPr>
          <w:fldChar w:fldCharType="begin"/>
        </w:r>
        <w:r w:rsidR="00DE5F8F">
          <w:rPr>
            <w:noProof/>
            <w:webHidden/>
          </w:rPr>
          <w:instrText xml:space="preserve"> PAGEREF _Toc7089400 \h </w:instrText>
        </w:r>
        <w:r w:rsidR="00DE5F8F">
          <w:rPr>
            <w:noProof/>
            <w:webHidden/>
          </w:rPr>
        </w:r>
        <w:r w:rsidR="00DE5F8F">
          <w:rPr>
            <w:noProof/>
            <w:webHidden/>
          </w:rPr>
          <w:fldChar w:fldCharType="separate"/>
        </w:r>
        <w:r w:rsidR="00DE5F8F">
          <w:rPr>
            <w:noProof/>
            <w:webHidden/>
          </w:rPr>
          <w:t>28</w:t>
        </w:r>
        <w:r w:rsidR="00DE5F8F">
          <w:rPr>
            <w:noProof/>
            <w:webHidden/>
          </w:rPr>
          <w:fldChar w:fldCharType="end"/>
        </w:r>
      </w:hyperlink>
    </w:p>
    <w:p w14:paraId="2FA1E824" w14:textId="46226D47" w:rsidR="00DE5F8F" w:rsidRDefault="00775AA6">
      <w:pPr>
        <w:pStyle w:val="TOC2"/>
        <w:tabs>
          <w:tab w:val="right" w:pos="9973"/>
        </w:tabs>
        <w:rPr>
          <w:b w:val="0"/>
          <w:bCs w:val="0"/>
          <w:smallCaps w:val="0"/>
          <w:noProof/>
        </w:rPr>
      </w:pPr>
      <w:hyperlink w:anchor="_Toc7089401" w:history="1">
        <w:r w:rsidR="00DE5F8F" w:rsidRPr="005E2AB2">
          <w:rPr>
            <w:rStyle w:val="Hyperlink"/>
            <w:noProof/>
            <w:lang w:bidi="en-US"/>
          </w:rPr>
          <w:t>6.31 Structured Programming [EWD]</w:t>
        </w:r>
        <w:r w:rsidR="00DE5F8F">
          <w:rPr>
            <w:noProof/>
            <w:webHidden/>
          </w:rPr>
          <w:tab/>
        </w:r>
        <w:r w:rsidR="00DE5F8F">
          <w:rPr>
            <w:noProof/>
            <w:webHidden/>
          </w:rPr>
          <w:fldChar w:fldCharType="begin"/>
        </w:r>
        <w:r w:rsidR="00DE5F8F">
          <w:rPr>
            <w:noProof/>
            <w:webHidden/>
          </w:rPr>
          <w:instrText xml:space="preserve"> PAGEREF _Toc7089401 \h </w:instrText>
        </w:r>
        <w:r w:rsidR="00DE5F8F">
          <w:rPr>
            <w:noProof/>
            <w:webHidden/>
          </w:rPr>
        </w:r>
        <w:r w:rsidR="00DE5F8F">
          <w:rPr>
            <w:noProof/>
            <w:webHidden/>
          </w:rPr>
          <w:fldChar w:fldCharType="separate"/>
        </w:r>
        <w:r w:rsidR="00DE5F8F">
          <w:rPr>
            <w:noProof/>
            <w:webHidden/>
          </w:rPr>
          <w:t>29</w:t>
        </w:r>
        <w:r w:rsidR="00DE5F8F">
          <w:rPr>
            <w:noProof/>
            <w:webHidden/>
          </w:rPr>
          <w:fldChar w:fldCharType="end"/>
        </w:r>
      </w:hyperlink>
    </w:p>
    <w:p w14:paraId="715373BC" w14:textId="3B7906EA" w:rsidR="00DE5F8F" w:rsidRDefault="00775AA6">
      <w:pPr>
        <w:pStyle w:val="TOC2"/>
        <w:tabs>
          <w:tab w:val="right" w:pos="9973"/>
        </w:tabs>
        <w:rPr>
          <w:b w:val="0"/>
          <w:bCs w:val="0"/>
          <w:smallCaps w:val="0"/>
          <w:noProof/>
        </w:rPr>
      </w:pPr>
      <w:hyperlink w:anchor="_Toc7089402" w:history="1">
        <w:r w:rsidR="00DE5F8F" w:rsidRPr="005E2AB2">
          <w:rPr>
            <w:rStyle w:val="Hyperlink"/>
            <w:noProof/>
            <w:lang w:bidi="en-US"/>
          </w:rPr>
          <w:t>6.32 Passing Parameters and Return Values [CSJ]</w:t>
        </w:r>
        <w:r w:rsidR="00DE5F8F">
          <w:rPr>
            <w:noProof/>
            <w:webHidden/>
          </w:rPr>
          <w:tab/>
        </w:r>
        <w:r w:rsidR="00DE5F8F">
          <w:rPr>
            <w:noProof/>
            <w:webHidden/>
          </w:rPr>
          <w:fldChar w:fldCharType="begin"/>
        </w:r>
        <w:r w:rsidR="00DE5F8F">
          <w:rPr>
            <w:noProof/>
            <w:webHidden/>
          </w:rPr>
          <w:instrText xml:space="preserve"> PAGEREF _Toc7089402 \h </w:instrText>
        </w:r>
        <w:r w:rsidR="00DE5F8F">
          <w:rPr>
            <w:noProof/>
            <w:webHidden/>
          </w:rPr>
        </w:r>
        <w:r w:rsidR="00DE5F8F">
          <w:rPr>
            <w:noProof/>
            <w:webHidden/>
          </w:rPr>
          <w:fldChar w:fldCharType="separate"/>
        </w:r>
        <w:r w:rsidR="00DE5F8F">
          <w:rPr>
            <w:noProof/>
            <w:webHidden/>
          </w:rPr>
          <w:t>30</w:t>
        </w:r>
        <w:r w:rsidR="00DE5F8F">
          <w:rPr>
            <w:noProof/>
            <w:webHidden/>
          </w:rPr>
          <w:fldChar w:fldCharType="end"/>
        </w:r>
      </w:hyperlink>
    </w:p>
    <w:p w14:paraId="298BD827" w14:textId="10F9DDA6" w:rsidR="00DE5F8F" w:rsidRDefault="00775AA6">
      <w:pPr>
        <w:pStyle w:val="TOC2"/>
        <w:tabs>
          <w:tab w:val="right" w:pos="9973"/>
        </w:tabs>
        <w:rPr>
          <w:b w:val="0"/>
          <w:bCs w:val="0"/>
          <w:smallCaps w:val="0"/>
          <w:noProof/>
        </w:rPr>
      </w:pPr>
      <w:hyperlink w:anchor="_Toc7089403" w:history="1">
        <w:r w:rsidR="00DE5F8F" w:rsidRPr="005E2AB2">
          <w:rPr>
            <w:rStyle w:val="Hyperlink"/>
            <w:noProof/>
            <w:lang w:bidi="en-US"/>
          </w:rPr>
          <w:t>6.33 Dangling References to Stack Frames [DCM]</w:t>
        </w:r>
        <w:r w:rsidR="00DE5F8F">
          <w:rPr>
            <w:noProof/>
            <w:webHidden/>
          </w:rPr>
          <w:tab/>
        </w:r>
        <w:r w:rsidR="00DE5F8F">
          <w:rPr>
            <w:noProof/>
            <w:webHidden/>
          </w:rPr>
          <w:fldChar w:fldCharType="begin"/>
        </w:r>
        <w:r w:rsidR="00DE5F8F">
          <w:rPr>
            <w:noProof/>
            <w:webHidden/>
          </w:rPr>
          <w:instrText xml:space="preserve"> PAGEREF _Toc7089403 \h </w:instrText>
        </w:r>
        <w:r w:rsidR="00DE5F8F">
          <w:rPr>
            <w:noProof/>
            <w:webHidden/>
          </w:rPr>
        </w:r>
        <w:r w:rsidR="00DE5F8F">
          <w:rPr>
            <w:noProof/>
            <w:webHidden/>
          </w:rPr>
          <w:fldChar w:fldCharType="separate"/>
        </w:r>
        <w:r w:rsidR="00DE5F8F">
          <w:rPr>
            <w:noProof/>
            <w:webHidden/>
          </w:rPr>
          <w:t>31</w:t>
        </w:r>
        <w:r w:rsidR="00DE5F8F">
          <w:rPr>
            <w:noProof/>
            <w:webHidden/>
          </w:rPr>
          <w:fldChar w:fldCharType="end"/>
        </w:r>
      </w:hyperlink>
    </w:p>
    <w:p w14:paraId="74F01686" w14:textId="08CABDB0" w:rsidR="00DE5F8F" w:rsidRDefault="00775AA6">
      <w:pPr>
        <w:pStyle w:val="TOC2"/>
        <w:tabs>
          <w:tab w:val="right" w:pos="9973"/>
        </w:tabs>
        <w:rPr>
          <w:b w:val="0"/>
          <w:bCs w:val="0"/>
          <w:smallCaps w:val="0"/>
          <w:noProof/>
        </w:rPr>
      </w:pPr>
      <w:hyperlink w:anchor="_Toc7089404" w:history="1">
        <w:r w:rsidR="00DE5F8F" w:rsidRPr="005E2AB2">
          <w:rPr>
            <w:rStyle w:val="Hyperlink"/>
            <w:noProof/>
            <w:lang w:bidi="en-US"/>
          </w:rPr>
          <w:t>6.34 Subprogram Signature Mismatch [OTR]</w:t>
        </w:r>
        <w:r w:rsidR="00DE5F8F">
          <w:rPr>
            <w:noProof/>
            <w:webHidden/>
          </w:rPr>
          <w:tab/>
        </w:r>
        <w:r w:rsidR="00DE5F8F">
          <w:rPr>
            <w:noProof/>
            <w:webHidden/>
          </w:rPr>
          <w:fldChar w:fldCharType="begin"/>
        </w:r>
        <w:r w:rsidR="00DE5F8F">
          <w:rPr>
            <w:noProof/>
            <w:webHidden/>
          </w:rPr>
          <w:instrText xml:space="preserve"> PAGEREF _Toc7089404 \h </w:instrText>
        </w:r>
        <w:r w:rsidR="00DE5F8F">
          <w:rPr>
            <w:noProof/>
            <w:webHidden/>
          </w:rPr>
        </w:r>
        <w:r w:rsidR="00DE5F8F">
          <w:rPr>
            <w:noProof/>
            <w:webHidden/>
          </w:rPr>
          <w:fldChar w:fldCharType="separate"/>
        </w:r>
        <w:r w:rsidR="00DE5F8F">
          <w:rPr>
            <w:noProof/>
            <w:webHidden/>
          </w:rPr>
          <w:t>31</w:t>
        </w:r>
        <w:r w:rsidR="00DE5F8F">
          <w:rPr>
            <w:noProof/>
            <w:webHidden/>
          </w:rPr>
          <w:fldChar w:fldCharType="end"/>
        </w:r>
      </w:hyperlink>
    </w:p>
    <w:p w14:paraId="399D0206" w14:textId="13856906" w:rsidR="00DE5F8F" w:rsidRDefault="00775AA6">
      <w:pPr>
        <w:pStyle w:val="TOC2"/>
        <w:tabs>
          <w:tab w:val="right" w:pos="9973"/>
        </w:tabs>
        <w:rPr>
          <w:b w:val="0"/>
          <w:bCs w:val="0"/>
          <w:smallCaps w:val="0"/>
          <w:noProof/>
        </w:rPr>
      </w:pPr>
      <w:hyperlink w:anchor="_Toc7089405" w:history="1">
        <w:r w:rsidR="00DE5F8F" w:rsidRPr="005E2AB2">
          <w:rPr>
            <w:rStyle w:val="Hyperlink"/>
            <w:noProof/>
            <w:lang w:bidi="en-US"/>
          </w:rPr>
          <w:t>6.35 Recursion [GDL]</w:t>
        </w:r>
        <w:r w:rsidR="00DE5F8F">
          <w:rPr>
            <w:noProof/>
            <w:webHidden/>
          </w:rPr>
          <w:tab/>
        </w:r>
        <w:r w:rsidR="00DE5F8F">
          <w:rPr>
            <w:noProof/>
            <w:webHidden/>
          </w:rPr>
          <w:fldChar w:fldCharType="begin"/>
        </w:r>
        <w:r w:rsidR="00DE5F8F">
          <w:rPr>
            <w:noProof/>
            <w:webHidden/>
          </w:rPr>
          <w:instrText xml:space="preserve"> PAGEREF _Toc7089405 \h </w:instrText>
        </w:r>
        <w:r w:rsidR="00DE5F8F">
          <w:rPr>
            <w:noProof/>
            <w:webHidden/>
          </w:rPr>
        </w:r>
        <w:r w:rsidR="00DE5F8F">
          <w:rPr>
            <w:noProof/>
            <w:webHidden/>
          </w:rPr>
          <w:fldChar w:fldCharType="separate"/>
        </w:r>
        <w:r w:rsidR="00DE5F8F">
          <w:rPr>
            <w:noProof/>
            <w:webHidden/>
          </w:rPr>
          <w:t>32</w:t>
        </w:r>
        <w:r w:rsidR="00DE5F8F">
          <w:rPr>
            <w:noProof/>
            <w:webHidden/>
          </w:rPr>
          <w:fldChar w:fldCharType="end"/>
        </w:r>
      </w:hyperlink>
    </w:p>
    <w:p w14:paraId="57637705" w14:textId="60C903D9" w:rsidR="00DE5F8F" w:rsidRDefault="00775AA6">
      <w:pPr>
        <w:pStyle w:val="TOC2"/>
        <w:tabs>
          <w:tab w:val="right" w:pos="9973"/>
        </w:tabs>
        <w:rPr>
          <w:b w:val="0"/>
          <w:bCs w:val="0"/>
          <w:smallCaps w:val="0"/>
          <w:noProof/>
        </w:rPr>
      </w:pPr>
      <w:hyperlink w:anchor="_Toc7089406" w:history="1">
        <w:r w:rsidR="00DE5F8F" w:rsidRPr="005E2AB2">
          <w:rPr>
            <w:rStyle w:val="Hyperlink"/>
            <w:noProof/>
            <w:lang w:bidi="en-US"/>
          </w:rPr>
          <w:t>6.36 Ignored Error Status and Unhandled Exceptions [OYB]</w:t>
        </w:r>
        <w:r w:rsidR="00DE5F8F">
          <w:rPr>
            <w:noProof/>
            <w:webHidden/>
          </w:rPr>
          <w:tab/>
        </w:r>
        <w:r w:rsidR="00DE5F8F">
          <w:rPr>
            <w:noProof/>
            <w:webHidden/>
          </w:rPr>
          <w:fldChar w:fldCharType="begin"/>
        </w:r>
        <w:r w:rsidR="00DE5F8F">
          <w:rPr>
            <w:noProof/>
            <w:webHidden/>
          </w:rPr>
          <w:instrText xml:space="preserve"> PAGEREF _Toc7089406 \h </w:instrText>
        </w:r>
        <w:r w:rsidR="00DE5F8F">
          <w:rPr>
            <w:noProof/>
            <w:webHidden/>
          </w:rPr>
        </w:r>
        <w:r w:rsidR="00DE5F8F">
          <w:rPr>
            <w:noProof/>
            <w:webHidden/>
          </w:rPr>
          <w:fldChar w:fldCharType="separate"/>
        </w:r>
        <w:r w:rsidR="00DE5F8F">
          <w:rPr>
            <w:noProof/>
            <w:webHidden/>
          </w:rPr>
          <w:t>32</w:t>
        </w:r>
        <w:r w:rsidR="00DE5F8F">
          <w:rPr>
            <w:noProof/>
            <w:webHidden/>
          </w:rPr>
          <w:fldChar w:fldCharType="end"/>
        </w:r>
      </w:hyperlink>
    </w:p>
    <w:p w14:paraId="1DD9E8AA" w14:textId="15624BA7" w:rsidR="00DE5F8F" w:rsidRDefault="00775AA6">
      <w:pPr>
        <w:pStyle w:val="TOC2"/>
        <w:tabs>
          <w:tab w:val="right" w:pos="9973"/>
        </w:tabs>
        <w:rPr>
          <w:b w:val="0"/>
          <w:bCs w:val="0"/>
          <w:smallCaps w:val="0"/>
          <w:noProof/>
        </w:rPr>
      </w:pPr>
      <w:hyperlink w:anchor="_Toc7089407" w:history="1">
        <w:r w:rsidR="00DE5F8F" w:rsidRPr="005E2AB2">
          <w:rPr>
            <w:rStyle w:val="Hyperlink"/>
            <w:noProof/>
            <w:lang w:bidi="en-US"/>
          </w:rPr>
          <w:t>6.37 Type-breaking Reinterpretation of Data [AMV]</w:t>
        </w:r>
        <w:r w:rsidR="00DE5F8F">
          <w:rPr>
            <w:noProof/>
            <w:webHidden/>
          </w:rPr>
          <w:tab/>
        </w:r>
        <w:r w:rsidR="00DE5F8F">
          <w:rPr>
            <w:noProof/>
            <w:webHidden/>
          </w:rPr>
          <w:fldChar w:fldCharType="begin"/>
        </w:r>
        <w:r w:rsidR="00DE5F8F">
          <w:rPr>
            <w:noProof/>
            <w:webHidden/>
          </w:rPr>
          <w:instrText xml:space="preserve"> PAGEREF _Toc7089407 \h </w:instrText>
        </w:r>
        <w:r w:rsidR="00DE5F8F">
          <w:rPr>
            <w:noProof/>
            <w:webHidden/>
          </w:rPr>
        </w:r>
        <w:r w:rsidR="00DE5F8F">
          <w:rPr>
            <w:noProof/>
            <w:webHidden/>
          </w:rPr>
          <w:fldChar w:fldCharType="separate"/>
        </w:r>
        <w:r w:rsidR="00DE5F8F">
          <w:rPr>
            <w:noProof/>
            <w:webHidden/>
          </w:rPr>
          <w:t>33</w:t>
        </w:r>
        <w:r w:rsidR="00DE5F8F">
          <w:rPr>
            <w:noProof/>
            <w:webHidden/>
          </w:rPr>
          <w:fldChar w:fldCharType="end"/>
        </w:r>
      </w:hyperlink>
    </w:p>
    <w:p w14:paraId="4BBF802C" w14:textId="2F34CB32" w:rsidR="00DE5F8F" w:rsidRDefault="00775AA6">
      <w:pPr>
        <w:pStyle w:val="TOC2"/>
        <w:tabs>
          <w:tab w:val="right" w:pos="9973"/>
        </w:tabs>
        <w:rPr>
          <w:b w:val="0"/>
          <w:bCs w:val="0"/>
          <w:smallCaps w:val="0"/>
          <w:noProof/>
        </w:rPr>
      </w:pPr>
      <w:hyperlink w:anchor="_Toc7089408" w:history="1">
        <w:r w:rsidR="00DE5F8F" w:rsidRPr="005E2AB2">
          <w:rPr>
            <w:rStyle w:val="Hyperlink"/>
            <w:noProof/>
          </w:rPr>
          <w:t>6.38 Deep vs. Shallow Copying [YAN]</w:t>
        </w:r>
        <w:r w:rsidR="00DE5F8F">
          <w:rPr>
            <w:noProof/>
            <w:webHidden/>
          </w:rPr>
          <w:tab/>
        </w:r>
        <w:r w:rsidR="00DE5F8F">
          <w:rPr>
            <w:noProof/>
            <w:webHidden/>
          </w:rPr>
          <w:fldChar w:fldCharType="begin"/>
        </w:r>
        <w:r w:rsidR="00DE5F8F">
          <w:rPr>
            <w:noProof/>
            <w:webHidden/>
          </w:rPr>
          <w:instrText xml:space="preserve"> PAGEREF _Toc7089408 \h </w:instrText>
        </w:r>
        <w:r w:rsidR="00DE5F8F">
          <w:rPr>
            <w:noProof/>
            <w:webHidden/>
          </w:rPr>
        </w:r>
        <w:r w:rsidR="00DE5F8F">
          <w:rPr>
            <w:noProof/>
            <w:webHidden/>
          </w:rPr>
          <w:fldChar w:fldCharType="separate"/>
        </w:r>
        <w:r w:rsidR="00DE5F8F">
          <w:rPr>
            <w:noProof/>
            <w:webHidden/>
          </w:rPr>
          <w:t>33</w:t>
        </w:r>
        <w:r w:rsidR="00DE5F8F">
          <w:rPr>
            <w:noProof/>
            <w:webHidden/>
          </w:rPr>
          <w:fldChar w:fldCharType="end"/>
        </w:r>
      </w:hyperlink>
    </w:p>
    <w:p w14:paraId="0CA4FD97" w14:textId="297828E5" w:rsidR="00DE5F8F" w:rsidRDefault="00775AA6">
      <w:pPr>
        <w:pStyle w:val="TOC2"/>
        <w:tabs>
          <w:tab w:val="right" w:pos="9973"/>
        </w:tabs>
        <w:rPr>
          <w:b w:val="0"/>
          <w:bCs w:val="0"/>
          <w:smallCaps w:val="0"/>
          <w:noProof/>
        </w:rPr>
      </w:pPr>
      <w:hyperlink w:anchor="_Toc7089409" w:history="1">
        <w:r w:rsidR="00DE5F8F" w:rsidRPr="005E2AB2">
          <w:rPr>
            <w:rStyle w:val="Hyperlink"/>
            <w:noProof/>
            <w:lang w:bidi="en-US"/>
          </w:rPr>
          <w:t>6.39 Memory Leaks and Heap Fragmentation [XYL]</w:t>
        </w:r>
        <w:r w:rsidR="00DE5F8F">
          <w:rPr>
            <w:noProof/>
            <w:webHidden/>
          </w:rPr>
          <w:tab/>
        </w:r>
        <w:r w:rsidR="00DE5F8F">
          <w:rPr>
            <w:noProof/>
            <w:webHidden/>
          </w:rPr>
          <w:fldChar w:fldCharType="begin"/>
        </w:r>
        <w:r w:rsidR="00DE5F8F">
          <w:rPr>
            <w:noProof/>
            <w:webHidden/>
          </w:rPr>
          <w:instrText xml:space="preserve"> PAGEREF _Toc7089409 \h </w:instrText>
        </w:r>
        <w:r w:rsidR="00DE5F8F">
          <w:rPr>
            <w:noProof/>
            <w:webHidden/>
          </w:rPr>
        </w:r>
        <w:r w:rsidR="00DE5F8F">
          <w:rPr>
            <w:noProof/>
            <w:webHidden/>
          </w:rPr>
          <w:fldChar w:fldCharType="separate"/>
        </w:r>
        <w:r w:rsidR="00DE5F8F">
          <w:rPr>
            <w:noProof/>
            <w:webHidden/>
          </w:rPr>
          <w:t>34</w:t>
        </w:r>
        <w:r w:rsidR="00DE5F8F">
          <w:rPr>
            <w:noProof/>
            <w:webHidden/>
          </w:rPr>
          <w:fldChar w:fldCharType="end"/>
        </w:r>
      </w:hyperlink>
    </w:p>
    <w:p w14:paraId="30A14905" w14:textId="68D5A0F0" w:rsidR="00DE5F8F" w:rsidRDefault="00775AA6">
      <w:pPr>
        <w:pStyle w:val="TOC2"/>
        <w:tabs>
          <w:tab w:val="right" w:pos="9973"/>
        </w:tabs>
        <w:rPr>
          <w:b w:val="0"/>
          <w:bCs w:val="0"/>
          <w:smallCaps w:val="0"/>
          <w:noProof/>
        </w:rPr>
      </w:pPr>
      <w:hyperlink w:anchor="_Toc7089410" w:history="1">
        <w:r w:rsidR="00DE5F8F" w:rsidRPr="005E2AB2">
          <w:rPr>
            <w:rStyle w:val="Hyperlink"/>
            <w:noProof/>
            <w:lang w:bidi="en-US"/>
          </w:rPr>
          <w:t>6.40 Templates and Generics [SYM]</w:t>
        </w:r>
        <w:r w:rsidR="00DE5F8F">
          <w:rPr>
            <w:noProof/>
            <w:webHidden/>
          </w:rPr>
          <w:tab/>
        </w:r>
        <w:r w:rsidR="00DE5F8F">
          <w:rPr>
            <w:noProof/>
            <w:webHidden/>
          </w:rPr>
          <w:fldChar w:fldCharType="begin"/>
        </w:r>
        <w:r w:rsidR="00DE5F8F">
          <w:rPr>
            <w:noProof/>
            <w:webHidden/>
          </w:rPr>
          <w:instrText xml:space="preserve"> PAGEREF _Toc7089410 \h </w:instrText>
        </w:r>
        <w:r w:rsidR="00DE5F8F">
          <w:rPr>
            <w:noProof/>
            <w:webHidden/>
          </w:rPr>
        </w:r>
        <w:r w:rsidR="00DE5F8F">
          <w:rPr>
            <w:noProof/>
            <w:webHidden/>
          </w:rPr>
          <w:fldChar w:fldCharType="separate"/>
        </w:r>
        <w:r w:rsidR="00DE5F8F">
          <w:rPr>
            <w:noProof/>
            <w:webHidden/>
          </w:rPr>
          <w:t>34</w:t>
        </w:r>
        <w:r w:rsidR="00DE5F8F">
          <w:rPr>
            <w:noProof/>
            <w:webHidden/>
          </w:rPr>
          <w:fldChar w:fldCharType="end"/>
        </w:r>
      </w:hyperlink>
    </w:p>
    <w:p w14:paraId="367B2360" w14:textId="690E9DDE" w:rsidR="00DE5F8F" w:rsidRDefault="00775AA6">
      <w:pPr>
        <w:pStyle w:val="TOC2"/>
        <w:tabs>
          <w:tab w:val="right" w:pos="9973"/>
        </w:tabs>
        <w:rPr>
          <w:b w:val="0"/>
          <w:bCs w:val="0"/>
          <w:smallCaps w:val="0"/>
          <w:noProof/>
        </w:rPr>
      </w:pPr>
      <w:hyperlink w:anchor="_Toc7089411" w:history="1">
        <w:r w:rsidR="00DE5F8F" w:rsidRPr="005E2AB2">
          <w:rPr>
            <w:rStyle w:val="Hyperlink"/>
            <w:noProof/>
            <w:lang w:bidi="en-US"/>
          </w:rPr>
          <w:t>6.41 Inheritance [RIP]</w:t>
        </w:r>
        <w:r w:rsidR="00DE5F8F">
          <w:rPr>
            <w:noProof/>
            <w:webHidden/>
          </w:rPr>
          <w:tab/>
        </w:r>
        <w:r w:rsidR="00DE5F8F">
          <w:rPr>
            <w:noProof/>
            <w:webHidden/>
          </w:rPr>
          <w:fldChar w:fldCharType="begin"/>
        </w:r>
        <w:r w:rsidR="00DE5F8F">
          <w:rPr>
            <w:noProof/>
            <w:webHidden/>
          </w:rPr>
          <w:instrText xml:space="preserve"> PAGEREF _Toc7089411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2D08FC8F" w14:textId="520635C3" w:rsidR="00DE5F8F" w:rsidRDefault="00775AA6">
      <w:pPr>
        <w:pStyle w:val="TOC2"/>
        <w:tabs>
          <w:tab w:val="right" w:pos="9973"/>
        </w:tabs>
        <w:rPr>
          <w:b w:val="0"/>
          <w:bCs w:val="0"/>
          <w:smallCaps w:val="0"/>
          <w:noProof/>
        </w:rPr>
      </w:pPr>
      <w:hyperlink w:anchor="_Toc7089412" w:history="1">
        <w:r w:rsidR="00DE5F8F" w:rsidRPr="005E2AB2">
          <w:rPr>
            <w:rStyle w:val="Hyperlink"/>
            <w:noProof/>
          </w:rPr>
          <w:t>6.42 Violations of the Liskov Substitution  Principle or the Contract Model  [BLP]</w:t>
        </w:r>
        <w:r w:rsidR="00DE5F8F">
          <w:rPr>
            <w:noProof/>
            <w:webHidden/>
          </w:rPr>
          <w:tab/>
        </w:r>
        <w:r w:rsidR="00DE5F8F">
          <w:rPr>
            <w:noProof/>
            <w:webHidden/>
          </w:rPr>
          <w:fldChar w:fldCharType="begin"/>
        </w:r>
        <w:r w:rsidR="00DE5F8F">
          <w:rPr>
            <w:noProof/>
            <w:webHidden/>
          </w:rPr>
          <w:instrText xml:space="preserve"> PAGEREF _Toc7089412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4CCDB5E4" w14:textId="3B6E3491" w:rsidR="00DE5F8F" w:rsidRDefault="00775AA6">
      <w:pPr>
        <w:pStyle w:val="TOC2"/>
        <w:tabs>
          <w:tab w:val="right" w:pos="9973"/>
        </w:tabs>
        <w:rPr>
          <w:b w:val="0"/>
          <w:bCs w:val="0"/>
          <w:smallCaps w:val="0"/>
          <w:noProof/>
        </w:rPr>
      </w:pPr>
      <w:hyperlink w:anchor="_Toc7089413" w:history="1">
        <w:r w:rsidR="00DE5F8F" w:rsidRPr="005E2AB2">
          <w:rPr>
            <w:rStyle w:val="Hyperlink"/>
            <w:noProof/>
          </w:rPr>
          <w:t>6.43 Redispatching [PPH]</w:t>
        </w:r>
        <w:r w:rsidR="00DE5F8F">
          <w:rPr>
            <w:noProof/>
            <w:webHidden/>
          </w:rPr>
          <w:tab/>
        </w:r>
        <w:r w:rsidR="00DE5F8F">
          <w:rPr>
            <w:noProof/>
            <w:webHidden/>
          </w:rPr>
          <w:fldChar w:fldCharType="begin"/>
        </w:r>
        <w:r w:rsidR="00DE5F8F">
          <w:rPr>
            <w:noProof/>
            <w:webHidden/>
          </w:rPr>
          <w:instrText xml:space="preserve"> PAGEREF _Toc7089413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0AC7D1A9" w14:textId="648134B0" w:rsidR="00DE5F8F" w:rsidRDefault="00775AA6">
      <w:pPr>
        <w:pStyle w:val="TOC2"/>
        <w:tabs>
          <w:tab w:val="right" w:pos="9973"/>
        </w:tabs>
        <w:rPr>
          <w:b w:val="0"/>
          <w:bCs w:val="0"/>
          <w:smallCaps w:val="0"/>
          <w:noProof/>
        </w:rPr>
      </w:pPr>
      <w:hyperlink w:anchor="_Toc7089414" w:history="1">
        <w:r w:rsidR="00DE5F8F" w:rsidRPr="005E2AB2">
          <w:rPr>
            <w:rStyle w:val="Hyperlink"/>
            <w:noProof/>
          </w:rPr>
          <w:t>6.44 Polymorphic variables [BKK]</w:t>
        </w:r>
        <w:r w:rsidR="00DE5F8F">
          <w:rPr>
            <w:noProof/>
            <w:webHidden/>
          </w:rPr>
          <w:tab/>
        </w:r>
        <w:r w:rsidR="00DE5F8F">
          <w:rPr>
            <w:noProof/>
            <w:webHidden/>
          </w:rPr>
          <w:fldChar w:fldCharType="begin"/>
        </w:r>
        <w:r w:rsidR="00DE5F8F">
          <w:rPr>
            <w:noProof/>
            <w:webHidden/>
          </w:rPr>
          <w:instrText xml:space="preserve"> PAGEREF _Toc7089414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2EC2EE1A" w14:textId="342A04D0" w:rsidR="00DE5F8F" w:rsidRDefault="00775AA6">
      <w:pPr>
        <w:pStyle w:val="TOC2"/>
        <w:tabs>
          <w:tab w:val="right" w:pos="9973"/>
        </w:tabs>
        <w:rPr>
          <w:b w:val="0"/>
          <w:bCs w:val="0"/>
          <w:smallCaps w:val="0"/>
          <w:noProof/>
        </w:rPr>
      </w:pPr>
      <w:hyperlink w:anchor="_Toc7089415" w:history="1">
        <w:r w:rsidR="00DE5F8F" w:rsidRPr="005E2AB2">
          <w:rPr>
            <w:rStyle w:val="Hyperlink"/>
            <w:noProof/>
            <w:lang w:bidi="en-US"/>
          </w:rPr>
          <w:t>6.45 Extra Intrinsics [LRM]</w:t>
        </w:r>
        <w:r w:rsidR="00DE5F8F">
          <w:rPr>
            <w:noProof/>
            <w:webHidden/>
          </w:rPr>
          <w:tab/>
        </w:r>
        <w:r w:rsidR="00DE5F8F">
          <w:rPr>
            <w:noProof/>
            <w:webHidden/>
          </w:rPr>
          <w:fldChar w:fldCharType="begin"/>
        </w:r>
        <w:r w:rsidR="00DE5F8F">
          <w:rPr>
            <w:noProof/>
            <w:webHidden/>
          </w:rPr>
          <w:instrText xml:space="preserve"> PAGEREF _Toc7089415 \h </w:instrText>
        </w:r>
        <w:r w:rsidR="00DE5F8F">
          <w:rPr>
            <w:noProof/>
            <w:webHidden/>
          </w:rPr>
        </w:r>
        <w:r w:rsidR="00DE5F8F">
          <w:rPr>
            <w:noProof/>
            <w:webHidden/>
          </w:rPr>
          <w:fldChar w:fldCharType="separate"/>
        </w:r>
        <w:r w:rsidR="00DE5F8F">
          <w:rPr>
            <w:noProof/>
            <w:webHidden/>
          </w:rPr>
          <w:t>36</w:t>
        </w:r>
        <w:r w:rsidR="00DE5F8F">
          <w:rPr>
            <w:noProof/>
            <w:webHidden/>
          </w:rPr>
          <w:fldChar w:fldCharType="end"/>
        </w:r>
      </w:hyperlink>
    </w:p>
    <w:p w14:paraId="07352DA5" w14:textId="0A9718A1" w:rsidR="00DE5F8F" w:rsidRDefault="00775AA6">
      <w:pPr>
        <w:pStyle w:val="TOC2"/>
        <w:tabs>
          <w:tab w:val="right" w:pos="9973"/>
        </w:tabs>
        <w:rPr>
          <w:b w:val="0"/>
          <w:bCs w:val="0"/>
          <w:smallCaps w:val="0"/>
          <w:noProof/>
        </w:rPr>
      </w:pPr>
      <w:hyperlink w:anchor="_Toc7089416" w:history="1">
        <w:r w:rsidR="00DE5F8F" w:rsidRPr="005E2AB2">
          <w:rPr>
            <w:rStyle w:val="Hyperlink"/>
            <w:noProof/>
            <w:lang w:bidi="en-US"/>
          </w:rPr>
          <w:t>6.46 Argument Passing to Library Functions [TRJ]</w:t>
        </w:r>
        <w:r w:rsidR="00DE5F8F">
          <w:rPr>
            <w:noProof/>
            <w:webHidden/>
          </w:rPr>
          <w:tab/>
        </w:r>
        <w:r w:rsidR="00DE5F8F">
          <w:rPr>
            <w:noProof/>
            <w:webHidden/>
          </w:rPr>
          <w:fldChar w:fldCharType="begin"/>
        </w:r>
        <w:r w:rsidR="00DE5F8F">
          <w:rPr>
            <w:noProof/>
            <w:webHidden/>
          </w:rPr>
          <w:instrText xml:space="preserve"> PAGEREF _Toc7089416 \h </w:instrText>
        </w:r>
        <w:r w:rsidR="00DE5F8F">
          <w:rPr>
            <w:noProof/>
            <w:webHidden/>
          </w:rPr>
        </w:r>
        <w:r w:rsidR="00DE5F8F">
          <w:rPr>
            <w:noProof/>
            <w:webHidden/>
          </w:rPr>
          <w:fldChar w:fldCharType="separate"/>
        </w:r>
        <w:r w:rsidR="00DE5F8F">
          <w:rPr>
            <w:noProof/>
            <w:webHidden/>
          </w:rPr>
          <w:t>36</w:t>
        </w:r>
        <w:r w:rsidR="00DE5F8F">
          <w:rPr>
            <w:noProof/>
            <w:webHidden/>
          </w:rPr>
          <w:fldChar w:fldCharType="end"/>
        </w:r>
      </w:hyperlink>
    </w:p>
    <w:p w14:paraId="1E24D063" w14:textId="08D420A1" w:rsidR="00DE5F8F" w:rsidRDefault="00775AA6">
      <w:pPr>
        <w:pStyle w:val="TOC2"/>
        <w:tabs>
          <w:tab w:val="right" w:pos="9973"/>
        </w:tabs>
        <w:rPr>
          <w:b w:val="0"/>
          <w:bCs w:val="0"/>
          <w:smallCaps w:val="0"/>
          <w:noProof/>
        </w:rPr>
      </w:pPr>
      <w:hyperlink w:anchor="_Toc7089417" w:history="1">
        <w:r w:rsidR="00DE5F8F" w:rsidRPr="005E2AB2">
          <w:rPr>
            <w:rStyle w:val="Hyperlink"/>
            <w:noProof/>
            <w:lang w:bidi="en-US"/>
          </w:rPr>
          <w:t>6.47 Inter-language Calling [DJS]</w:t>
        </w:r>
        <w:r w:rsidR="00DE5F8F">
          <w:rPr>
            <w:noProof/>
            <w:webHidden/>
          </w:rPr>
          <w:tab/>
        </w:r>
        <w:r w:rsidR="00DE5F8F">
          <w:rPr>
            <w:noProof/>
            <w:webHidden/>
          </w:rPr>
          <w:fldChar w:fldCharType="begin"/>
        </w:r>
        <w:r w:rsidR="00DE5F8F">
          <w:rPr>
            <w:noProof/>
            <w:webHidden/>
          </w:rPr>
          <w:instrText xml:space="preserve"> PAGEREF _Toc7089417 \h </w:instrText>
        </w:r>
        <w:r w:rsidR="00DE5F8F">
          <w:rPr>
            <w:noProof/>
            <w:webHidden/>
          </w:rPr>
        </w:r>
        <w:r w:rsidR="00DE5F8F">
          <w:rPr>
            <w:noProof/>
            <w:webHidden/>
          </w:rPr>
          <w:fldChar w:fldCharType="separate"/>
        </w:r>
        <w:r w:rsidR="00DE5F8F">
          <w:rPr>
            <w:noProof/>
            <w:webHidden/>
          </w:rPr>
          <w:t>37</w:t>
        </w:r>
        <w:r w:rsidR="00DE5F8F">
          <w:rPr>
            <w:noProof/>
            <w:webHidden/>
          </w:rPr>
          <w:fldChar w:fldCharType="end"/>
        </w:r>
      </w:hyperlink>
    </w:p>
    <w:p w14:paraId="055B1759" w14:textId="08A5140F" w:rsidR="00DE5F8F" w:rsidRDefault="00775AA6">
      <w:pPr>
        <w:pStyle w:val="TOC2"/>
        <w:tabs>
          <w:tab w:val="right" w:pos="9973"/>
        </w:tabs>
        <w:rPr>
          <w:b w:val="0"/>
          <w:bCs w:val="0"/>
          <w:smallCaps w:val="0"/>
          <w:noProof/>
        </w:rPr>
      </w:pPr>
      <w:hyperlink w:anchor="_Toc7089418" w:history="1">
        <w:r w:rsidR="00DE5F8F" w:rsidRPr="005E2AB2">
          <w:rPr>
            <w:rStyle w:val="Hyperlink"/>
            <w:noProof/>
            <w:lang w:bidi="en-US"/>
          </w:rPr>
          <w:t>6.48 Dynamically-linked Code and Self-modifying Code [NYY]</w:t>
        </w:r>
        <w:r w:rsidR="00DE5F8F">
          <w:rPr>
            <w:noProof/>
            <w:webHidden/>
          </w:rPr>
          <w:tab/>
        </w:r>
        <w:r w:rsidR="00DE5F8F">
          <w:rPr>
            <w:noProof/>
            <w:webHidden/>
          </w:rPr>
          <w:fldChar w:fldCharType="begin"/>
        </w:r>
        <w:r w:rsidR="00DE5F8F">
          <w:rPr>
            <w:noProof/>
            <w:webHidden/>
          </w:rPr>
          <w:instrText xml:space="preserve"> PAGEREF _Toc7089418 \h </w:instrText>
        </w:r>
        <w:r w:rsidR="00DE5F8F">
          <w:rPr>
            <w:noProof/>
            <w:webHidden/>
          </w:rPr>
        </w:r>
        <w:r w:rsidR="00DE5F8F">
          <w:rPr>
            <w:noProof/>
            <w:webHidden/>
          </w:rPr>
          <w:fldChar w:fldCharType="separate"/>
        </w:r>
        <w:r w:rsidR="00DE5F8F">
          <w:rPr>
            <w:noProof/>
            <w:webHidden/>
          </w:rPr>
          <w:t>37</w:t>
        </w:r>
        <w:r w:rsidR="00DE5F8F">
          <w:rPr>
            <w:noProof/>
            <w:webHidden/>
          </w:rPr>
          <w:fldChar w:fldCharType="end"/>
        </w:r>
      </w:hyperlink>
    </w:p>
    <w:p w14:paraId="129B5959" w14:textId="1BA7230C" w:rsidR="00DE5F8F" w:rsidRDefault="00775AA6">
      <w:pPr>
        <w:pStyle w:val="TOC2"/>
        <w:tabs>
          <w:tab w:val="right" w:pos="9973"/>
        </w:tabs>
        <w:rPr>
          <w:b w:val="0"/>
          <w:bCs w:val="0"/>
          <w:smallCaps w:val="0"/>
          <w:noProof/>
        </w:rPr>
      </w:pPr>
      <w:hyperlink w:anchor="_Toc7089419" w:history="1">
        <w:r w:rsidR="00DE5F8F" w:rsidRPr="005E2AB2">
          <w:rPr>
            <w:rStyle w:val="Hyperlink"/>
            <w:noProof/>
            <w:lang w:bidi="en-US"/>
          </w:rPr>
          <w:t>6.49 Library Signature [NSQ]</w:t>
        </w:r>
        <w:r w:rsidR="00DE5F8F">
          <w:rPr>
            <w:noProof/>
            <w:webHidden/>
          </w:rPr>
          <w:tab/>
        </w:r>
        <w:r w:rsidR="00DE5F8F">
          <w:rPr>
            <w:noProof/>
            <w:webHidden/>
          </w:rPr>
          <w:fldChar w:fldCharType="begin"/>
        </w:r>
        <w:r w:rsidR="00DE5F8F">
          <w:rPr>
            <w:noProof/>
            <w:webHidden/>
          </w:rPr>
          <w:instrText xml:space="preserve"> PAGEREF _Toc7089419 \h </w:instrText>
        </w:r>
        <w:r w:rsidR="00DE5F8F">
          <w:rPr>
            <w:noProof/>
            <w:webHidden/>
          </w:rPr>
        </w:r>
        <w:r w:rsidR="00DE5F8F">
          <w:rPr>
            <w:noProof/>
            <w:webHidden/>
          </w:rPr>
          <w:fldChar w:fldCharType="separate"/>
        </w:r>
        <w:r w:rsidR="00DE5F8F">
          <w:rPr>
            <w:noProof/>
            <w:webHidden/>
          </w:rPr>
          <w:t>38</w:t>
        </w:r>
        <w:r w:rsidR="00DE5F8F">
          <w:rPr>
            <w:noProof/>
            <w:webHidden/>
          </w:rPr>
          <w:fldChar w:fldCharType="end"/>
        </w:r>
      </w:hyperlink>
    </w:p>
    <w:p w14:paraId="6CBF5EA8" w14:textId="773F6370" w:rsidR="00DE5F8F" w:rsidRDefault="00775AA6">
      <w:pPr>
        <w:pStyle w:val="TOC2"/>
        <w:tabs>
          <w:tab w:val="right" w:pos="9973"/>
        </w:tabs>
        <w:rPr>
          <w:b w:val="0"/>
          <w:bCs w:val="0"/>
          <w:smallCaps w:val="0"/>
          <w:noProof/>
        </w:rPr>
      </w:pPr>
      <w:hyperlink w:anchor="_Toc7089420" w:history="1">
        <w:r w:rsidR="00DE5F8F" w:rsidRPr="005E2AB2">
          <w:rPr>
            <w:rStyle w:val="Hyperlink"/>
            <w:noProof/>
            <w:lang w:bidi="en-US"/>
          </w:rPr>
          <w:t>6.50 Unanticipated Exceptions from Library Routines [HJW]</w:t>
        </w:r>
        <w:r w:rsidR="00DE5F8F">
          <w:rPr>
            <w:noProof/>
            <w:webHidden/>
          </w:rPr>
          <w:tab/>
        </w:r>
        <w:r w:rsidR="00DE5F8F">
          <w:rPr>
            <w:noProof/>
            <w:webHidden/>
          </w:rPr>
          <w:fldChar w:fldCharType="begin"/>
        </w:r>
        <w:r w:rsidR="00DE5F8F">
          <w:rPr>
            <w:noProof/>
            <w:webHidden/>
          </w:rPr>
          <w:instrText xml:space="preserve"> PAGEREF _Toc7089420 \h </w:instrText>
        </w:r>
        <w:r w:rsidR="00DE5F8F">
          <w:rPr>
            <w:noProof/>
            <w:webHidden/>
          </w:rPr>
        </w:r>
        <w:r w:rsidR="00DE5F8F">
          <w:rPr>
            <w:noProof/>
            <w:webHidden/>
          </w:rPr>
          <w:fldChar w:fldCharType="separate"/>
        </w:r>
        <w:r w:rsidR="00DE5F8F">
          <w:rPr>
            <w:noProof/>
            <w:webHidden/>
          </w:rPr>
          <w:t>38</w:t>
        </w:r>
        <w:r w:rsidR="00DE5F8F">
          <w:rPr>
            <w:noProof/>
            <w:webHidden/>
          </w:rPr>
          <w:fldChar w:fldCharType="end"/>
        </w:r>
      </w:hyperlink>
    </w:p>
    <w:p w14:paraId="049F3D22" w14:textId="38A1492A" w:rsidR="00DE5F8F" w:rsidRDefault="00775AA6">
      <w:pPr>
        <w:pStyle w:val="TOC2"/>
        <w:tabs>
          <w:tab w:val="right" w:pos="9973"/>
        </w:tabs>
        <w:rPr>
          <w:b w:val="0"/>
          <w:bCs w:val="0"/>
          <w:smallCaps w:val="0"/>
          <w:noProof/>
        </w:rPr>
      </w:pPr>
      <w:hyperlink w:anchor="_Toc7089421" w:history="1">
        <w:r w:rsidR="00DE5F8F" w:rsidRPr="005E2AB2">
          <w:rPr>
            <w:rStyle w:val="Hyperlink"/>
            <w:noProof/>
            <w:lang w:bidi="en-US"/>
          </w:rPr>
          <w:t>6.51 Pre-processor Directives [NMP]</w:t>
        </w:r>
        <w:r w:rsidR="00DE5F8F">
          <w:rPr>
            <w:noProof/>
            <w:webHidden/>
          </w:rPr>
          <w:tab/>
        </w:r>
        <w:r w:rsidR="00DE5F8F">
          <w:rPr>
            <w:noProof/>
            <w:webHidden/>
          </w:rPr>
          <w:fldChar w:fldCharType="begin"/>
        </w:r>
        <w:r w:rsidR="00DE5F8F">
          <w:rPr>
            <w:noProof/>
            <w:webHidden/>
          </w:rPr>
          <w:instrText xml:space="preserve"> PAGEREF _Toc7089421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6BF8FC9E" w14:textId="503B0346" w:rsidR="00DE5F8F" w:rsidRDefault="00775AA6">
      <w:pPr>
        <w:pStyle w:val="TOC2"/>
        <w:tabs>
          <w:tab w:val="right" w:pos="9973"/>
        </w:tabs>
        <w:rPr>
          <w:b w:val="0"/>
          <w:bCs w:val="0"/>
          <w:smallCaps w:val="0"/>
          <w:noProof/>
        </w:rPr>
      </w:pPr>
      <w:hyperlink w:anchor="_Toc7089422" w:history="1">
        <w:r w:rsidR="00DE5F8F" w:rsidRPr="005E2AB2">
          <w:rPr>
            <w:rStyle w:val="Hyperlink"/>
            <w:noProof/>
            <w:lang w:bidi="en-US"/>
          </w:rPr>
          <w:t>6.52 Suppression of Language-defined Run-time Checking [MXB]</w:t>
        </w:r>
        <w:r w:rsidR="00DE5F8F">
          <w:rPr>
            <w:noProof/>
            <w:webHidden/>
          </w:rPr>
          <w:tab/>
        </w:r>
        <w:r w:rsidR="00DE5F8F">
          <w:rPr>
            <w:noProof/>
            <w:webHidden/>
          </w:rPr>
          <w:fldChar w:fldCharType="begin"/>
        </w:r>
        <w:r w:rsidR="00DE5F8F">
          <w:rPr>
            <w:noProof/>
            <w:webHidden/>
          </w:rPr>
          <w:instrText xml:space="preserve"> PAGEREF _Toc7089422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4A002D3D" w14:textId="5D7708C4" w:rsidR="00DE5F8F" w:rsidRDefault="00775AA6">
      <w:pPr>
        <w:pStyle w:val="TOC2"/>
        <w:tabs>
          <w:tab w:val="right" w:pos="9973"/>
        </w:tabs>
        <w:rPr>
          <w:b w:val="0"/>
          <w:bCs w:val="0"/>
          <w:smallCaps w:val="0"/>
          <w:noProof/>
        </w:rPr>
      </w:pPr>
      <w:hyperlink w:anchor="_Toc7089423" w:history="1">
        <w:r w:rsidR="00DE5F8F" w:rsidRPr="005E2AB2">
          <w:rPr>
            <w:rStyle w:val="Hyperlink"/>
            <w:noProof/>
            <w:lang w:bidi="en-US"/>
          </w:rPr>
          <w:t>6.53 Provision of Inherently Unsafe Operations [SKL]</w:t>
        </w:r>
        <w:r w:rsidR="00DE5F8F">
          <w:rPr>
            <w:noProof/>
            <w:webHidden/>
          </w:rPr>
          <w:tab/>
        </w:r>
        <w:r w:rsidR="00DE5F8F">
          <w:rPr>
            <w:noProof/>
            <w:webHidden/>
          </w:rPr>
          <w:fldChar w:fldCharType="begin"/>
        </w:r>
        <w:r w:rsidR="00DE5F8F">
          <w:rPr>
            <w:noProof/>
            <w:webHidden/>
          </w:rPr>
          <w:instrText xml:space="preserve"> PAGEREF _Toc7089423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03D4501C" w14:textId="7407A5F7" w:rsidR="00DE5F8F" w:rsidRDefault="00775AA6">
      <w:pPr>
        <w:pStyle w:val="TOC2"/>
        <w:tabs>
          <w:tab w:val="right" w:pos="9973"/>
        </w:tabs>
        <w:rPr>
          <w:b w:val="0"/>
          <w:bCs w:val="0"/>
          <w:smallCaps w:val="0"/>
          <w:noProof/>
        </w:rPr>
      </w:pPr>
      <w:hyperlink w:anchor="_Toc7089424" w:history="1">
        <w:r w:rsidR="00DE5F8F" w:rsidRPr="005E2AB2">
          <w:rPr>
            <w:rStyle w:val="Hyperlink"/>
            <w:noProof/>
            <w:lang w:bidi="en-US"/>
          </w:rPr>
          <w:t>6.54 Obscure Language Features [BRS]</w:t>
        </w:r>
        <w:r w:rsidR="00DE5F8F">
          <w:rPr>
            <w:noProof/>
            <w:webHidden/>
          </w:rPr>
          <w:tab/>
        </w:r>
        <w:r w:rsidR="00DE5F8F">
          <w:rPr>
            <w:noProof/>
            <w:webHidden/>
          </w:rPr>
          <w:fldChar w:fldCharType="begin"/>
        </w:r>
        <w:r w:rsidR="00DE5F8F">
          <w:rPr>
            <w:noProof/>
            <w:webHidden/>
          </w:rPr>
          <w:instrText xml:space="preserve"> PAGEREF _Toc7089424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0311F893" w14:textId="40625555" w:rsidR="00DE5F8F" w:rsidRDefault="00775AA6">
      <w:pPr>
        <w:pStyle w:val="TOC2"/>
        <w:tabs>
          <w:tab w:val="right" w:pos="9973"/>
        </w:tabs>
        <w:rPr>
          <w:b w:val="0"/>
          <w:bCs w:val="0"/>
          <w:smallCaps w:val="0"/>
          <w:noProof/>
        </w:rPr>
      </w:pPr>
      <w:hyperlink w:anchor="_Toc7089425" w:history="1">
        <w:r w:rsidR="00DE5F8F" w:rsidRPr="005E2AB2">
          <w:rPr>
            <w:rStyle w:val="Hyperlink"/>
            <w:noProof/>
            <w:lang w:bidi="en-US"/>
          </w:rPr>
          <w:t>6.55 Unspecified Behaviour [BQF]</w:t>
        </w:r>
        <w:r w:rsidR="00DE5F8F">
          <w:rPr>
            <w:noProof/>
            <w:webHidden/>
          </w:rPr>
          <w:tab/>
        </w:r>
        <w:r w:rsidR="00DE5F8F">
          <w:rPr>
            <w:noProof/>
            <w:webHidden/>
          </w:rPr>
          <w:fldChar w:fldCharType="begin"/>
        </w:r>
        <w:r w:rsidR="00DE5F8F">
          <w:rPr>
            <w:noProof/>
            <w:webHidden/>
          </w:rPr>
          <w:instrText xml:space="preserve"> PAGEREF _Toc7089425 \h </w:instrText>
        </w:r>
        <w:r w:rsidR="00DE5F8F">
          <w:rPr>
            <w:noProof/>
            <w:webHidden/>
          </w:rPr>
        </w:r>
        <w:r w:rsidR="00DE5F8F">
          <w:rPr>
            <w:noProof/>
            <w:webHidden/>
          </w:rPr>
          <w:fldChar w:fldCharType="separate"/>
        </w:r>
        <w:r w:rsidR="00DE5F8F">
          <w:rPr>
            <w:noProof/>
            <w:webHidden/>
          </w:rPr>
          <w:t>42</w:t>
        </w:r>
        <w:r w:rsidR="00DE5F8F">
          <w:rPr>
            <w:noProof/>
            <w:webHidden/>
          </w:rPr>
          <w:fldChar w:fldCharType="end"/>
        </w:r>
      </w:hyperlink>
    </w:p>
    <w:p w14:paraId="6379CDEE" w14:textId="7FEDBE6A" w:rsidR="00DE5F8F" w:rsidRDefault="00775AA6">
      <w:pPr>
        <w:pStyle w:val="TOC2"/>
        <w:tabs>
          <w:tab w:val="right" w:pos="9973"/>
        </w:tabs>
        <w:rPr>
          <w:b w:val="0"/>
          <w:bCs w:val="0"/>
          <w:smallCaps w:val="0"/>
          <w:noProof/>
        </w:rPr>
      </w:pPr>
      <w:hyperlink w:anchor="_Toc7089426" w:history="1">
        <w:r w:rsidR="00DE5F8F" w:rsidRPr="005E2AB2">
          <w:rPr>
            <w:rStyle w:val="Hyperlink"/>
            <w:noProof/>
            <w:lang w:bidi="en-US"/>
          </w:rPr>
          <w:t>6.56 Undefined Behaviour [EWF]</w:t>
        </w:r>
        <w:r w:rsidR="00DE5F8F">
          <w:rPr>
            <w:noProof/>
            <w:webHidden/>
          </w:rPr>
          <w:tab/>
        </w:r>
        <w:r w:rsidR="00DE5F8F">
          <w:rPr>
            <w:noProof/>
            <w:webHidden/>
          </w:rPr>
          <w:fldChar w:fldCharType="begin"/>
        </w:r>
        <w:r w:rsidR="00DE5F8F">
          <w:rPr>
            <w:noProof/>
            <w:webHidden/>
          </w:rPr>
          <w:instrText xml:space="preserve"> PAGEREF _Toc7089426 \h </w:instrText>
        </w:r>
        <w:r w:rsidR="00DE5F8F">
          <w:rPr>
            <w:noProof/>
            <w:webHidden/>
          </w:rPr>
        </w:r>
        <w:r w:rsidR="00DE5F8F">
          <w:rPr>
            <w:noProof/>
            <w:webHidden/>
          </w:rPr>
          <w:fldChar w:fldCharType="separate"/>
        </w:r>
        <w:r w:rsidR="00DE5F8F">
          <w:rPr>
            <w:noProof/>
            <w:webHidden/>
          </w:rPr>
          <w:t>42</w:t>
        </w:r>
        <w:r w:rsidR="00DE5F8F">
          <w:rPr>
            <w:noProof/>
            <w:webHidden/>
          </w:rPr>
          <w:fldChar w:fldCharType="end"/>
        </w:r>
      </w:hyperlink>
    </w:p>
    <w:p w14:paraId="52DE1BF2" w14:textId="75E3A532" w:rsidR="00DE5F8F" w:rsidRDefault="00775AA6">
      <w:pPr>
        <w:pStyle w:val="TOC2"/>
        <w:tabs>
          <w:tab w:val="right" w:pos="9973"/>
        </w:tabs>
        <w:rPr>
          <w:b w:val="0"/>
          <w:bCs w:val="0"/>
          <w:smallCaps w:val="0"/>
          <w:noProof/>
        </w:rPr>
      </w:pPr>
      <w:hyperlink w:anchor="_Toc7089427" w:history="1">
        <w:r w:rsidR="00DE5F8F" w:rsidRPr="005E2AB2">
          <w:rPr>
            <w:rStyle w:val="Hyperlink"/>
            <w:noProof/>
            <w:lang w:bidi="en-US"/>
          </w:rPr>
          <w:t>6.57 Implementation–defined Behaviour [FAB]</w:t>
        </w:r>
        <w:r w:rsidR="00DE5F8F">
          <w:rPr>
            <w:noProof/>
            <w:webHidden/>
          </w:rPr>
          <w:tab/>
        </w:r>
        <w:r w:rsidR="00DE5F8F">
          <w:rPr>
            <w:noProof/>
            <w:webHidden/>
          </w:rPr>
          <w:fldChar w:fldCharType="begin"/>
        </w:r>
        <w:r w:rsidR="00DE5F8F">
          <w:rPr>
            <w:noProof/>
            <w:webHidden/>
          </w:rPr>
          <w:instrText xml:space="preserve"> PAGEREF _Toc7089427 \h </w:instrText>
        </w:r>
        <w:r w:rsidR="00DE5F8F">
          <w:rPr>
            <w:noProof/>
            <w:webHidden/>
          </w:rPr>
        </w:r>
        <w:r w:rsidR="00DE5F8F">
          <w:rPr>
            <w:noProof/>
            <w:webHidden/>
          </w:rPr>
          <w:fldChar w:fldCharType="separate"/>
        </w:r>
        <w:r w:rsidR="00DE5F8F">
          <w:rPr>
            <w:noProof/>
            <w:webHidden/>
          </w:rPr>
          <w:t>43</w:t>
        </w:r>
        <w:r w:rsidR="00DE5F8F">
          <w:rPr>
            <w:noProof/>
            <w:webHidden/>
          </w:rPr>
          <w:fldChar w:fldCharType="end"/>
        </w:r>
      </w:hyperlink>
    </w:p>
    <w:p w14:paraId="2DE306C1" w14:textId="02F34739" w:rsidR="00DE5F8F" w:rsidRDefault="00775AA6">
      <w:pPr>
        <w:pStyle w:val="TOC2"/>
        <w:tabs>
          <w:tab w:val="right" w:pos="9973"/>
        </w:tabs>
        <w:rPr>
          <w:b w:val="0"/>
          <w:bCs w:val="0"/>
          <w:smallCaps w:val="0"/>
          <w:noProof/>
        </w:rPr>
      </w:pPr>
      <w:hyperlink w:anchor="_Toc7089428" w:history="1">
        <w:r w:rsidR="00DE5F8F" w:rsidRPr="005E2AB2">
          <w:rPr>
            <w:rStyle w:val="Hyperlink"/>
            <w:noProof/>
            <w:lang w:bidi="en-US"/>
          </w:rPr>
          <w:t>6.58 Deprecated Language Features [MEM]</w:t>
        </w:r>
        <w:r w:rsidR="00DE5F8F">
          <w:rPr>
            <w:noProof/>
            <w:webHidden/>
          </w:rPr>
          <w:tab/>
        </w:r>
        <w:r w:rsidR="00DE5F8F">
          <w:rPr>
            <w:noProof/>
            <w:webHidden/>
          </w:rPr>
          <w:fldChar w:fldCharType="begin"/>
        </w:r>
        <w:r w:rsidR="00DE5F8F">
          <w:rPr>
            <w:noProof/>
            <w:webHidden/>
          </w:rPr>
          <w:instrText xml:space="preserve"> PAGEREF _Toc7089428 \h </w:instrText>
        </w:r>
        <w:r w:rsidR="00DE5F8F">
          <w:rPr>
            <w:noProof/>
            <w:webHidden/>
          </w:rPr>
        </w:r>
        <w:r w:rsidR="00DE5F8F">
          <w:rPr>
            <w:noProof/>
            <w:webHidden/>
          </w:rPr>
          <w:fldChar w:fldCharType="separate"/>
        </w:r>
        <w:r w:rsidR="00DE5F8F">
          <w:rPr>
            <w:noProof/>
            <w:webHidden/>
          </w:rPr>
          <w:t>44</w:t>
        </w:r>
        <w:r w:rsidR="00DE5F8F">
          <w:rPr>
            <w:noProof/>
            <w:webHidden/>
          </w:rPr>
          <w:fldChar w:fldCharType="end"/>
        </w:r>
      </w:hyperlink>
    </w:p>
    <w:p w14:paraId="7986ECE8" w14:textId="445D4698" w:rsidR="00DE5F8F" w:rsidRDefault="00775AA6">
      <w:pPr>
        <w:pStyle w:val="TOC2"/>
        <w:tabs>
          <w:tab w:val="right" w:pos="9973"/>
        </w:tabs>
        <w:rPr>
          <w:b w:val="0"/>
          <w:bCs w:val="0"/>
          <w:smallCaps w:val="0"/>
          <w:noProof/>
        </w:rPr>
      </w:pPr>
      <w:hyperlink w:anchor="_Toc7089429" w:history="1">
        <w:r w:rsidR="00DE5F8F" w:rsidRPr="005E2AB2">
          <w:rPr>
            <w:rStyle w:val="Hyperlink"/>
            <w:noProof/>
          </w:rPr>
          <w:t>6.59 Concurrency – Activation [CGA]</w:t>
        </w:r>
        <w:r w:rsidR="00DE5F8F">
          <w:rPr>
            <w:noProof/>
            <w:webHidden/>
          </w:rPr>
          <w:tab/>
        </w:r>
        <w:r w:rsidR="00DE5F8F">
          <w:rPr>
            <w:noProof/>
            <w:webHidden/>
          </w:rPr>
          <w:fldChar w:fldCharType="begin"/>
        </w:r>
        <w:r w:rsidR="00DE5F8F">
          <w:rPr>
            <w:noProof/>
            <w:webHidden/>
          </w:rPr>
          <w:instrText xml:space="preserve"> PAGEREF _Toc7089429 \h </w:instrText>
        </w:r>
        <w:r w:rsidR="00DE5F8F">
          <w:rPr>
            <w:noProof/>
            <w:webHidden/>
          </w:rPr>
        </w:r>
        <w:r w:rsidR="00DE5F8F">
          <w:rPr>
            <w:noProof/>
            <w:webHidden/>
          </w:rPr>
          <w:fldChar w:fldCharType="separate"/>
        </w:r>
        <w:r w:rsidR="00DE5F8F">
          <w:rPr>
            <w:noProof/>
            <w:webHidden/>
          </w:rPr>
          <w:t>45</w:t>
        </w:r>
        <w:r w:rsidR="00DE5F8F">
          <w:rPr>
            <w:noProof/>
            <w:webHidden/>
          </w:rPr>
          <w:fldChar w:fldCharType="end"/>
        </w:r>
      </w:hyperlink>
    </w:p>
    <w:p w14:paraId="483B7578" w14:textId="3093ECE6" w:rsidR="00DE5F8F" w:rsidRDefault="00775AA6">
      <w:pPr>
        <w:pStyle w:val="TOC2"/>
        <w:tabs>
          <w:tab w:val="right" w:pos="9973"/>
        </w:tabs>
        <w:rPr>
          <w:b w:val="0"/>
          <w:bCs w:val="0"/>
          <w:smallCaps w:val="0"/>
          <w:noProof/>
        </w:rPr>
      </w:pPr>
      <w:hyperlink w:anchor="_Toc7089430" w:history="1">
        <w:r w:rsidR="00DE5F8F" w:rsidRPr="005E2AB2">
          <w:rPr>
            <w:rStyle w:val="Hyperlink"/>
            <w:noProof/>
            <w:lang w:val="en-CA"/>
          </w:rPr>
          <w:t>6.60 Concurrency – Directed termination [CGT]</w:t>
        </w:r>
        <w:r w:rsidR="00DE5F8F">
          <w:rPr>
            <w:noProof/>
            <w:webHidden/>
          </w:rPr>
          <w:tab/>
        </w:r>
        <w:r w:rsidR="00DE5F8F">
          <w:rPr>
            <w:noProof/>
            <w:webHidden/>
          </w:rPr>
          <w:fldChar w:fldCharType="begin"/>
        </w:r>
        <w:r w:rsidR="00DE5F8F">
          <w:rPr>
            <w:noProof/>
            <w:webHidden/>
          </w:rPr>
          <w:instrText xml:space="preserve"> PAGEREF _Toc7089430 \h </w:instrText>
        </w:r>
        <w:r w:rsidR="00DE5F8F">
          <w:rPr>
            <w:noProof/>
            <w:webHidden/>
          </w:rPr>
        </w:r>
        <w:r w:rsidR="00DE5F8F">
          <w:rPr>
            <w:noProof/>
            <w:webHidden/>
          </w:rPr>
          <w:fldChar w:fldCharType="separate"/>
        </w:r>
        <w:r w:rsidR="00DE5F8F">
          <w:rPr>
            <w:noProof/>
            <w:webHidden/>
          </w:rPr>
          <w:t>45</w:t>
        </w:r>
        <w:r w:rsidR="00DE5F8F">
          <w:rPr>
            <w:noProof/>
            <w:webHidden/>
          </w:rPr>
          <w:fldChar w:fldCharType="end"/>
        </w:r>
      </w:hyperlink>
    </w:p>
    <w:p w14:paraId="2C1659BB" w14:textId="7AEA9266" w:rsidR="00DE5F8F" w:rsidRDefault="00775AA6">
      <w:pPr>
        <w:pStyle w:val="TOC2"/>
        <w:tabs>
          <w:tab w:val="right" w:pos="9973"/>
        </w:tabs>
        <w:rPr>
          <w:b w:val="0"/>
          <w:bCs w:val="0"/>
          <w:smallCaps w:val="0"/>
          <w:noProof/>
        </w:rPr>
      </w:pPr>
      <w:hyperlink w:anchor="_Toc7089431" w:history="1">
        <w:r w:rsidR="00DE5F8F" w:rsidRPr="005E2AB2">
          <w:rPr>
            <w:rStyle w:val="Hyperlink"/>
            <w:noProof/>
          </w:rPr>
          <w:t>6.61 Concurrent Data Access [CGX]</w:t>
        </w:r>
        <w:r w:rsidR="00DE5F8F">
          <w:rPr>
            <w:noProof/>
            <w:webHidden/>
          </w:rPr>
          <w:tab/>
        </w:r>
        <w:r w:rsidR="00DE5F8F">
          <w:rPr>
            <w:noProof/>
            <w:webHidden/>
          </w:rPr>
          <w:fldChar w:fldCharType="begin"/>
        </w:r>
        <w:r w:rsidR="00DE5F8F">
          <w:rPr>
            <w:noProof/>
            <w:webHidden/>
          </w:rPr>
          <w:instrText xml:space="preserve"> PAGEREF _Toc7089431 \h </w:instrText>
        </w:r>
        <w:r w:rsidR="00DE5F8F">
          <w:rPr>
            <w:noProof/>
            <w:webHidden/>
          </w:rPr>
        </w:r>
        <w:r w:rsidR="00DE5F8F">
          <w:rPr>
            <w:noProof/>
            <w:webHidden/>
          </w:rPr>
          <w:fldChar w:fldCharType="separate"/>
        </w:r>
        <w:r w:rsidR="00DE5F8F">
          <w:rPr>
            <w:noProof/>
            <w:webHidden/>
          </w:rPr>
          <w:t>46</w:t>
        </w:r>
        <w:r w:rsidR="00DE5F8F">
          <w:rPr>
            <w:noProof/>
            <w:webHidden/>
          </w:rPr>
          <w:fldChar w:fldCharType="end"/>
        </w:r>
      </w:hyperlink>
    </w:p>
    <w:p w14:paraId="707D2C4E" w14:textId="397BA769" w:rsidR="00DE5F8F" w:rsidRDefault="00775AA6">
      <w:pPr>
        <w:pStyle w:val="TOC2"/>
        <w:tabs>
          <w:tab w:val="right" w:pos="9973"/>
        </w:tabs>
        <w:rPr>
          <w:b w:val="0"/>
          <w:bCs w:val="0"/>
          <w:smallCaps w:val="0"/>
          <w:noProof/>
        </w:rPr>
      </w:pPr>
      <w:hyperlink w:anchor="_Toc7089432" w:history="1">
        <w:r w:rsidR="00DE5F8F" w:rsidRPr="005E2AB2">
          <w:rPr>
            <w:rStyle w:val="Hyperlink"/>
            <w:noProof/>
            <w:lang w:val="en-CA"/>
          </w:rPr>
          <w:t>6.62 Concurrency – Premature Termination [CGS]</w:t>
        </w:r>
        <w:r w:rsidR="00DE5F8F">
          <w:rPr>
            <w:noProof/>
            <w:webHidden/>
          </w:rPr>
          <w:tab/>
        </w:r>
        <w:r w:rsidR="00DE5F8F">
          <w:rPr>
            <w:noProof/>
            <w:webHidden/>
          </w:rPr>
          <w:fldChar w:fldCharType="begin"/>
        </w:r>
        <w:r w:rsidR="00DE5F8F">
          <w:rPr>
            <w:noProof/>
            <w:webHidden/>
          </w:rPr>
          <w:instrText xml:space="preserve"> PAGEREF _Toc7089432 \h </w:instrText>
        </w:r>
        <w:r w:rsidR="00DE5F8F">
          <w:rPr>
            <w:noProof/>
            <w:webHidden/>
          </w:rPr>
        </w:r>
        <w:r w:rsidR="00DE5F8F">
          <w:rPr>
            <w:noProof/>
            <w:webHidden/>
          </w:rPr>
          <w:fldChar w:fldCharType="separate"/>
        </w:r>
        <w:r w:rsidR="00DE5F8F">
          <w:rPr>
            <w:noProof/>
            <w:webHidden/>
          </w:rPr>
          <w:t>46</w:t>
        </w:r>
        <w:r w:rsidR="00DE5F8F">
          <w:rPr>
            <w:noProof/>
            <w:webHidden/>
          </w:rPr>
          <w:fldChar w:fldCharType="end"/>
        </w:r>
      </w:hyperlink>
    </w:p>
    <w:p w14:paraId="0D199038" w14:textId="3E252E95" w:rsidR="00DE5F8F" w:rsidRDefault="00775AA6">
      <w:pPr>
        <w:pStyle w:val="TOC2"/>
        <w:tabs>
          <w:tab w:val="right" w:pos="9973"/>
        </w:tabs>
        <w:rPr>
          <w:b w:val="0"/>
          <w:bCs w:val="0"/>
          <w:smallCaps w:val="0"/>
          <w:noProof/>
        </w:rPr>
      </w:pPr>
      <w:hyperlink w:anchor="_Toc7089433" w:history="1">
        <w:r w:rsidR="00DE5F8F" w:rsidRPr="005E2AB2">
          <w:rPr>
            <w:rStyle w:val="Hyperlink"/>
            <w:noProof/>
            <w:lang w:val="en-CA"/>
          </w:rPr>
          <w:t>6.63 Lock Protocol Errors [CGM</w:t>
        </w:r>
        <w:r w:rsidR="00DE5F8F">
          <w:rPr>
            <w:noProof/>
            <w:webHidden/>
          </w:rPr>
          <w:tab/>
        </w:r>
        <w:r w:rsidR="00DE5F8F">
          <w:rPr>
            <w:noProof/>
            <w:webHidden/>
          </w:rPr>
          <w:fldChar w:fldCharType="begin"/>
        </w:r>
        <w:r w:rsidR="00DE5F8F">
          <w:rPr>
            <w:noProof/>
            <w:webHidden/>
          </w:rPr>
          <w:instrText xml:space="preserve"> PAGEREF _Toc7089433 \h </w:instrText>
        </w:r>
        <w:r w:rsidR="00DE5F8F">
          <w:rPr>
            <w:noProof/>
            <w:webHidden/>
          </w:rPr>
        </w:r>
        <w:r w:rsidR="00DE5F8F">
          <w:rPr>
            <w:noProof/>
            <w:webHidden/>
          </w:rPr>
          <w:fldChar w:fldCharType="separate"/>
        </w:r>
        <w:r w:rsidR="00DE5F8F">
          <w:rPr>
            <w:noProof/>
            <w:webHidden/>
          </w:rPr>
          <w:t>47</w:t>
        </w:r>
        <w:r w:rsidR="00DE5F8F">
          <w:rPr>
            <w:noProof/>
            <w:webHidden/>
          </w:rPr>
          <w:fldChar w:fldCharType="end"/>
        </w:r>
      </w:hyperlink>
    </w:p>
    <w:p w14:paraId="28BE6CC4" w14:textId="74FCB609" w:rsidR="00DE5F8F" w:rsidRDefault="00775AA6">
      <w:pPr>
        <w:pStyle w:val="TOC2"/>
        <w:tabs>
          <w:tab w:val="right" w:pos="9973"/>
        </w:tabs>
        <w:rPr>
          <w:b w:val="0"/>
          <w:bCs w:val="0"/>
          <w:smallCaps w:val="0"/>
          <w:noProof/>
        </w:rPr>
      </w:pPr>
      <w:hyperlink w:anchor="_Toc7089434" w:history="1">
        <w:r w:rsidR="00DE5F8F" w:rsidRPr="005E2AB2">
          <w:rPr>
            <w:rStyle w:val="Hyperlink"/>
            <w:rFonts w:eastAsia="MS PGothic"/>
            <w:noProof/>
            <w:lang w:eastAsia="ja-JP"/>
          </w:rPr>
          <w:t>6.64 Reliance on External Format String  [SHL]</w:t>
        </w:r>
        <w:r w:rsidR="00DE5F8F">
          <w:rPr>
            <w:noProof/>
            <w:webHidden/>
          </w:rPr>
          <w:tab/>
        </w:r>
        <w:r w:rsidR="00DE5F8F">
          <w:rPr>
            <w:noProof/>
            <w:webHidden/>
          </w:rPr>
          <w:fldChar w:fldCharType="begin"/>
        </w:r>
        <w:r w:rsidR="00DE5F8F">
          <w:rPr>
            <w:noProof/>
            <w:webHidden/>
          </w:rPr>
          <w:instrText xml:space="preserve"> PAGEREF _Toc7089434 \h </w:instrText>
        </w:r>
        <w:r w:rsidR="00DE5F8F">
          <w:rPr>
            <w:noProof/>
            <w:webHidden/>
          </w:rPr>
        </w:r>
        <w:r w:rsidR="00DE5F8F">
          <w:rPr>
            <w:noProof/>
            <w:webHidden/>
          </w:rPr>
          <w:fldChar w:fldCharType="separate"/>
        </w:r>
        <w:r w:rsidR="00DE5F8F">
          <w:rPr>
            <w:noProof/>
            <w:webHidden/>
          </w:rPr>
          <w:t>47</w:t>
        </w:r>
        <w:r w:rsidR="00DE5F8F">
          <w:rPr>
            <w:noProof/>
            <w:webHidden/>
          </w:rPr>
          <w:fldChar w:fldCharType="end"/>
        </w:r>
      </w:hyperlink>
    </w:p>
    <w:p w14:paraId="2C5F6C6D" w14:textId="5A41757B" w:rsidR="00DE5F8F" w:rsidRDefault="00775AA6">
      <w:pPr>
        <w:pStyle w:val="TOC1"/>
        <w:tabs>
          <w:tab w:val="right" w:pos="9973"/>
        </w:tabs>
        <w:rPr>
          <w:b w:val="0"/>
          <w:bCs w:val="0"/>
          <w:caps w:val="0"/>
          <w:noProof/>
          <w:u w:val="none"/>
        </w:rPr>
      </w:pPr>
      <w:hyperlink w:anchor="_Toc7089435" w:history="1">
        <w:r w:rsidR="00DE5F8F" w:rsidRPr="005E2AB2">
          <w:rPr>
            <w:rStyle w:val="Hyperlink"/>
            <w:noProof/>
          </w:rPr>
          <w:t>7. Language specific vulnerabilities for Python</w:t>
        </w:r>
        <w:r w:rsidR="00DE5F8F">
          <w:rPr>
            <w:noProof/>
            <w:webHidden/>
          </w:rPr>
          <w:tab/>
        </w:r>
        <w:r w:rsidR="00DE5F8F">
          <w:rPr>
            <w:noProof/>
            <w:webHidden/>
          </w:rPr>
          <w:fldChar w:fldCharType="begin"/>
        </w:r>
        <w:r w:rsidR="00DE5F8F">
          <w:rPr>
            <w:noProof/>
            <w:webHidden/>
          </w:rPr>
          <w:instrText xml:space="preserve"> PAGEREF _Toc7089435 \h </w:instrText>
        </w:r>
        <w:r w:rsidR="00DE5F8F">
          <w:rPr>
            <w:noProof/>
            <w:webHidden/>
          </w:rPr>
        </w:r>
        <w:r w:rsidR="00DE5F8F">
          <w:rPr>
            <w:noProof/>
            <w:webHidden/>
          </w:rPr>
          <w:fldChar w:fldCharType="separate"/>
        </w:r>
        <w:r w:rsidR="00DE5F8F">
          <w:rPr>
            <w:noProof/>
            <w:webHidden/>
          </w:rPr>
          <w:t>47</w:t>
        </w:r>
        <w:r w:rsidR="00DE5F8F">
          <w:rPr>
            <w:noProof/>
            <w:webHidden/>
          </w:rPr>
          <w:fldChar w:fldCharType="end"/>
        </w:r>
      </w:hyperlink>
    </w:p>
    <w:p w14:paraId="63CF678A" w14:textId="72936DD5" w:rsidR="00DE5F8F" w:rsidRDefault="00775AA6">
      <w:pPr>
        <w:pStyle w:val="TOC1"/>
        <w:tabs>
          <w:tab w:val="right" w:pos="9973"/>
        </w:tabs>
        <w:rPr>
          <w:b w:val="0"/>
          <w:bCs w:val="0"/>
          <w:caps w:val="0"/>
          <w:noProof/>
          <w:u w:val="none"/>
        </w:rPr>
      </w:pPr>
      <w:hyperlink w:anchor="_Toc7089436" w:history="1">
        <w:r w:rsidR="00DE5F8F" w:rsidRPr="005E2AB2">
          <w:rPr>
            <w:rStyle w:val="Hyperlink"/>
            <w:noProof/>
          </w:rPr>
          <w:t>8. Implications for standardization or future revision</w:t>
        </w:r>
        <w:r w:rsidR="00DE5F8F">
          <w:rPr>
            <w:noProof/>
            <w:webHidden/>
          </w:rPr>
          <w:tab/>
        </w:r>
        <w:r w:rsidR="00DE5F8F">
          <w:rPr>
            <w:noProof/>
            <w:webHidden/>
          </w:rPr>
          <w:fldChar w:fldCharType="begin"/>
        </w:r>
        <w:r w:rsidR="00DE5F8F">
          <w:rPr>
            <w:noProof/>
            <w:webHidden/>
          </w:rPr>
          <w:instrText xml:space="preserve"> PAGEREF _Toc7089436 \h </w:instrText>
        </w:r>
        <w:r w:rsidR="00DE5F8F">
          <w:rPr>
            <w:noProof/>
            <w:webHidden/>
          </w:rPr>
        </w:r>
        <w:r w:rsidR="00DE5F8F">
          <w:rPr>
            <w:noProof/>
            <w:webHidden/>
          </w:rPr>
          <w:fldChar w:fldCharType="separate"/>
        </w:r>
        <w:r w:rsidR="00DE5F8F">
          <w:rPr>
            <w:noProof/>
            <w:webHidden/>
          </w:rPr>
          <w:t>48</w:t>
        </w:r>
        <w:r w:rsidR="00DE5F8F">
          <w:rPr>
            <w:noProof/>
            <w:webHidden/>
          </w:rPr>
          <w:fldChar w:fldCharType="end"/>
        </w:r>
      </w:hyperlink>
    </w:p>
    <w:p w14:paraId="26C40016" w14:textId="3E55E40F" w:rsidR="00DE5F8F" w:rsidRDefault="00775AA6">
      <w:pPr>
        <w:pStyle w:val="TOC1"/>
        <w:tabs>
          <w:tab w:val="right" w:pos="9973"/>
        </w:tabs>
        <w:rPr>
          <w:b w:val="0"/>
          <w:bCs w:val="0"/>
          <w:caps w:val="0"/>
          <w:noProof/>
          <w:u w:val="none"/>
        </w:rPr>
      </w:pPr>
      <w:hyperlink w:anchor="_Toc7089437" w:history="1">
        <w:r w:rsidR="00DE5F8F" w:rsidRPr="005E2AB2">
          <w:rPr>
            <w:rStyle w:val="Hyperlink"/>
            <w:noProof/>
          </w:rPr>
          <w:t>Bibliography</w:t>
        </w:r>
        <w:r w:rsidR="00DE5F8F">
          <w:rPr>
            <w:noProof/>
            <w:webHidden/>
          </w:rPr>
          <w:tab/>
        </w:r>
        <w:r w:rsidR="00DE5F8F">
          <w:rPr>
            <w:noProof/>
            <w:webHidden/>
          </w:rPr>
          <w:fldChar w:fldCharType="begin"/>
        </w:r>
        <w:r w:rsidR="00DE5F8F">
          <w:rPr>
            <w:noProof/>
            <w:webHidden/>
          </w:rPr>
          <w:instrText xml:space="preserve"> PAGEREF _Toc7089437 \h </w:instrText>
        </w:r>
        <w:r w:rsidR="00DE5F8F">
          <w:rPr>
            <w:noProof/>
            <w:webHidden/>
          </w:rPr>
        </w:r>
        <w:r w:rsidR="00DE5F8F">
          <w:rPr>
            <w:noProof/>
            <w:webHidden/>
          </w:rPr>
          <w:fldChar w:fldCharType="separate"/>
        </w:r>
        <w:r w:rsidR="00DE5F8F">
          <w:rPr>
            <w:noProof/>
            <w:webHidden/>
          </w:rPr>
          <w:t>48</w:t>
        </w:r>
        <w:r w:rsidR="00DE5F8F">
          <w:rPr>
            <w:noProof/>
            <w:webHidden/>
          </w:rPr>
          <w:fldChar w:fldCharType="end"/>
        </w:r>
      </w:hyperlink>
    </w:p>
    <w:p w14:paraId="4844157F" w14:textId="07B45296" w:rsidR="00DE5F8F" w:rsidRDefault="00775AA6">
      <w:pPr>
        <w:pStyle w:val="TOC1"/>
        <w:tabs>
          <w:tab w:val="right" w:pos="9973"/>
        </w:tabs>
        <w:rPr>
          <w:b w:val="0"/>
          <w:bCs w:val="0"/>
          <w:caps w:val="0"/>
          <w:noProof/>
          <w:u w:val="none"/>
        </w:rPr>
      </w:pPr>
      <w:hyperlink w:anchor="_Toc7089438" w:history="1">
        <w:r w:rsidR="00DE5F8F" w:rsidRPr="005E2AB2">
          <w:rPr>
            <w:rStyle w:val="Hyperlink"/>
            <w:noProof/>
          </w:rPr>
          <w:t>Index</w:t>
        </w:r>
        <w:r w:rsidR="00DE5F8F">
          <w:rPr>
            <w:noProof/>
            <w:webHidden/>
          </w:rPr>
          <w:tab/>
        </w:r>
        <w:r w:rsidR="00DE5F8F">
          <w:rPr>
            <w:noProof/>
            <w:webHidden/>
          </w:rPr>
          <w:fldChar w:fldCharType="begin"/>
        </w:r>
        <w:r w:rsidR="00DE5F8F">
          <w:rPr>
            <w:noProof/>
            <w:webHidden/>
          </w:rPr>
          <w:instrText xml:space="preserve"> PAGEREF _Toc7089438 \h </w:instrText>
        </w:r>
        <w:r w:rsidR="00DE5F8F">
          <w:rPr>
            <w:noProof/>
            <w:webHidden/>
          </w:rPr>
        </w:r>
        <w:r w:rsidR="00DE5F8F">
          <w:rPr>
            <w:noProof/>
            <w:webHidden/>
          </w:rPr>
          <w:fldChar w:fldCharType="separate"/>
        </w:r>
        <w:r w:rsidR="00DE5F8F">
          <w:rPr>
            <w:noProof/>
            <w:webHidden/>
          </w:rPr>
          <w:t>50</w:t>
        </w:r>
        <w:r w:rsidR="00DE5F8F">
          <w:rPr>
            <w:noProof/>
            <w:webHidden/>
          </w:rPr>
          <w:fldChar w:fldCharType="end"/>
        </w:r>
      </w:hyperlink>
    </w:p>
    <w:p w14:paraId="7925CFEE" w14:textId="6098712A" w:rsidR="00A32382" w:rsidDel="00DA18EB" w:rsidRDefault="001A1531">
      <w:pPr>
        <w:pStyle w:val="zzContents"/>
        <w:tabs>
          <w:tab w:val="right" w:pos="9752"/>
        </w:tabs>
        <w:rPr>
          <w:del w:id="11" w:author="Sean McDonagh" w:date="2019-05-29T12:21:00Z"/>
        </w:rPr>
      </w:pPr>
      <w:r>
        <w:rPr>
          <w:b w:val="0"/>
          <w:bCs w:val="0"/>
        </w:rPr>
        <w:fldChar w:fldCharType="end"/>
      </w:r>
    </w:p>
    <w:p w14:paraId="60CFE4E3" w14:textId="67D66272" w:rsidR="00A32382" w:rsidRDefault="00A32382">
      <w:pPr>
        <w:pStyle w:val="zzContents"/>
        <w:tabs>
          <w:tab w:val="right" w:pos="9752"/>
        </w:tabs>
        <w:rPr>
          <w:noProof/>
        </w:rPr>
        <w:pPrChange w:id="12" w:author="Sean McDonagh" w:date="2019-05-29T12:21:00Z">
          <w:pPr/>
        </w:pPrChange>
      </w:pPr>
    </w:p>
    <w:p w14:paraId="62E90081" w14:textId="3705ADED" w:rsidR="00DA18EB" w:rsidRDefault="00DA18EB">
      <w:pPr>
        <w:jc w:val="center"/>
        <w:rPr>
          <w:noProof/>
        </w:rPr>
        <w:pPrChange w:id="13" w:author="Sean McDonagh" w:date="2019-05-29T12:21:00Z">
          <w:pPr/>
        </w:pPrChange>
      </w:pPr>
      <w:r>
        <w:rPr>
          <w:noProof/>
        </w:rPr>
        <w:t xml:space="preserve">This </w:t>
      </w:r>
      <w:r w:rsidR="00B83135">
        <w:rPr>
          <w:noProof/>
        </w:rPr>
        <w:t>p</w:t>
      </w:r>
      <w:r>
        <w:rPr>
          <w:noProof/>
        </w:rPr>
        <w:t>age intentially left blank</w:t>
      </w:r>
    </w:p>
    <w:p w14:paraId="228CB2F6" w14:textId="1F037695" w:rsidR="00A32382" w:rsidRDefault="00DA18EB">
      <w:r>
        <w:rPr>
          <w:noProof/>
        </w:rPr>
        <w:t xml:space="preserve"> </w:t>
      </w:r>
      <w:r w:rsidR="00A32382">
        <w:rPr>
          <w:noProof/>
        </w:rPr>
        <w:br w:type="page"/>
      </w:r>
    </w:p>
    <w:p w14:paraId="0ABA52E6" w14:textId="77777777" w:rsidR="00A32382" w:rsidRDefault="00A32382" w:rsidP="009866F9">
      <w:pPr>
        <w:pStyle w:val="Heading1"/>
      </w:pPr>
      <w:bookmarkStart w:id="14" w:name="_Toc443470358"/>
      <w:bookmarkStart w:id="15" w:name="_Toc450303208"/>
      <w:bookmarkStart w:id="16" w:name="_Toc7089361"/>
      <w:r>
        <w:lastRenderedPageBreak/>
        <w:t>Foreword</w:t>
      </w:r>
      <w:bookmarkEnd w:id="14"/>
      <w:bookmarkEnd w:id="15"/>
      <w:bookmarkEnd w:id="16"/>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77777777"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del w:id="17" w:author="Sean McDonagh" w:date="2019-04-25T08:30:00Z">
        <w:r w:rsidDel="002678F0">
          <w:delText xml:space="preserve">  </w:delText>
        </w:r>
      </w:del>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proofErr w:type="gramStart"/>
      <w:r>
        <w:t>ISO/IEC TR 24772,</w:t>
      </w:r>
      <w:proofErr w:type="gramEnd"/>
      <w:r>
        <w:t xml:space="preserve">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18" w:name="_Toc443470359"/>
      <w:bookmarkStart w:id="19" w:name="_Toc450303209"/>
      <w:r w:rsidRPr="00BD083E">
        <w:br w:type="page"/>
      </w:r>
    </w:p>
    <w:p w14:paraId="78642B5E" w14:textId="77777777" w:rsidR="00A32382" w:rsidRDefault="00A32382" w:rsidP="009866F9">
      <w:pPr>
        <w:pStyle w:val="Heading1"/>
      </w:pPr>
      <w:bookmarkStart w:id="20" w:name="_Toc7089362"/>
      <w:r>
        <w:lastRenderedPageBreak/>
        <w:t>Introduction</w:t>
      </w:r>
      <w:bookmarkEnd w:id="18"/>
      <w:bookmarkEnd w:id="19"/>
      <w:bookmarkEnd w:id="20"/>
    </w:p>
    <w:p w14:paraId="0883107B" w14:textId="7BF7690A" w:rsidR="00A32382" w:rsidRDefault="00A32382" w:rsidP="00A55FB9">
      <w:pPr>
        <w:pStyle w:val="zzHelp"/>
        <w:ind w:right="263"/>
        <w:rPr>
          <w:color w:val="auto"/>
        </w:rPr>
      </w:pPr>
      <w:r w:rsidRPr="00B21E5A" w:rsidDel="009C104D">
        <w:rPr>
          <w:color w:val="auto"/>
        </w:rPr>
        <w:t>This Technical Report provide</w:t>
      </w:r>
      <w:r w:rsidR="0007492D">
        <w:rPr>
          <w:color w:val="auto"/>
        </w:rPr>
        <w:t>s</w:t>
      </w:r>
      <w:r w:rsidRPr="00B21E5A" w:rsidDel="009C104D">
        <w:rPr>
          <w:color w:val="auto"/>
        </w:rPr>
        <w:t xml:space="preserve"> guidance </w:t>
      </w:r>
      <w:r w:rsidR="0007492D">
        <w:rPr>
          <w:color w:val="auto"/>
        </w:rPr>
        <w:t>for the programming language Python</w:t>
      </w:r>
      <w:ins w:id="21" w:author="Sean McDonagh" w:date="2019-05-29T12:33:00Z">
        <w:r w:rsidR="00CA7DF4">
          <w:rPr>
            <w:color w:val="auto"/>
          </w:rPr>
          <w:t xml:space="preserve"> v3.7</w:t>
        </w:r>
      </w:ins>
      <w:r w:rsidRPr="00B21E5A" w:rsidDel="009C104D">
        <w:rPr>
          <w:color w:val="auto"/>
        </w:rPr>
        <w:t>, so that application developers</w:t>
      </w:r>
      <w:r w:rsidR="0007492D">
        <w:rPr>
          <w:color w:val="auto"/>
        </w:rPr>
        <w:t xml:space="preserve"> considering Python or using Python</w:t>
      </w:r>
      <w:r w:rsidRPr="00B21E5A" w:rsidDel="009C104D">
        <w:rPr>
          <w:color w:val="auto"/>
        </w:rPr>
        <w:t xml:space="preserve"> will be better able to avoid the programming constructs that lead to vulnerabilities in software written in </w:t>
      </w:r>
      <w:r w:rsidR="0007492D">
        <w:rPr>
          <w:color w:val="auto"/>
        </w:rPr>
        <w:t>the Python</w:t>
      </w:r>
      <w:r w:rsidRPr="00B21E5A" w:rsidDel="009C104D">
        <w:rPr>
          <w:color w:val="auto"/>
        </w:rPr>
        <w:t xml:space="preserve"> language</w:t>
      </w:r>
      <w:r w:rsidRPr="00B21E5A" w:rsidDel="00AC54D3">
        <w:rPr>
          <w:color w:val="auto"/>
        </w:rPr>
        <w:t xml:space="preserve"> </w:t>
      </w:r>
      <w:r w:rsidRPr="00B21E5A" w:rsidDel="009C104D">
        <w:rPr>
          <w:color w:val="auto"/>
        </w:rPr>
        <w:t>and their attendant consequences.</w:t>
      </w:r>
      <w:del w:id="22" w:author="Sean McDonagh" w:date="2019-04-25T08:30:00Z">
        <w:r w:rsidRPr="00B21E5A" w:rsidDel="002678F0">
          <w:rPr>
            <w:color w:val="auto"/>
          </w:rPr>
          <w:delText xml:space="preserve"> </w:delText>
        </w:r>
      </w:del>
      <w:r w:rsidRPr="00B21E5A" w:rsidDel="009C104D">
        <w:rPr>
          <w:color w:val="auto"/>
        </w:rPr>
        <w:t xml:space="preserve"> This guidance can also be used by developers to select source code evaluation tools that can discover and eliminate some constructs that could lead to vulnerabilities in their software.</w:t>
      </w:r>
      <w:r w:rsidR="0007492D">
        <w:rPr>
          <w:color w:val="auto"/>
        </w:rPr>
        <w:t xml:space="preserve"> This report can also be </w:t>
      </w:r>
      <w:r w:rsidR="004506CF">
        <w:rPr>
          <w:color w:val="auto"/>
        </w:rPr>
        <w:t>u</w:t>
      </w:r>
      <w:r w:rsidR="0007492D">
        <w:rPr>
          <w:color w:val="auto"/>
        </w:rPr>
        <w:t>sed in comparison with companion Technical Reports and with the language-independent report,</w:t>
      </w:r>
      <w:r w:rsidR="0007492D" w:rsidRPr="0007492D">
        <w:t xml:space="preserve"> </w:t>
      </w:r>
      <w:r w:rsidR="0007492D" w:rsidRPr="0007492D">
        <w:rPr>
          <w:color w:val="auto"/>
        </w:rPr>
        <w:t>TR</w:t>
      </w:r>
      <w:r w:rsidR="009F7FCC">
        <w:rPr>
          <w:color w:val="auto"/>
        </w:rPr>
        <w:t> </w:t>
      </w:r>
      <w:r w:rsidR="0007492D" w:rsidRPr="0007492D">
        <w:rPr>
          <w:color w:val="auto"/>
        </w:rPr>
        <w:t>24772</w:t>
      </w:r>
      <w:r w:rsidR="00076C3F" w:rsidRPr="00076C3F">
        <w:rPr>
          <w:color w:val="auto"/>
        </w:rPr>
        <w:t>–</w:t>
      </w:r>
      <w:r w:rsidR="0007492D" w:rsidRPr="0007492D">
        <w:rPr>
          <w:color w:val="auto"/>
        </w:rPr>
        <w:t>1, to select a programming language that provides the appropriate level of confidence that anticipated problems can be avoided</w:t>
      </w:r>
      <w:r w:rsidR="0007492D">
        <w:rPr>
          <w:color w:val="auto"/>
        </w:rPr>
        <w:t xml:space="preserve">. </w:t>
      </w:r>
    </w:p>
    <w:p w14:paraId="271BF349" w14:textId="77777777" w:rsidR="0007492D" w:rsidRPr="00B21E5A" w:rsidRDefault="0007492D" w:rsidP="00A55FB9">
      <w:pPr>
        <w:pStyle w:val="zzHelp"/>
        <w:ind w:right="263"/>
        <w:rPr>
          <w:color w:val="auto"/>
        </w:rPr>
      </w:pPr>
      <w:r w:rsidRPr="0007492D">
        <w:rPr>
          <w:color w:val="auto"/>
        </w:rPr>
        <w:t>This technical report part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4ECD5A72" w14:textId="54EEB77E" w:rsidR="002F48ED" w:rsidRPr="00E139DD" w:rsidRDefault="00694B06" w:rsidP="00A55FB9">
      <w:pPr>
        <w:autoSpaceDE w:val="0"/>
        <w:autoSpaceDN w:val="0"/>
        <w:adjustRightInd w:val="0"/>
        <w:ind w:right="263"/>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56ED2C8F" w14:textId="785CD149" w:rsidR="00AD547A" w:rsidRPr="004A155C" w:rsidRDefault="00AD547A" w:rsidP="00A33E07">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p>
    <w:p w14:paraId="63D34091" w14:textId="60CEC138"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5E2EE0">
        <w:rPr>
          <w:b/>
          <w:sz w:val="32"/>
          <w:szCs w:val="32"/>
        </w:rPr>
        <w:t xml:space="preserve"> Vulnerability descriptions for the programming language </w:t>
      </w:r>
      <w:r w:rsidR="00206B1F">
        <w:rPr>
          <w:b/>
          <w:sz w:val="32"/>
          <w:szCs w:val="32"/>
        </w:rPr>
        <w:t>Python</w:t>
      </w:r>
    </w:p>
    <w:p w14:paraId="3A60D39E" w14:textId="77777777" w:rsidR="00574981" w:rsidRPr="004A155C" w:rsidRDefault="00160778" w:rsidP="009866F9">
      <w:pPr>
        <w:pStyle w:val="Heading1"/>
      </w:pPr>
      <w:bookmarkStart w:id="23" w:name="_Toc7089363"/>
      <w:r w:rsidRPr="00B35625">
        <w:t>1.</w:t>
      </w:r>
      <w:r>
        <w:t xml:space="preserve"> Scope</w:t>
      </w:r>
      <w:bookmarkStart w:id="24" w:name="_Toc443461091"/>
      <w:bookmarkStart w:id="25" w:name="_Toc443470360"/>
      <w:bookmarkStart w:id="26" w:name="_Toc450303210"/>
      <w:bookmarkStart w:id="27" w:name="_Toc192557820"/>
      <w:bookmarkStart w:id="28" w:name="_Toc336348220"/>
      <w:bookmarkEnd w:id="23"/>
    </w:p>
    <w:bookmarkEnd w:id="24"/>
    <w:bookmarkEnd w:id="25"/>
    <w:bookmarkEnd w:id="26"/>
    <w:bookmarkEnd w:id="27"/>
    <w:bookmarkEnd w:id="28"/>
    <w:p w14:paraId="2FA31F2E" w14:textId="61363E1C" w:rsidR="00A32382" w:rsidRPr="00574981" w:rsidRDefault="00A32382">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1FEFE5D4" w14:textId="13276805" w:rsidR="00521DD7" w:rsidRDefault="00521DD7">
      <w:r w:rsidRPr="00574981">
        <w:t xml:space="preserve">Vulnerabilities are described in </w:t>
      </w:r>
      <w:r w:rsidR="009F7FCC">
        <w:t>this Technical Report document the way that the vulnerability described in the language-independent TR 24772</w:t>
      </w:r>
      <w:r w:rsidR="00076C3F" w:rsidRPr="00076C3F">
        <w:t>–</w:t>
      </w:r>
      <w:r w:rsidR="009F7FCC">
        <w:t>1 are manifested in Python</w:t>
      </w:r>
      <w:r w:rsidRPr="00574981">
        <w:t>.</w:t>
      </w:r>
    </w:p>
    <w:p w14:paraId="69CE360C" w14:textId="26EC555E" w:rsidR="00174903" w:rsidRPr="00574981" w:rsidRDefault="00174903">
      <w:r>
        <w:t>Python is not an internationally specified language, in the sense that it does not have a single International Standard specification. The analysis and guidance provided in this document is targeted to Python version 3.</w:t>
      </w:r>
      <w:r w:rsidR="00651881">
        <w:t>7</w:t>
      </w:r>
      <w:r>
        <w:t>. Implementations of earlier versions of Python exist and are in active usage</w:t>
      </w:r>
      <w:r w:rsidR="00AA13AB">
        <w:t xml:space="preserve">, however, </w:t>
      </w:r>
      <w:r>
        <w:t xml:space="preserve">Python is </w:t>
      </w:r>
      <w:r w:rsidR="00AA13AB">
        <w:t xml:space="preserve">not always </w:t>
      </w:r>
      <w:r>
        <w:t xml:space="preserve">backward compatible </w:t>
      </w:r>
      <w:r w:rsidR="00AA13AB">
        <w:t>especially between v2.x and v3.x.</w:t>
      </w:r>
      <w:r>
        <w:t xml:space="preserve"> Readers are cautioned to be aware of the differences as they apply guidance provided herein.</w:t>
      </w:r>
    </w:p>
    <w:p w14:paraId="5150BFBF" w14:textId="77777777" w:rsidR="00AF15F9" w:rsidRPr="008731B5" w:rsidRDefault="00AF15F9" w:rsidP="009866F9">
      <w:pPr>
        <w:pStyle w:val="Heading1"/>
      </w:pPr>
      <w:bookmarkStart w:id="29" w:name="_Toc7089364"/>
      <w:bookmarkStart w:id="30" w:name="_Toc443461093"/>
      <w:bookmarkStart w:id="31" w:name="_Toc443470362"/>
      <w:bookmarkStart w:id="32" w:name="_Toc450303212"/>
      <w:bookmarkStart w:id="33" w:name="_Toc192557830"/>
      <w:r w:rsidRPr="008731B5">
        <w:t>2.</w:t>
      </w:r>
      <w:r w:rsidR="00142882">
        <w:t xml:space="preserve"> </w:t>
      </w:r>
      <w:r w:rsidRPr="008731B5">
        <w:t xml:space="preserve">Normative </w:t>
      </w:r>
      <w:r w:rsidRPr="00BC4165">
        <w:t>references</w:t>
      </w:r>
      <w:bookmarkEnd w:id="29"/>
    </w:p>
    <w:p w14:paraId="521A5944" w14:textId="66E54001" w:rsidR="00DA7483" w:rsidRDefault="00AF15F9" w:rsidP="00DA7483">
      <w:pPr>
        <w:rPr>
          <w:i/>
        </w:rPr>
      </w:pPr>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18A00441" w14:textId="5393B051" w:rsidR="00DA7483" w:rsidRDefault="00DA7483" w:rsidP="00DA7483">
      <w:pPr>
        <w:rPr>
          <w:rFonts w:cs="Helvetica Neue"/>
          <w:i/>
          <w:color w:val="313131"/>
        </w:rPr>
      </w:pPr>
      <w:r>
        <w:rPr>
          <w:i/>
        </w:rPr>
        <w:t>ISO/IEC/IEEE 60559:2011</w:t>
      </w:r>
      <w:r w:rsidRPr="00281A33">
        <w:rPr>
          <w:i/>
        </w:rPr>
        <w:t xml:space="preserve"> </w:t>
      </w:r>
      <w:r w:rsidRPr="00EF29A1">
        <w:rPr>
          <w:rFonts w:cs="Helvetica Neue"/>
          <w:i/>
          <w:color w:val="313131"/>
        </w:rPr>
        <w:t>Information technology -- Microprocessor Systems -- Floating-Point arithmetic</w:t>
      </w:r>
    </w:p>
    <w:p w14:paraId="4DCFE5EA" w14:textId="63E003F7" w:rsidR="00DA7483" w:rsidRPr="00F133F7" w:rsidRDefault="00DA7483" w:rsidP="00DA7483">
      <w:pPr>
        <w:rPr>
          <w:rFonts w:ascii="Times New Roman" w:eastAsia="Times New Roman" w:hAnsi="Times New Roman" w:cs="Times New Roman"/>
          <w:sz w:val="24"/>
          <w:szCs w:val="24"/>
          <w:lang w:val="en-CA"/>
        </w:rPr>
      </w:pPr>
      <w:r w:rsidRPr="00F133F7">
        <w:rPr>
          <w:rFonts w:cs="Helvetica Neue"/>
          <w:i/>
          <w:color w:val="313131"/>
          <w:lang w:val="it-IT"/>
        </w:rPr>
        <w:t>ISO/IEC 10967-1:2012</w:t>
      </w:r>
      <w:r>
        <w:rPr>
          <w:rFonts w:cs="Helvetica Neue"/>
          <w:i/>
          <w:color w:val="313131"/>
          <w:lang w:val="it-IT"/>
        </w:rPr>
        <w:t xml:space="preserve"> </w:t>
      </w:r>
      <w:r>
        <w:rPr>
          <w:rFonts w:cs="Helvetica Neue"/>
          <w:i/>
          <w:color w:val="313131"/>
        </w:rPr>
        <w:t>In</w:t>
      </w:r>
      <w:r w:rsidRPr="00F133F7">
        <w:rPr>
          <w:rFonts w:cs="Helvetica Neue"/>
          <w:i/>
          <w:color w:val="313131"/>
        </w:rPr>
        <w:t>formation technology -- Language independent arithmetic -- Part 1: Integer and floating point arithmetic</w:t>
      </w:r>
    </w:p>
    <w:p w14:paraId="3BB4139B" w14:textId="77777777" w:rsidR="00DA7483" w:rsidRPr="00F133F7" w:rsidRDefault="00DA7483" w:rsidP="00DA7483">
      <w:pPr>
        <w:rPr>
          <w:rFonts w:ascii="Times New Roman" w:eastAsia="Times New Roman" w:hAnsi="Times New Roman" w:cs="Times New Roman"/>
          <w:sz w:val="24"/>
          <w:szCs w:val="24"/>
          <w:lang w:val="en-CA"/>
        </w:rPr>
      </w:pPr>
      <w:r w:rsidRPr="00F133F7">
        <w:rPr>
          <w:rFonts w:cs="Helvetica Neue"/>
          <w:i/>
          <w:color w:val="313131"/>
          <w:lang w:val="it-IT"/>
        </w:rPr>
        <w:t>ISO/IEC 10967-2:2001</w:t>
      </w:r>
      <w:r>
        <w:rPr>
          <w:rFonts w:cs="Helvetica Neue"/>
          <w:i/>
          <w:color w:val="313131"/>
          <w:lang w:val="it-IT"/>
        </w:rPr>
        <w:t xml:space="preserve"> </w:t>
      </w:r>
      <w:r w:rsidRPr="00F133F7">
        <w:rPr>
          <w:rFonts w:cs="Helvetica Neue"/>
          <w:i/>
          <w:color w:val="313131"/>
        </w:rPr>
        <w:t>Information technology -- Language independent arithmetic -- Part 2: Elementary numerical functions</w:t>
      </w:r>
    </w:p>
    <w:p w14:paraId="6993676A" w14:textId="24051431" w:rsidR="001416F9" w:rsidRDefault="00DA7483" w:rsidP="00DA7483">
      <w:pPr>
        <w:spacing w:after="0"/>
        <w:rPr>
          <w:i/>
        </w:rPr>
      </w:pPr>
      <w:r w:rsidRPr="00F133F7">
        <w:rPr>
          <w:rFonts w:cs="Helvetica Neue"/>
          <w:i/>
          <w:color w:val="313131"/>
          <w:lang w:val="it-IT"/>
        </w:rPr>
        <w:t xml:space="preserve">ISO/IEC 10967-3:2006 </w:t>
      </w:r>
      <w:r w:rsidRPr="00F133F7">
        <w:rPr>
          <w:rFonts w:cs="Helvetica Neue"/>
          <w:i/>
          <w:color w:val="313131"/>
        </w:rPr>
        <w:t>Information technology -- Language independent arithmetic -- Part 3: Complex integer and floating point arithmetic and complex elementary numerical functions</w:t>
      </w:r>
    </w:p>
    <w:p w14:paraId="7AF1605B" w14:textId="274E7806" w:rsidR="002E27D3" w:rsidRDefault="002E27D3" w:rsidP="0004275C"/>
    <w:p w14:paraId="190A7879" w14:textId="77777777" w:rsidR="00415515" w:rsidRDefault="00D14B18" w:rsidP="009866F9">
      <w:pPr>
        <w:pStyle w:val="Heading1"/>
      </w:pPr>
      <w:bookmarkStart w:id="34" w:name="_Toc7089365"/>
      <w:bookmarkStart w:id="35" w:name="_Toc443461094"/>
      <w:bookmarkStart w:id="36" w:name="_Toc443470363"/>
      <w:bookmarkStart w:id="37" w:name="_Toc450303213"/>
      <w:bookmarkStart w:id="38" w:name="_Toc192557831"/>
      <w:bookmarkEnd w:id="30"/>
      <w:bookmarkEnd w:id="31"/>
      <w:bookmarkEnd w:id="32"/>
      <w:bookmarkEnd w:id="33"/>
      <w:r>
        <w:lastRenderedPageBreak/>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34"/>
    </w:p>
    <w:p w14:paraId="41BC85B6" w14:textId="77777777" w:rsidR="00076C3F" w:rsidRDefault="00076C3F" w:rsidP="009866F9">
      <w:pPr>
        <w:pStyle w:val="Heading2"/>
      </w:pPr>
      <w:bookmarkStart w:id="39" w:name="_Toc7089366"/>
      <w:r w:rsidRPr="008731B5">
        <w:t>3</w:t>
      </w:r>
      <w:r>
        <w:t xml:space="preserve">.1 </w:t>
      </w:r>
      <w:r w:rsidRPr="008731B5">
        <w:t>Terms</w:t>
      </w:r>
      <w:r>
        <w:t xml:space="preserve"> and </w:t>
      </w:r>
      <w:r w:rsidRPr="008731B5">
        <w:t>definitions</w:t>
      </w:r>
      <w:bookmarkEnd w:id="39"/>
    </w:p>
    <w:p w14:paraId="78626317" w14:textId="6148EB5D" w:rsidR="00076C3F" w:rsidRDefault="00076C3F" w:rsidP="00076C3F">
      <w:r>
        <w:t xml:space="preserve">For the purposes of this document, </w:t>
      </w:r>
      <w:r w:rsidRPr="002D2FA3">
        <w:t xml:space="preserve">the terms and definitions </w:t>
      </w:r>
      <w:r>
        <w:t>given in ISO/IEC 2382–1, TR 24772</w:t>
      </w:r>
      <w:r w:rsidR="00C07348">
        <w:t>–</w:t>
      </w:r>
      <w:r>
        <w:t>1</w:t>
      </w:r>
      <w:r w:rsidR="001416F9">
        <w:t>,</w:t>
      </w:r>
      <w:r>
        <w:t xml:space="preserve"> and the following </w:t>
      </w:r>
      <w:r w:rsidRPr="002D2FA3">
        <w:t>apply.</w:t>
      </w:r>
      <w:r>
        <w:t xml:space="preserve"> Other terms are defined where they appear in </w:t>
      </w:r>
      <w:r w:rsidRPr="000D01FB">
        <w:rPr>
          <w:i/>
        </w:rPr>
        <w:t>italic</w:t>
      </w:r>
      <w:r>
        <w:t xml:space="preserve"> type.</w:t>
      </w:r>
    </w:p>
    <w:p w14:paraId="7DD7B3E5" w14:textId="77777777" w:rsidR="00DA7483" w:rsidRDefault="00DA7483" w:rsidP="00DA7483">
      <w:r>
        <w:t>ISO and IEC maintain terminology databases for use in standardization are available at:</w:t>
      </w:r>
    </w:p>
    <w:p w14:paraId="1F72267C" w14:textId="77777777" w:rsidR="00DA7483" w:rsidRDefault="00DA7483" w:rsidP="00F615BA">
      <w:pPr>
        <w:pStyle w:val="ListParagraph"/>
        <w:numPr>
          <w:ilvl w:val="0"/>
          <w:numId w:val="596"/>
        </w:numPr>
      </w:pPr>
      <w:r>
        <w:t>IEC Glossary, std.iec.ch/glossary</w:t>
      </w:r>
    </w:p>
    <w:p w14:paraId="239B93D7" w14:textId="7EB5CC78" w:rsidR="00DA7483" w:rsidRDefault="00DA7483" w:rsidP="00F615BA">
      <w:pPr>
        <w:pStyle w:val="ListParagraph"/>
        <w:numPr>
          <w:ilvl w:val="0"/>
          <w:numId w:val="596"/>
        </w:numPr>
      </w:pPr>
      <w:r>
        <w:t>ISO Online Browsing Platform, www.iso.ch/obp/ui</w:t>
      </w:r>
    </w:p>
    <w:p w14:paraId="71807099" w14:textId="77777777" w:rsidR="004C770C" w:rsidRPr="00CD6A7E" w:rsidRDefault="004C770C" w:rsidP="004C770C">
      <w:bookmarkStart w:id="40" w:name="_Toc192316172"/>
      <w:bookmarkStart w:id="41" w:name="_Toc192325324"/>
      <w:bookmarkStart w:id="42" w:name="_Toc192325826"/>
      <w:bookmarkStart w:id="43" w:name="_Toc192326328"/>
      <w:bookmarkStart w:id="44" w:name="_Toc192326830"/>
      <w:bookmarkStart w:id="45" w:name="_Toc192327334"/>
      <w:bookmarkStart w:id="46" w:name="_Toc192557387"/>
      <w:bookmarkStart w:id="47" w:name="_Toc192557888"/>
      <w:bookmarkStart w:id="48" w:name="_Toc192316222"/>
      <w:bookmarkStart w:id="49" w:name="_Toc192325374"/>
      <w:bookmarkStart w:id="50" w:name="_Toc192325876"/>
      <w:bookmarkStart w:id="51" w:name="_Toc192326378"/>
      <w:bookmarkStart w:id="52" w:name="_Toc192326880"/>
      <w:bookmarkStart w:id="53" w:name="_Toc192327384"/>
      <w:bookmarkStart w:id="54" w:name="_Toc192557437"/>
      <w:bookmarkStart w:id="55" w:name="_Toc192557938"/>
      <w:bookmarkEnd w:id="35"/>
      <w:bookmarkEnd w:id="36"/>
      <w:bookmarkEnd w:id="37"/>
      <w:bookmarkEnd w:id="38"/>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commentRangeStart w:id="56"/>
      <w:r w:rsidRPr="00CD6A7E">
        <w:rPr>
          <w:i/>
          <w:u w:val="single"/>
        </w:rPr>
        <w:t>assignment statement</w:t>
      </w:r>
      <w:r w:rsidRPr="00CD6A7E">
        <w:t>:</w:t>
      </w:r>
      <w:r w:rsidRPr="00CD6A7E">
        <w:rPr>
          <w:rFonts w:ascii="Calibri-Italic" w:hAnsi="Calibri-Italic" w:cs="Calibri-Italic"/>
          <w:i/>
          <w:iCs/>
        </w:rPr>
        <w:t xml:space="preserve"> </w:t>
      </w:r>
      <w:r w:rsidRPr="00CD6A7E">
        <w:t xml:space="preserve">Used to create (or rebind) a variable to an object. The simple syntax is </w:t>
      </w:r>
      <w:r w:rsidRPr="00CD6A7E">
        <w:rPr>
          <w:rFonts w:ascii="Courier New" w:hAnsi="Courier New" w:cs="Courier New"/>
        </w:rPr>
        <w:t>a=b</w:t>
      </w:r>
      <w:r w:rsidRPr="00CD6A7E">
        <w:t>, the augmented syntax applies an operator at assignment time (</w:t>
      </w:r>
      <w:r w:rsidR="008808D3">
        <w:t>for example</w:t>
      </w:r>
      <w:r w:rsidRPr="00CD6A7E">
        <w:t xml:space="preserve">, </w:t>
      </w:r>
      <w:r w:rsidRPr="00CD6A7E">
        <w:rPr>
          <w:rFonts w:ascii="Courier New" w:hAnsi="Courier New" w:cs="Courier New"/>
        </w:rPr>
        <w:t>a += 1</w:t>
      </w:r>
      <w:r w:rsidRPr="00CD6A7E">
        <w:t>) and therefore cannot create a variable since it operates using the current value referenced by a variable. Other syntaxes support multiple targets (</w:t>
      </w:r>
      <w:r w:rsidR="008808D3">
        <w:t>that is</w:t>
      </w:r>
      <w:r w:rsidRPr="00CD6A7E">
        <w:t xml:space="preserve">, </w:t>
      </w:r>
      <w:r w:rsidRPr="00CD6A7E">
        <w:rPr>
          <w:rFonts w:ascii="Courier New" w:hAnsi="Courier New" w:cs="Courier New"/>
        </w:rPr>
        <w:t>x = y = z = 1</w:t>
      </w:r>
      <w:r w:rsidRPr="00CD6A7E">
        <w:t>).</w:t>
      </w:r>
    </w:p>
    <w:p w14:paraId="676C988A" w14:textId="457A4818" w:rsidR="004C770C" w:rsidRPr="00CD6A7E" w:rsidRDefault="004C770C" w:rsidP="004C770C">
      <w:r w:rsidRPr="00CD6A7E">
        <w:rPr>
          <w:i/>
          <w:u w:val="single"/>
        </w:rPr>
        <w:t>body</w:t>
      </w:r>
      <w:r w:rsidRPr="00CD6A7E">
        <w:t>: The portion of a compound statement that follows the header. It may contain other compound (nested) statements.</w:t>
      </w:r>
    </w:p>
    <w:p w14:paraId="4C24C2D2" w14:textId="5F23BDCE" w:rsidR="004C770C" w:rsidRPr="00550039" w:rsidRDefault="004C770C" w:rsidP="004C770C">
      <w:r w:rsidRPr="00CD6A7E">
        <w:rPr>
          <w:i/>
          <w:u w:val="single"/>
        </w:rPr>
        <w:t>boolean</w:t>
      </w:r>
      <w:r w:rsidRPr="00CD6A7E">
        <w:t xml:space="preserve">: A truth value where </w:t>
      </w:r>
      <w:r w:rsidRPr="00CD6A7E">
        <w:rPr>
          <w:rFonts w:ascii="Courier New" w:hAnsi="Courier New" w:cs="Courier New"/>
        </w:rPr>
        <w:t xml:space="preserve">True </w:t>
      </w:r>
      <w:r w:rsidR="00400B3A">
        <w:t>corresponds</w:t>
      </w:r>
      <w:r w:rsidRPr="00CD6A7E">
        <w:t xml:space="preserve"> to any non‐zero value and </w:t>
      </w:r>
      <w:r w:rsidRPr="00CD6A7E">
        <w:rPr>
          <w:rFonts w:ascii="Courier New" w:hAnsi="Courier New" w:cs="Courier New"/>
        </w:rPr>
        <w:t xml:space="preserve">False </w:t>
      </w:r>
      <w:r w:rsidR="00400B3A">
        <w:t>corresponds</w:t>
      </w:r>
      <w:del w:id="57" w:author="Sean McDonagh" w:date="2019-04-25T09:05:00Z">
        <w:r w:rsidRPr="00CD6A7E" w:rsidDel="00400B3A">
          <w:delText>equivalences</w:delText>
        </w:r>
      </w:del>
      <w:r w:rsidRPr="00CD6A7E">
        <w:t xml:space="preserve"> to zero. Commonly expressed numerically as 1 (true), or 0 (false) but</w:t>
      </w:r>
      <w:r w:rsidRPr="00CD6A7E">
        <w:rPr>
          <w:rFonts w:ascii="Courier New" w:hAnsi="Courier New" w:cs="Courier New"/>
        </w:rPr>
        <w:t xml:space="preserve"> </w:t>
      </w:r>
      <w:r w:rsidRPr="00CD6A7E">
        <w:t xml:space="preserve">referenced as </w:t>
      </w:r>
      <w:r w:rsidRPr="00CD6A7E">
        <w:rPr>
          <w:rFonts w:ascii="Courier New" w:hAnsi="Courier New" w:cs="Courier New"/>
        </w:rPr>
        <w:t xml:space="preserve">True </w:t>
      </w:r>
      <w:r w:rsidRPr="00CD6A7E">
        <w:t xml:space="preserve">and </w:t>
      </w:r>
      <w:r w:rsidRPr="00CD6A7E">
        <w:rPr>
          <w:rFonts w:ascii="Courier New" w:hAnsi="Courier New" w:cs="Courier New"/>
        </w:rPr>
        <w:t>False</w:t>
      </w:r>
      <w:r w:rsidRPr="00CD6A7E">
        <w:t>.</w:t>
      </w:r>
    </w:p>
    <w:p w14:paraId="3952C037" w14:textId="7597A070" w:rsidR="004C770C" w:rsidRPr="00F359AE" w:rsidRDefault="004C770C" w:rsidP="00550039">
      <w:r w:rsidRPr="00CD6A7E">
        <w:rPr>
          <w:i/>
          <w:u w:val="single"/>
        </w:rPr>
        <w:t>built‐in</w:t>
      </w:r>
      <w:r w:rsidRPr="00CD6A7E">
        <w:t>:</w:t>
      </w:r>
      <w:r w:rsidRPr="00CD6A7E">
        <w:rPr>
          <w:rFonts w:ascii="Calibri-Italic" w:hAnsi="Calibri-Italic" w:cs="Calibri-Italic"/>
          <w:i/>
          <w:iCs/>
        </w:rPr>
        <w:t xml:space="preserve"> </w:t>
      </w:r>
      <w:r w:rsidRPr="00CD6A7E">
        <w:rPr>
          <w:rFonts w:ascii="Calibri" w:hAnsi="Calibri" w:cs="Calibri"/>
        </w:rPr>
        <w:t>A function provided by the Python language intrinsically without the need to import it (</w:t>
      </w:r>
      <w:r w:rsidR="005876E4">
        <w:rPr>
          <w:rFonts w:ascii="Calibri" w:hAnsi="Calibri" w:cs="Calibri"/>
        </w:rPr>
        <w:t>for example</w:t>
      </w:r>
      <w:r w:rsidRPr="00CD6A7E">
        <w:rPr>
          <w:rFonts w:ascii="Calibri" w:hAnsi="Calibri" w:cs="Calibri"/>
        </w:rPr>
        <w:t xml:space="preserve">, </w:t>
      </w:r>
      <w:r w:rsidRPr="00CD6A7E">
        <w:rPr>
          <w:rFonts w:ascii="Courier New" w:hAnsi="Courier New" w:cs="Courier New"/>
        </w:rPr>
        <w:t>str, slice, type</w:t>
      </w:r>
      <w:r w:rsidRPr="00CD6A7E">
        <w:rPr>
          <w:rFonts w:ascii="Calibri" w:hAnsi="Calibri" w:cs="Calibri"/>
        </w:rPr>
        <w:t>).</w:t>
      </w:r>
    </w:p>
    <w:p w14:paraId="36A4D439" w14:textId="77777777" w:rsidR="004C770C" w:rsidRPr="00CD6A7E" w:rsidRDefault="004C770C" w:rsidP="004C770C">
      <w:r w:rsidRPr="00CD6A7E">
        <w:rPr>
          <w:i/>
          <w:u w:val="single"/>
        </w:rPr>
        <w:t>class</w:t>
      </w:r>
      <w:r w:rsidRPr="00CD6A7E">
        <w:t>:</w:t>
      </w:r>
      <w:r w:rsidRPr="00CD6A7E">
        <w:rPr>
          <w:rFonts w:ascii="Calibri-Italic" w:hAnsi="Calibri-Italic" w:cs="Calibri-Italic"/>
          <w:i/>
          <w:iCs/>
        </w:rPr>
        <w:t xml:space="preserve"> </w:t>
      </w:r>
      <w:r w:rsidRPr="00CD6A7E">
        <w:t>A program defined type which is used to instantiate objects and provide attributes that are common to all the objects that it instantiates.</w:t>
      </w:r>
    </w:p>
    <w:p w14:paraId="6C6E6B2B" w14:textId="77777777" w:rsidR="004C770C" w:rsidRPr="00CD6A7E" w:rsidRDefault="004C770C" w:rsidP="004C770C">
      <w:r w:rsidRPr="00CD6A7E">
        <w:rPr>
          <w:i/>
          <w:u w:val="single"/>
        </w:rPr>
        <w:t>comment</w:t>
      </w:r>
      <w:r w:rsidRPr="00CD6A7E">
        <w:t>:</w:t>
      </w:r>
      <w:r w:rsidRPr="00CD6A7E">
        <w:rPr>
          <w:rFonts w:ascii="Calibri-Italic" w:hAnsi="Calibri-Italic" w:cs="Calibri-Italic"/>
          <w:i/>
          <w:iCs/>
        </w:rPr>
        <w:t xml:space="preserve"> </w:t>
      </w:r>
      <w:r w:rsidRPr="00CD6A7E">
        <w:t>Comments are preceded by a hash symbol “#”.</w:t>
      </w:r>
    </w:p>
    <w:p w14:paraId="63123001" w14:textId="6D6130E7" w:rsidR="004C770C" w:rsidRPr="00CD6A7E" w:rsidRDefault="004C770C" w:rsidP="004C770C">
      <w:r w:rsidRPr="00CD6A7E">
        <w:rPr>
          <w:i/>
          <w:u w:val="single"/>
        </w:rPr>
        <w:t>complex number</w:t>
      </w:r>
      <w:r w:rsidRPr="00CD6A7E">
        <w:t>:</w:t>
      </w:r>
      <w:r w:rsidRPr="00CD6A7E">
        <w:rPr>
          <w:rFonts w:ascii="Calibri-Italic" w:hAnsi="Calibri-Italic" w:cs="Calibri-Italic"/>
          <w:i/>
          <w:iCs/>
        </w:rPr>
        <w:t xml:space="preserve"> </w:t>
      </w:r>
      <w:r w:rsidRPr="00CD6A7E">
        <w:t xml:space="preserve">A number made up of two parts each expressed as floating‐point numbers: a real and an imaginary part. The imaginary part is expressed with a trailing upper or lower case </w:t>
      </w:r>
      <w:r w:rsidR="00F359AE">
        <w:t>“J” or “j”.</w:t>
      </w:r>
    </w:p>
    <w:p w14:paraId="4BC8790B" w14:textId="77777777" w:rsidR="004C770C" w:rsidRPr="00CD6A7E" w:rsidRDefault="004C770C" w:rsidP="004C770C">
      <w:r w:rsidRPr="00CD6A7E">
        <w:rPr>
          <w:i/>
          <w:u w:val="single"/>
        </w:rPr>
        <w:t>compound statement</w:t>
      </w:r>
      <w:r w:rsidRPr="00CD6A7E">
        <w:t>:</w:t>
      </w:r>
      <w:r w:rsidRPr="00CD6A7E">
        <w:rPr>
          <w:rFonts w:ascii="Calibri-Italic" w:hAnsi="Calibri-Italic" w:cs="Calibri-Italic"/>
          <w:i/>
          <w:iCs/>
        </w:rPr>
        <w:t xml:space="preserve"> </w:t>
      </w:r>
      <w:r w:rsidRPr="00CD6A7E">
        <w:t>A structure that contains and controls one or more statements.</w:t>
      </w:r>
    </w:p>
    <w:p w14:paraId="64D87D4D" w14:textId="77777777" w:rsidR="004C770C" w:rsidRPr="00CD6A7E" w:rsidRDefault="004C770C" w:rsidP="004C770C">
      <w:r w:rsidRPr="00CD6A7E">
        <w:rPr>
          <w:i/>
          <w:u w:val="single"/>
        </w:rPr>
        <w:t>CPython</w:t>
      </w:r>
      <w:r w:rsidRPr="00CD6A7E">
        <w:t>: The standard implementation of Python coded in ANSI portable C.</w:t>
      </w:r>
    </w:p>
    <w:p w14:paraId="604BD8CC" w14:textId="77777777" w:rsidR="004C770C" w:rsidRPr="00CD6A7E" w:rsidRDefault="004C770C" w:rsidP="004C770C">
      <w:r w:rsidRPr="00550039">
        <w:rPr>
          <w:i/>
          <w:u w:val="single"/>
        </w:rPr>
        <w:t>dictionary</w:t>
      </w:r>
      <w:r w:rsidRPr="00CD6A7E">
        <w:t>:</w:t>
      </w:r>
      <w:r w:rsidRPr="00CD6A7E">
        <w:rPr>
          <w:rFonts w:ascii="Calibri-Italic" w:hAnsi="Calibri-Italic" w:cs="Calibri-Italic"/>
          <w:i/>
          <w:iCs/>
        </w:rPr>
        <w:t xml:space="preserve"> </w:t>
      </w:r>
      <w:r w:rsidRPr="00CD6A7E">
        <w:t>A built‐in mapping consisting of zero or more key/value "pairs". Values are stored and retrieved using keys which can be of mixed types (with some caveats beyond the scope of this annex).</w:t>
      </w:r>
    </w:p>
    <w:p w14:paraId="58C9048A" w14:textId="77777777" w:rsidR="004C770C" w:rsidRPr="00CD6A7E" w:rsidRDefault="004C770C" w:rsidP="004C770C">
      <w:r w:rsidRPr="00CD6A7E">
        <w:rPr>
          <w:i/>
          <w:u w:val="single"/>
        </w:rPr>
        <w:t>docstring</w:t>
      </w:r>
      <w:r w:rsidRPr="00CD6A7E">
        <w:t>:</w:t>
      </w:r>
      <w:r w:rsidRPr="00CD6A7E">
        <w:rPr>
          <w:rFonts w:ascii="Calibri-Italic" w:hAnsi="Calibri-Italic" w:cs="Calibri-Italic"/>
          <w:i/>
          <w:iCs/>
        </w:rPr>
        <w:t xml:space="preserve"> </w:t>
      </w:r>
      <w:r w:rsidRPr="00CD6A7E">
        <w:t xml:space="preserve">One or more lines in a unit of code that serve to document the code. Docstrings </w:t>
      </w:r>
      <w:r w:rsidRPr="00CD6A7E">
        <w:rPr>
          <w:rFonts w:ascii="Calibri" w:hAnsi="Calibri" w:cs="Calibri"/>
        </w:rPr>
        <w:t>are retrievable at run‐time.</w:t>
      </w:r>
    </w:p>
    <w:p w14:paraId="32C01AB2" w14:textId="77777777" w:rsidR="004C770C" w:rsidRPr="00CD6A7E" w:rsidRDefault="004C770C" w:rsidP="004C770C">
      <w:r w:rsidRPr="00CD6A7E">
        <w:rPr>
          <w:i/>
          <w:u w:val="single"/>
        </w:rPr>
        <w:t>exception</w:t>
      </w:r>
      <w:r w:rsidRPr="00CD6A7E">
        <w:t>:</w:t>
      </w:r>
      <w:r w:rsidRPr="00CD6A7E">
        <w:rPr>
          <w:rFonts w:ascii="Calibri-Italic" w:hAnsi="Calibri-Italic" w:cs="Calibri-Italic"/>
          <w:i/>
          <w:iCs/>
        </w:rPr>
        <w:t xml:space="preserve"> </w:t>
      </w:r>
      <w:r w:rsidRPr="00CD6A7E">
        <w:t xml:space="preserve">An object that encapsulates the attributes of an exception (an error or abnormal </w:t>
      </w:r>
      <w:r w:rsidRPr="00CD6A7E">
        <w:rPr>
          <w:rFonts w:ascii="Calibri" w:hAnsi="Calibri" w:cs="Calibri"/>
        </w:rPr>
        <w:t>event). Raising an exception is a process that creates the exception object and propagates it through a process that is optionally defined in a program. Lacking an</w:t>
      </w:r>
      <w:r w:rsidRPr="00CD6A7E">
        <w:t xml:space="preserve"> </w:t>
      </w:r>
      <w:r w:rsidRPr="00CD6A7E">
        <w:rPr>
          <w:rFonts w:ascii="Calibri" w:hAnsi="Calibri" w:cs="Calibri"/>
        </w:rPr>
        <w:t>exception 'handler", Python terminates the program with an error message.</w:t>
      </w:r>
    </w:p>
    <w:p w14:paraId="0ECCDC1C" w14:textId="044D77AE" w:rsidR="004C770C" w:rsidRPr="00CD6A7E" w:rsidRDefault="004C770C" w:rsidP="004C770C">
      <w:pPr>
        <w:rPr>
          <w:i/>
          <w:iCs/>
        </w:rPr>
      </w:pPr>
      <w:r w:rsidRPr="00CD6A7E">
        <w:rPr>
          <w:i/>
          <w:u w:val="single"/>
        </w:rPr>
        <w:lastRenderedPageBreak/>
        <w:t>floating‐point number</w:t>
      </w:r>
      <w:r w:rsidRPr="00CD6A7E">
        <w:t>:</w:t>
      </w:r>
      <w:r w:rsidRPr="00CD6A7E">
        <w:rPr>
          <w:i/>
          <w:iCs/>
        </w:rPr>
        <w:t xml:space="preserve"> </w:t>
      </w:r>
      <w:r w:rsidRPr="00CD6A7E">
        <w:rPr>
          <w:rFonts w:ascii="Calibri" w:hAnsi="Calibri" w:cs="Calibri"/>
        </w:rPr>
        <w:t>A real number expressed with a decimal point, an exponent expressed as an</w:t>
      </w:r>
      <w:r w:rsidRPr="00CD6A7E">
        <w:rPr>
          <w:i/>
          <w:iCs/>
        </w:rPr>
        <w:t xml:space="preserve"> </w:t>
      </w:r>
      <w:r w:rsidRPr="00CD6A7E">
        <w:rPr>
          <w:rFonts w:ascii="Calibri" w:hAnsi="Calibri" w:cs="Calibri"/>
        </w:rPr>
        <w:t xml:space="preserve">upper or lower case </w:t>
      </w:r>
      <w:r w:rsidR="00F359AE">
        <w:rPr>
          <w:rFonts w:ascii="Calibri" w:hAnsi="Calibri" w:cs="Calibri"/>
        </w:rPr>
        <w:t xml:space="preserve">”e” or “E” </w:t>
      </w:r>
      <w:r w:rsidRPr="00CD6A7E">
        <w:rPr>
          <w:rFonts w:ascii="Calibri" w:hAnsi="Calibri" w:cs="Calibri"/>
        </w:rPr>
        <w:t>or both (</w:t>
      </w:r>
      <w:r w:rsidR="005876E4">
        <w:rPr>
          <w:rFonts w:ascii="Calibri" w:hAnsi="Calibri" w:cs="Calibri"/>
        </w:rPr>
        <w:t>for example</w:t>
      </w:r>
      <w:r w:rsidRPr="00CD6A7E">
        <w:rPr>
          <w:rFonts w:ascii="Calibri" w:hAnsi="Calibri" w:cs="Calibri"/>
        </w:rPr>
        <w:t xml:space="preserve">, </w:t>
      </w:r>
      <w:r w:rsidRPr="00CD6A7E">
        <w:rPr>
          <w:rFonts w:ascii="Courier New" w:hAnsi="Courier New" w:cs="Courier New"/>
        </w:rPr>
        <w:t>1.0, 27e0, .456</w:t>
      </w:r>
      <w:r w:rsidRPr="00CD6A7E">
        <w:rPr>
          <w:rFonts w:ascii="Calibri" w:hAnsi="Calibri" w:cs="Calibri"/>
        </w:rPr>
        <w:t>).</w:t>
      </w:r>
    </w:p>
    <w:p w14:paraId="6424CF8C" w14:textId="77777777" w:rsidR="004C770C" w:rsidRPr="00CD6A7E" w:rsidRDefault="004C770C" w:rsidP="004C770C">
      <w:pPr>
        <w:rPr>
          <w:rFonts w:ascii="Courier New" w:hAnsi="Courier New" w:cs="Courier New"/>
        </w:rPr>
      </w:pPr>
      <w:r w:rsidRPr="00CD6A7E">
        <w:rPr>
          <w:i/>
          <w:u w:val="single"/>
        </w:rPr>
        <w:t>function</w:t>
      </w:r>
      <w:r w:rsidRPr="00CD6A7E">
        <w:t xml:space="preserve">: A grouping of statements, either built‐in or defined in a program using the </w:t>
      </w:r>
      <w:r w:rsidRPr="00CD6A7E">
        <w:rPr>
          <w:rFonts w:ascii="Courier New" w:hAnsi="Courier New" w:cs="Courier New"/>
        </w:rPr>
        <w:t xml:space="preserve">def </w:t>
      </w:r>
      <w:r w:rsidRPr="00CD6A7E">
        <w:t>statement, which can be called as a unit.</w:t>
      </w:r>
    </w:p>
    <w:p w14:paraId="733B2298" w14:textId="77777777" w:rsidR="004C770C" w:rsidRPr="00CD6A7E" w:rsidRDefault="004C770C" w:rsidP="004C770C">
      <w:r w:rsidRPr="00CD6A7E">
        <w:rPr>
          <w:i/>
          <w:u w:val="single"/>
        </w:rPr>
        <w:t>garbage collection</w:t>
      </w:r>
      <w:r w:rsidRPr="00CD6A7E">
        <w:t>:</w:t>
      </w:r>
      <w:r w:rsidRPr="00CD6A7E">
        <w:rPr>
          <w:rFonts w:ascii="Calibri-Italic" w:hAnsi="Calibri-Italic" w:cs="Calibri-Italic"/>
          <w:i/>
          <w:iCs/>
        </w:rPr>
        <w:t xml:space="preserve"> </w:t>
      </w:r>
      <w:r w:rsidRPr="00CD6A7E">
        <w:t xml:space="preserve">The process by which the memory used by unreferenced object and their namespaces is reclaimed. Python provides a </w:t>
      </w:r>
      <w:r w:rsidRPr="00CD6A7E">
        <w:rPr>
          <w:rFonts w:ascii="Courier New" w:hAnsi="Courier New" w:cs="Courier New"/>
        </w:rPr>
        <w:t>gc</w:t>
      </w:r>
      <w:r w:rsidR="00394363" w:rsidRPr="00B35625">
        <w:rPr>
          <w:rFonts w:cstheme="minorHAnsi"/>
        </w:rPr>
        <w:t xml:space="preserve"> </w:t>
      </w:r>
      <w:r w:rsidRPr="00CD6A7E">
        <w:t>module to allow a program to direct when and how garbage collection is done.</w:t>
      </w:r>
    </w:p>
    <w:p w14:paraId="3EAB2146" w14:textId="77777777" w:rsidR="004C770C" w:rsidRPr="00CD6A7E" w:rsidRDefault="004C770C" w:rsidP="004C770C">
      <w:r w:rsidRPr="00CD6A7E">
        <w:rPr>
          <w:i/>
          <w:u w:val="single"/>
        </w:rPr>
        <w:t>global</w:t>
      </w:r>
      <w:r w:rsidRPr="00CD6A7E">
        <w:t>: A variable that is scoped to a module and can be referenced from anywhere within the module including within functions and classes defined in that module.</w:t>
      </w:r>
    </w:p>
    <w:p w14:paraId="46283E3D" w14:textId="77777777" w:rsidR="004C770C" w:rsidRPr="00CD6A7E" w:rsidRDefault="004C770C" w:rsidP="004C770C">
      <w:r w:rsidRPr="00CD6A7E">
        <w:rPr>
          <w:i/>
          <w:u w:val="single"/>
        </w:rPr>
        <w:t>guerrilla patching</w:t>
      </w:r>
      <w:r w:rsidRPr="00CD6A7E">
        <w:t>:</w:t>
      </w:r>
      <w:r w:rsidRPr="00CD6A7E">
        <w:rPr>
          <w:rFonts w:ascii="Calibri-Italic" w:hAnsi="Calibri-Italic" w:cs="Calibri-Italic"/>
          <w:i/>
          <w:iCs/>
        </w:rPr>
        <w:t xml:space="preserve"> </w:t>
      </w:r>
      <w:r w:rsidRPr="00CD6A7E">
        <w:t>Also known as Monkey Patching, the practice of changing the attributes and/or methods of a module’s class at run‐time from outside of the module.</w:t>
      </w:r>
    </w:p>
    <w:p w14:paraId="10E892C3" w14:textId="77777777" w:rsidR="004C770C" w:rsidRPr="00CD6A7E" w:rsidRDefault="004C770C" w:rsidP="004C770C">
      <w:r w:rsidRPr="00CD6A7E">
        <w:rPr>
          <w:i/>
          <w:u w:val="single"/>
        </w:rPr>
        <w:t>immutability</w:t>
      </w:r>
      <w:r w:rsidRPr="00CD6A7E">
        <w:t>:</w:t>
      </w:r>
      <w:r w:rsidRPr="00CD6A7E">
        <w:rPr>
          <w:rFonts w:ascii="Calibri-Italic" w:hAnsi="Calibri-Italic" w:cs="Calibri-Italic"/>
          <w:i/>
          <w:iCs/>
        </w:rPr>
        <w:t xml:space="preserve"> </w:t>
      </w:r>
      <w:r w:rsidRPr="00CD6A7E">
        <w:t>The characteristic of being unchangeable. Strings, tuples, and numbers are immutable objects in Python.</w:t>
      </w:r>
    </w:p>
    <w:p w14:paraId="45530C32" w14:textId="77777777" w:rsidR="004C770C" w:rsidRPr="00CD6A7E" w:rsidRDefault="004C770C" w:rsidP="004C770C">
      <w:r w:rsidRPr="00CD6A7E">
        <w:rPr>
          <w:i/>
          <w:u w:val="single"/>
        </w:rPr>
        <w:t>import</w:t>
      </w:r>
      <w:r w:rsidRPr="00CD6A7E">
        <w:t>:</w:t>
      </w:r>
      <w:r w:rsidRPr="00CD6A7E">
        <w:rPr>
          <w:rFonts w:ascii="Calibri-Italic" w:hAnsi="Calibri-Italic" w:cs="Calibri-Italic"/>
          <w:i/>
          <w:iCs/>
        </w:rPr>
        <w:t xml:space="preserve"> </w:t>
      </w:r>
      <w:r w:rsidRPr="00CD6A7E">
        <w:t>A mechanism that is used to make the contents of a module accessible to the importing program.</w:t>
      </w:r>
    </w:p>
    <w:p w14:paraId="1E07AD56" w14:textId="77777777" w:rsidR="004C770C" w:rsidRPr="00CD6A7E" w:rsidRDefault="004C770C" w:rsidP="004C770C">
      <w:r w:rsidRPr="00CD6A7E">
        <w:rPr>
          <w:i/>
          <w:u w:val="single"/>
        </w:rPr>
        <w:t>inheritance</w:t>
      </w:r>
      <w:r w:rsidRPr="00CD6A7E">
        <w:t>:</w:t>
      </w:r>
      <w:r w:rsidRPr="00CD6A7E">
        <w:rPr>
          <w:rFonts w:ascii="Calibri-Italic" w:hAnsi="Calibri-Italic" w:cs="Calibri-Italic"/>
          <w:i/>
          <w:iCs/>
        </w:rPr>
        <w:t xml:space="preserve"> </w:t>
      </w:r>
      <w:r w:rsidRPr="00CD6A7E">
        <w:t>The ability to define a class that is a subclass of other classes (</w:t>
      </w:r>
      <w:r w:rsidR="008808D3">
        <w:t>called the</w:t>
      </w:r>
      <w:r w:rsidRPr="00CD6A7E">
        <w:t xml:space="preserve"> superclass). Inheritance uses a method resolution order (MRO) to resolve references to the correct inheritance level (</w:t>
      </w:r>
      <w:r w:rsidR="00E30A77">
        <w:t>that is</w:t>
      </w:r>
      <w:r w:rsidRPr="00CD6A7E">
        <w:t>, it resolves attributes (methods and variables)).</w:t>
      </w:r>
    </w:p>
    <w:p w14:paraId="2791878C" w14:textId="77777777" w:rsidR="004C770C" w:rsidRPr="00CD6A7E" w:rsidRDefault="004C770C" w:rsidP="004C770C">
      <w:r w:rsidRPr="00CD6A7E">
        <w:rPr>
          <w:i/>
          <w:u w:val="single"/>
        </w:rPr>
        <w:t>instance</w:t>
      </w:r>
      <w:r w:rsidRPr="00CD6A7E">
        <w:t>:</w:t>
      </w:r>
      <w:r w:rsidRPr="00CD6A7E">
        <w:rPr>
          <w:rFonts w:ascii="Calibri-Italic" w:hAnsi="Calibri-Italic" w:cs="Calibri-Italic"/>
          <w:i/>
          <w:iCs/>
        </w:rPr>
        <w:t xml:space="preserve"> </w:t>
      </w:r>
      <w:r w:rsidRPr="00CD6A7E">
        <w:t>A single occurrence of a class that is created by calling the class as if it was a function (</w:t>
      </w:r>
      <w:r w:rsidR="00E30A77">
        <w:t>for example</w:t>
      </w:r>
      <w:r w:rsidRPr="00CD6A7E">
        <w:t xml:space="preserve">, </w:t>
      </w:r>
      <w:r w:rsidRPr="00CD6A7E">
        <w:rPr>
          <w:rFonts w:ascii="Courier New" w:hAnsi="Courier New" w:cs="Courier New"/>
        </w:rPr>
        <w:t>a = Animal())</w:t>
      </w:r>
      <w:r w:rsidRPr="00CD6A7E">
        <w:t>.</w:t>
      </w:r>
    </w:p>
    <w:p w14:paraId="1509CE65" w14:textId="77777777" w:rsidR="004C770C" w:rsidRPr="00CD6A7E" w:rsidRDefault="004C770C" w:rsidP="004C770C">
      <w:r w:rsidRPr="00CD6A7E">
        <w:rPr>
          <w:i/>
          <w:u w:val="single"/>
        </w:rPr>
        <w:t>integer</w:t>
      </w:r>
      <w:r w:rsidRPr="00CD6A7E">
        <w:t>:</w:t>
      </w:r>
      <w:r w:rsidRPr="00CD6A7E">
        <w:rPr>
          <w:rFonts w:ascii="Calibri-Italic" w:hAnsi="Calibri-Italic" w:cs="Calibri-Italic"/>
          <w:i/>
          <w:iCs/>
        </w:rPr>
        <w:t xml:space="preserve"> </w:t>
      </w:r>
      <w:r w:rsidRPr="00CD6A7E">
        <w:t xml:space="preserve">An integer can be of any length but is more efficiently processed if it can be internally represented by a </w:t>
      </w:r>
      <w:proofErr w:type="gramStart"/>
      <w:r w:rsidRPr="00CD6A7E">
        <w:t>32 or 64 bit</w:t>
      </w:r>
      <w:proofErr w:type="gramEnd"/>
      <w:r w:rsidRPr="00CD6A7E">
        <w:t xml:space="preserve"> integer. Integer literals can be expressed in binary, decimal, octal, or hexadecimal formats.</w:t>
      </w:r>
    </w:p>
    <w:p w14:paraId="343FA593" w14:textId="77777777" w:rsidR="004C770C" w:rsidRPr="00CD6A7E" w:rsidRDefault="004C770C" w:rsidP="004C770C">
      <w:pPr>
        <w:spacing w:after="240"/>
      </w:pPr>
      <w:r w:rsidRPr="00CD6A7E">
        <w:rPr>
          <w:i/>
          <w:u w:val="single"/>
        </w:rPr>
        <w:t>keyword</w:t>
      </w:r>
      <w:r w:rsidRPr="00CD6A7E">
        <w:t>:</w:t>
      </w:r>
      <w:r w:rsidRPr="00CD6A7E">
        <w:rPr>
          <w:rFonts w:ascii="Calibri-Italic" w:hAnsi="Calibri-Italic" w:cs="Calibri-Italic"/>
          <w:i/>
          <w:iCs/>
        </w:rPr>
        <w:t xml:space="preserve"> </w:t>
      </w:r>
      <w:r w:rsidRPr="00CD6A7E">
        <w:t>An identifier that is reserved for special meaning to the Python interpreter (</w:t>
      </w:r>
      <w:r w:rsidR="00E30A77">
        <w:t>for example</w:t>
      </w:r>
      <w:r w:rsidRPr="00CD6A7E">
        <w:t xml:space="preserve">, </w:t>
      </w:r>
      <w:r w:rsidRPr="00CD6A7E">
        <w:rPr>
          <w:rFonts w:ascii="Courier New" w:hAnsi="Courier New" w:cs="Courier New"/>
        </w:rPr>
        <w:t>if</w:t>
      </w:r>
      <w:r w:rsidRPr="00CD6A7E">
        <w:t xml:space="preserve">, </w:t>
      </w:r>
      <w:r w:rsidRPr="00CD6A7E">
        <w:rPr>
          <w:rFonts w:ascii="Courier New" w:hAnsi="Courier New" w:cs="Courier New"/>
        </w:rPr>
        <w:t>else</w:t>
      </w:r>
      <w:r w:rsidRPr="00CD6A7E">
        <w:t xml:space="preserve">, </w:t>
      </w:r>
      <w:r w:rsidRPr="00CD6A7E">
        <w:rPr>
          <w:rFonts w:ascii="Courier New" w:hAnsi="Courier New" w:cs="Courier New"/>
        </w:rPr>
        <w:t>for</w:t>
      </w:r>
      <w:r w:rsidRPr="00CD6A7E">
        <w:t xml:space="preserve">, </w:t>
      </w:r>
      <w:r w:rsidRPr="00CD6A7E">
        <w:rPr>
          <w:rFonts w:ascii="Courier New" w:hAnsi="Courier New" w:cs="Courier New"/>
        </w:rPr>
        <w:t>class</w:t>
      </w:r>
      <w:r w:rsidRPr="00CD6A7E">
        <w:t>).</w:t>
      </w:r>
    </w:p>
    <w:p w14:paraId="08BFCAAD" w14:textId="77777777" w:rsidR="004C770C" w:rsidRPr="00CD6A7E" w:rsidRDefault="004C770C" w:rsidP="004C770C">
      <w:r w:rsidRPr="00CD6A7E">
        <w:rPr>
          <w:i/>
          <w:u w:val="single"/>
        </w:rPr>
        <w:t>lambda expression</w:t>
      </w:r>
      <w:r w:rsidRPr="00CD6A7E">
        <w:t>:</w:t>
      </w:r>
      <w:r w:rsidRPr="00CD6A7E">
        <w:rPr>
          <w:rFonts w:ascii="Calibri-Italic" w:hAnsi="Calibri-Italic" w:cs="Calibri-Italic"/>
          <w:i/>
          <w:iCs/>
        </w:rPr>
        <w:t xml:space="preserve"> </w:t>
      </w:r>
      <w:r w:rsidRPr="00CD6A7E">
        <w:t>A convenient way to express a single return function statement within another statement instead of defining a separate function and referencing it.</w:t>
      </w:r>
    </w:p>
    <w:p w14:paraId="40CF1342" w14:textId="77777777" w:rsidR="004C770C" w:rsidRPr="00CD6A7E" w:rsidRDefault="004C770C" w:rsidP="004C770C">
      <w:r w:rsidRPr="00CD6A7E">
        <w:rPr>
          <w:i/>
          <w:u w:val="single"/>
        </w:rPr>
        <w:t>list</w:t>
      </w:r>
      <w:r w:rsidRPr="00CD6A7E">
        <w:t>:</w:t>
      </w:r>
      <w:r w:rsidRPr="00CD6A7E">
        <w:rPr>
          <w:rFonts w:ascii="Calibri-Italic" w:hAnsi="Calibri-Italic" w:cs="Calibri-Italic"/>
          <w:i/>
          <w:iCs/>
        </w:rPr>
        <w:t xml:space="preserve"> </w:t>
      </w:r>
      <w:r w:rsidRPr="00CD6A7E">
        <w:t>An ordered sequence of zero or more items which can be modified (</w:t>
      </w:r>
      <w:r w:rsidR="00E30A77">
        <w:t>that is</w:t>
      </w:r>
      <w:r w:rsidRPr="00CD6A7E">
        <w:t>, is mutable) and indexed.</w:t>
      </w:r>
    </w:p>
    <w:p w14:paraId="63229E98" w14:textId="77777777" w:rsidR="004C770C" w:rsidRPr="00CD6A7E" w:rsidRDefault="004C770C" w:rsidP="004C770C">
      <w:r w:rsidRPr="00CD6A7E">
        <w:rPr>
          <w:i/>
          <w:u w:val="single"/>
        </w:rPr>
        <w:t>literals</w:t>
      </w:r>
      <w:r w:rsidRPr="00CD6A7E">
        <w:t>:</w:t>
      </w:r>
      <w:r w:rsidRPr="00CD6A7E">
        <w:rPr>
          <w:rFonts w:ascii="Calibri-Italic" w:hAnsi="Calibri-Italic" w:cs="Calibri-Italic"/>
          <w:i/>
          <w:iCs/>
        </w:rPr>
        <w:t xml:space="preserve"> </w:t>
      </w:r>
      <w:r w:rsidRPr="00CD6A7E">
        <w:t>A string or number (</w:t>
      </w:r>
      <w:r w:rsidR="00E30A77">
        <w:t>for example</w:t>
      </w:r>
      <w:r w:rsidRPr="00CD6A7E">
        <w:t xml:space="preserve">, </w:t>
      </w:r>
      <w:r w:rsidRPr="00CD6A7E">
        <w:rPr>
          <w:rFonts w:ascii="Courier New" w:hAnsi="Courier New" w:cs="Courier New"/>
        </w:rPr>
        <w:t>'abc', 123, 5.4</w:t>
      </w:r>
      <w:r w:rsidRPr="00CD6A7E">
        <w:t>). Note that a string literal can use either double quote (“) or single apostrophe pairs (‘) to delimit a string.</w:t>
      </w:r>
    </w:p>
    <w:p w14:paraId="422B2255" w14:textId="77777777" w:rsidR="004C770C" w:rsidRPr="00CD6A7E" w:rsidRDefault="004C770C" w:rsidP="004C770C">
      <w:r w:rsidRPr="00CD6A7E">
        <w:rPr>
          <w:i/>
          <w:u w:val="single"/>
        </w:rPr>
        <w:t>membership</w:t>
      </w:r>
      <w:r w:rsidRPr="00CD6A7E">
        <w:t>:</w:t>
      </w:r>
      <w:r w:rsidRPr="00CD6A7E">
        <w:rPr>
          <w:rFonts w:ascii="Calibri-Italic" w:hAnsi="Calibri-Italic" w:cs="Calibri-Italic"/>
          <w:i/>
          <w:iCs/>
        </w:rPr>
        <w:t xml:space="preserve"> </w:t>
      </w:r>
      <w:r w:rsidRPr="00CD6A7E">
        <w:t>If an item occurs within a sequence it is said to be a member. Python has built‐ins to test for membership (</w:t>
      </w:r>
      <w:r w:rsidR="00E30A77">
        <w:t>for example</w:t>
      </w:r>
      <w:r w:rsidRPr="00CD6A7E">
        <w:t xml:space="preserve">, </w:t>
      </w:r>
      <w:r w:rsidRPr="00CD6A7E">
        <w:rPr>
          <w:rFonts w:ascii="Courier New" w:hAnsi="Courier New" w:cs="Courier New"/>
        </w:rPr>
        <w:t>if a in b</w:t>
      </w:r>
      <w:r w:rsidRPr="00CD6A7E">
        <w:t>). Classes can provide methods to override built‐in membership tests.</w:t>
      </w:r>
    </w:p>
    <w:p w14:paraId="0BD0ED0D" w14:textId="77777777" w:rsidR="004C770C" w:rsidRPr="00CD6A7E" w:rsidRDefault="004C770C" w:rsidP="004C770C">
      <w:r w:rsidRPr="00CD6A7E">
        <w:rPr>
          <w:i/>
          <w:u w:val="single"/>
        </w:rPr>
        <w:t>module</w:t>
      </w:r>
      <w:r w:rsidRPr="00CD6A7E">
        <w:t>:</w:t>
      </w:r>
      <w:r w:rsidRPr="00CD6A7E">
        <w:rPr>
          <w:rFonts w:ascii="Calibri-Italic" w:hAnsi="Calibri-Italic" w:cs="Calibri-Italic"/>
          <w:i/>
          <w:iCs/>
        </w:rPr>
        <w:t xml:space="preserve"> </w:t>
      </w:r>
      <w:r w:rsidRPr="00CD6A7E">
        <w:t>A file containing source language (</w:t>
      </w:r>
      <w:r w:rsidR="00E30A77">
        <w:t>that is</w:t>
      </w:r>
      <w:r w:rsidRPr="00CD6A7E">
        <w:t>, statements) in Python (or another) language. A module has its own namespace and scope and may contain definitions for functions and classes. A module is only executed when first imported and upon reloading.</w:t>
      </w:r>
    </w:p>
    <w:p w14:paraId="6922BADA" w14:textId="77777777" w:rsidR="004C770C" w:rsidRPr="00CD6A7E" w:rsidRDefault="004C770C" w:rsidP="004C770C">
      <w:r w:rsidRPr="00CD6A7E">
        <w:rPr>
          <w:i/>
          <w:u w:val="single"/>
        </w:rPr>
        <w:lastRenderedPageBreak/>
        <w:t>mutability</w:t>
      </w:r>
      <w:r w:rsidRPr="00CD6A7E">
        <w:t>:</w:t>
      </w:r>
      <w:r w:rsidRPr="00CD6A7E">
        <w:rPr>
          <w:rFonts w:ascii="Calibri-Italic" w:hAnsi="Calibri-Italic" w:cs="Calibri-Italic"/>
          <w:i/>
          <w:iCs/>
        </w:rPr>
        <w:t xml:space="preserve"> </w:t>
      </w:r>
      <w:r w:rsidRPr="00CD6A7E">
        <w:t>The characteristic of being changeable. Lists and dictionaries are two examples of Python objects that are mutable.</w:t>
      </w:r>
    </w:p>
    <w:p w14:paraId="746720B2" w14:textId="1178E8ED" w:rsidR="004C770C" w:rsidRPr="00CD6A7E" w:rsidRDefault="004C770C" w:rsidP="004C770C">
      <w:r w:rsidRPr="00F359AE">
        <w:rPr>
          <w:i/>
          <w:u w:val="single"/>
        </w:rPr>
        <w:t>name</w:t>
      </w:r>
      <w:r w:rsidRPr="00CD6A7E">
        <w:t>: A variable that references a Python object such as a number, string, list, dictionary, tuple, set, built</w:t>
      </w:r>
      <w:ins w:id="58" w:author="Sean McDonagh" w:date="2019-04-25T09:31:00Z">
        <w:r w:rsidR="005876E4">
          <w:t>-</w:t>
        </w:r>
      </w:ins>
      <w:r w:rsidRPr="00CD6A7E">
        <w:t>in, module, function, or class.</w:t>
      </w:r>
    </w:p>
    <w:p w14:paraId="335E5542" w14:textId="77777777" w:rsidR="004C770C" w:rsidRPr="00CD6A7E" w:rsidRDefault="004C770C" w:rsidP="004C770C">
      <w:r w:rsidRPr="00CD6A7E">
        <w:rPr>
          <w:i/>
          <w:u w:val="single"/>
        </w:rPr>
        <w:t>namespace</w:t>
      </w:r>
      <w:r w:rsidRPr="00CD6A7E">
        <w:t>:</w:t>
      </w:r>
      <w:r w:rsidRPr="00CD6A7E">
        <w:rPr>
          <w:rFonts w:ascii="Calibri-Italic" w:hAnsi="Calibri-Italic" w:cs="Calibri-Italic"/>
          <w:i/>
          <w:iCs/>
        </w:rPr>
        <w:t xml:space="preserve"> </w:t>
      </w:r>
      <w:r w:rsidRPr="00CD6A7E">
        <w:t>A place where names reside with their references to the objects that they represent. Examples of objects that have their own namespaces include: blocks, modules, classes, and functions. Namespaces provide a way to enforce scope and thus prevent name collisions since each unique name exists in only one namespace.</w:t>
      </w:r>
    </w:p>
    <w:p w14:paraId="44F9A3E9" w14:textId="77777777" w:rsidR="004C770C" w:rsidRPr="00CD6A7E" w:rsidRDefault="004C770C" w:rsidP="004C770C">
      <w:r w:rsidRPr="00CD6A7E">
        <w:rPr>
          <w:i/>
          <w:u w:val="single"/>
        </w:rPr>
        <w:t>none</w:t>
      </w:r>
      <w:r w:rsidRPr="00CD6A7E">
        <w:t>:</w:t>
      </w:r>
      <w:r w:rsidRPr="00CD6A7E">
        <w:rPr>
          <w:rFonts w:ascii="Calibri-Italic" w:hAnsi="Calibri-Italic" w:cs="Calibri-Italic"/>
          <w:i/>
          <w:iCs/>
        </w:rPr>
        <w:t xml:space="preserve"> </w:t>
      </w:r>
      <w:r w:rsidRPr="00CD6A7E">
        <w:t>A null object.</w:t>
      </w:r>
    </w:p>
    <w:p w14:paraId="381200CE" w14:textId="77777777" w:rsidR="004C770C" w:rsidRPr="00CD6A7E" w:rsidRDefault="004C770C" w:rsidP="004C770C">
      <w:r w:rsidRPr="00CD6A7E">
        <w:rPr>
          <w:i/>
          <w:u w:val="single"/>
        </w:rPr>
        <w:t>number</w:t>
      </w:r>
      <w:r w:rsidRPr="00CD6A7E">
        <w:t>:</w:t>
      </w:r>
      <w:r w:rsidRPr="00CD6A7E">
        <w:rPr>
          <w:rFonts w:ascii="Calibri-Italic" w:hAnsi="Calibri-Italic" w:cs="Calibri-Italic"/>
          <w:i/>
          <w:iCs/>
        </w:rPr>
        <w:t xml:space="preserve"> </w:t>
      </w:r>
      <w:r w:rsidRPr="00CD6A7E">
        <w:t>An integer, floating point, decimal, or complex number.</w:t>
      </w:r>
    </w:p>
    <w:p w14:paraId="25B5AC8A" w14:textId="77777777" w:rsidR="004C770C" w:rsidRPr="00CD6A7E" w:rsidRDefault="004C770C" w:rsidP="004C770C">
      <w:r w:rsidRPr="00CD6A7E">
        <w:rPr>
          <w:i/>
          <w:u w:val="single"/>
        </w:rPr>
        <w:t>operator</w:t>
      </w:r>
      <w:r w:rsidRPr="00CD6A7E">
        <w:t>:</w:t>
      </w:r>
      <w:r w:rsidRPr="00CD6A7E">
        <w:rPr>
          <w:rFonts w:ascii="Calibri-Italic" w:hAnsi="Calibri-Italic" w:cs="Calibri-Italic"/>
          <w:i/>
          <w:iCs/>
        </w:rPr>
        <w:t xml:space="preserve"> </w:t>
      </w:r>
      <w:r w:rsidRPr="00CD6A7E">
        <w:t>Non‐alphabetic characters, characters, and character strings that have special meanings within expressions (</w:t>
      </w:r>
      <w:r w:rsidR="00E30A77">
        <w:t>for example</w:t>
      </w:r>
      <w:r w:rsidRPr="00CD6A7E">
        <w:t xml:space="preserve">, </w:t>
      </w:r>
      <w:r w:rsidRPr="00CD6A7E">
        <w:rPr>
          <w:rFonts w:ascii="Courier New" w:hAnsi="Courier New" w:cs="Courier New"/>
        </w:rPr>
        <w:t>+, -, not, is</w:t>
      </w:r>
      <w:r w:rsidRPr="00CD6A7E">
        <w:t>).</w:t>
      </w:r>
    </w:p>
    <w:p w14:paraId="45A8EB78" w14:textId="77777777" w:rsidR="004C770C" w:rsidRPr="00CD6A7E" w:rsidRDefault="004C770C" w:rsidP="004C770C">
      <w:r w:rsidRPr="00CD6A7E">
        <w:rPr>
          <w:i/>
          <w:u w:val="single"/>
        </w:rPr>
        <w:t>overriding</w:t>
      </w:r>
      <w:r w:rsidRPr="00CD6A7E">
        <w:t>: Coding an attribute in a subclass to replace a superclass attribute.</w:t>
      </w:r>
    </w:p>
    <w:p w14:paraId="7C5E436A" w14:textId="77777777" w:rsidR="004C770C" w:rsidRPr="00CD6A7E" w:rsidRDefault="004C770C" w:rsidP="004C770C">
      <w:r w:rsidRPr="00CD6A7E">
        <w:rPr>
          <w:i/>
          <w:u w:val="single"/>
        </w:rPr>
        <w:t>package</w:t>
      </w:r>
      <w:r w:rsidRPr="00CD6A7E">
        <w:t>:</w:t>
      </w:r>
      <w:r w:rsidRPr="00CD6A7E">
        <w:rPr>
          <w:rFonts w:ascii="Calibri-Italic" w:hAnsi="Calibri-Italic" w:cs="Calibri-Italic"/>
          <w:i/>
          <w:iCs/>
        </w:rPr>
        <w:t xml:space="preserve"> </w:t>
      </w:r>
      <w:r w:rsidRPr="00CD6A7E">
        <w:t>A collection of one or more other modules in the form of a directory.</w:t>
      </w:r>
    </w:p>
    <w:p w14:paraId="474D3E21" w14:textId="77777777" w:rsidR="004C770C" w:rsidRPr="00CD6A7E" w:rsidRDefault="004C770C" w:rsidP="004C770C">
      <w:r w:rsidRPr="00CD6A7E">
        <w:rPr>
          <w:i/>
          <w:u w:val="single"/>
        </w:rPr>
        <w:t>pickling</w:t>
      </w:r>
      <w:r w:rsidRPr="00CD6A7E">
        <w:rPr>
          <w:rFonts w:ascii="Calibri-Italic" w:hAnsi="Calibri-Italic" w:cs="Calibri-Italic"/>
          <w:i/>
          <w:iCs/>
        </w:rPr>
        <w:t xml:space="preserve">: </w:t>
      </w:r>
      <w:r w:rsidRPr="00CD6A7E">
        <w:t xml:space="preserve">The process of serializing objects using the </w:t>
      </w:r>
      <w:r w:rsidRPr="00CD6A7E">
        <w:rPr>
          <w:rFonts w:ascii="Courier New" w:hAnsi="Courier New" w:cs="Courier New"/>
        </w:rPr>
        <w:t xml:space="preserve">pickle </w:t>
      </w:r>
      <w:r w:rsidRPr="00CD6A7E">
        <w:t>module.</w:t>
      </w:r>
    </w:p>
    <w:p w14:paraId="7955654E" w14:textId="77777777" w:rsidR="004C770C" w:rsidRPr="00CD6A7E" w:rsidRDefault="004C770C" w:rsidP="004C770C">
      <w:r w:rsidRPr="00CD6A7E">
        <w:rPr>
          <w:i/>
          <w:u w:val="single"/>
        </w:rPr>
        <w:t>polymorphism</w:t>
      </w:r>
      <w:r w:rsidRPr="00CD6A7E">
        <w:rPr>
          <w:rFonts w:ascii="Calibri-Italic" w:hAnsi="Calibri-Italic" w:cs="Calibri-Italic"/>
          <w:i/>
          <w:iCs/>
        </w:rPr>
        <w:t xml:space="preserve">: </w:t>
      </w:r>
      <w:r w:rsidRPr="00CD6A7E">
        <w:t xml:space="preserve">The meaning of an operation – generally a function/method call – depends on the objects being operated upon, not the </w:t>
      </w:r>
      <w:r w:rsidRPr="00CD6A7E">
        <w:rPr>
          <w:rFonts w:ascii="Calibri-Italic" w:hAnsi="Calibri-Italic" w:cs="Calibri-Italic"/>
          <w:i/>
          <w:iCs/>
        </w:rPr>
        <w:t xml:space="preserve">type </w:t>
      </w:r>
      <w:r w:rsidRPr="00CD6A7E">
        <w:t>of object. One of Python’s key principles is that object interfaces support operations regardless of the type of object being passed. For example, string methods support addition and multiplication just as methods on integers and other numeric objects do.</w:t>
      </w:r>
    </w:p>
    <w:p w14:paraId="5C1C6210" w14:textId="77777777" w:rsidR="004C770C" w:rsidRPr="00CD6A7E" w:rsidRDefault="004C770C" w:rsidP="004C770C">
      <w:r w:rsidRPr="00CD6A7E">
        <w:rPr>
          <w:rFonts w:cstheme="minorHAnsi"/>
          <w:i/>
          <w:iCs/>
          <w:u w:val="single"/>
        </w:rPr>
        <w:t>recursion</w:t>
      </w:r>
      <w:r w:rsidRPr="00CD6A7E">
        <w:rPr>
          <w:rFonts w:ascii="Calibri-Italic" w:hAnsi="Calibri-Italic" w:cs="Calibri-Italic"/>
          <w:i/>
          <w:iCs/>
        </w:rPr>
        <w:t xml:space="preserve">: </w:t>
      </w:r>
      <w:r w:rsidRPr="00CD6A7E">
        <w:t xml:space="preserve">The ability of a function to call itself. Python supports recursion to a level of 1,000 unless that limit is modified using the </w:t>
      </w:r>
      <w:r w:rsidRPr="00CD6A7E">
        <w:rPr>
          <w:rFonts w:ascii="Courier New" w:hAnsi="Courier New" w:cs="Courier New"/>
        </w:rPr>
        <w:t xml:space="preserve">setrecursionlimit </w:t>
      </w:r>
      <w:r w:rsidRPr="00CD6A7E">
        <w:t>function.</w:t>
      </w:r>
    </w:p>
    <w:p w14:paraId="47EADC0D" w14:textId="77777777" w:rsidR="004C770C" w:rsidRPr="00CD6A7E" w:rsidRDefault="004C770C" w:rsidP="004C770C">
      <w:r w:rsidRPr="00CD6A7E">
        <w:rPr>
          <w:rFonts w:cstheme="minorHAnsi"/>
          <w:i/>
          <w:u w:val="single"/>
        </w:rPr>
        <w:t>scope</w:t>
      </w:r>
      <w:r w:rsidRPr="00CD6A7E">
        <w:rPr>
          <w:rFonts w:cstheme="minorHAnsi"/>
          <w:i/>
        </w:rPr>
        <w:t>:</w:t>
      </w:r>
      <w:r w:rsidRPr="00CD6A7E">
        <w:t xml:space="preserve"> The visibility of a name is its scope. All names within Python exist within a specific namespace which is tied to a single block, function, class, or module in which the name was last assigned a value.</w:t>
      </w:r>
    </w:p>
    <w:p w14:paraId="1808A934" w14:textId="77777777" w:rsidR="004C770C" w:rsidRPr="00CD6A7E" w:rsidRDefault="004C770C" w:rsidP="004C770C">
      <w:r w:rsidRPr="00CD6A7E">
        <w:rPr>
          <w:i/>
          <w:u w:val="single"/>
        </w:rPr>
        <w:t>script</w:t>
      </w:r>
      <w:r w:rsidRPr="00CD6A7E">
        <w:t>:</w:t>
      </w:r>
      <w:r w:rsidRPr="00CD6A7E">
        <w:rPr>
          <w:rFonts w:ascii="Calibri-Italic" w:hAnsi="Calibri-Italic" w:cs="Calibri-Italic"/>
          <w:i/>
          <w:iCs/>
        </w:rPr>
        <w:t xml:space="preserve"> </w:t>
      </w:r>
      <w:r w:rsidRPr="00CD6A7E">
        <w:t xml:space="preserve">A unit of code generally synonymous with a </w:t>
      </w:r>
      <w:r w:rsidRPr="00CD6A7E">
        <w:rPr>
          <w:rFonts w:ascii="Calibri-Italic" w:hAnsi="Calibri-Italic" w:cs="Calibri-Italic"/>
          <w:i/>
          <w:iCs/>
        </w:rPr>
        <w:t xml:space="preserve">program </w:t>
      </w:r>
      <w:r w:rsidRPr="00CD6A7E">
        <w:t>but usually connotes code run at the highest level as in “</w:t>
      </w:r>
      <w:r w:rsidRPr="00CD6A7E">
        <w:rPr>
          <w:rFonts w:ascii="Calibri-Italic" w:hAnsi="Calibri-Italic" w:cs="Calibri-Italic"/>
          <w:i/>
          <w:iCs/>
        </w:rPr>
        <w:t>scripts run modules”</w:t>
      </w:r>
      <w:r w:rsidRPr="00CD6A7E">
        <w:t>.</w:t>
      </w:r>
    </w:p>
    <w:p w14:paraId="1F4FF880" w14:textId="77777777" w:rsidR="004C770C" w:rsidRPr="00CD6A7E" w:rsidRDefault="004C770C" w:rsidP="004C770C">
      <w:r w:rsidRPr="00CD6A7E">
        <w:rPr>
          <w:i/>
          <w:u w:val="single"/>
        </w:rPr>
        <w:t>self</w:t>
      </w:r>
      <w:r w:rsidRPr="00CD6A7E">
        <w:t>:</w:t>
      </w:r>
      <w:r w:rsidRPr="00CD6A7E">
        <w:rPr>
          <w:rFonts w:ascii="Calibri-Italic" w:hAnsi="Calibri-Italic" w:cs="Calibri-Italic"/>
          <w:i/>
          <w:iCs/>
        </w:rPr>
        <w:t xml:space="preserve"> </w:t>
      </w:r>
      <w:r w:rsidRPr="00CD6A7E">
        <w:t>By convention, the name given to a class’ instance variable.</w:t>
      </w:r>
    </w:p>
    <w:p w14:paraId="59FCFA59" w14:textId="77777777" w:rsidR="004C770C" w:rsidRPr="00CD6A7E" w:rsidRDefault="004C770C" w:rsidP="004C770C">
      <w:r w:rsidRPr="00CD6A7E">
        <w:rPr>
          <w:i/>
          <w:u w:val="single"/>
        </w:rPr>
        <w:t>sequence</w:t>
      </w:r>
      <w:r w:rsidRPr="00CD6A7E">
        <w:t>:</w:t>
      </w:r>
      <w:r w:rsidRPr="00CD6A7E">
        <w:rPr>
          <w:rFonts w:ascii="Calibri-Italic" w:hAnsi="Calibri-Italic" w:cs="Calibri-Italic"/>
          <w:i/>
          <w:iCs/>
        </w:rPr>
        <w:t xml:space="preserve"> </w:t>
      </w:r>
      <w:r w:rsidRPr="00CD6A7E">
        <w:t>An ordered container of items that can be indexed or sliced using positive numbers. Python provides three built‐in sequences: strings, tuples, and lists. New sequences can also be defined in libraries, extension modules, or within classes.</w:t>
      </w:r>
    </w:p>
    <w:p w14:paraId="591D1CD8" w14:textId="77777777" w:rsidR="004C770C" w:rsidRPr="00CD6A7E" w:rsidRDefault="004C770C" w:rsidP="004C770C">
      <w:r w:rsidRPr="00CD6A7E">
        <w:rPr>
          <w:i/>
          <w:u w:val="single"/>
        </w:rPr>
        <w:t>set</w:t>
      </w:r>
      <w:r w:rsidRPr="00CD6A7E">
        <w:t>: An unordered sequence of zero or more items which do not need to be of the same type. Sets can be frozen (immutable) or unfrozen (mutable).</w:t>
      </w:r>
    </w:p>
    <w:p w14:paraId="4CE8759E" w14:textId="68134EF7" w:rsidR="004C770C" w:rsidRPr="00CD6A7E" w:rsidRDefault="004C770C" w:rsidP="004C770C">
      <w:pPr>
        <w:rPr>
          <w:rFonts w:ascii="Calibri-Italic" w:hAnsi="Calibri-Italic" w:cs="Calibri-Italic"/>
          <w:i/>
          <w:iCs/>
        </w:rPr>
      </w:pPr>
      <w:r w:rsidRPr="00CD6A7E">
        <w:rPr>
          <w:i/>
          <w:u w:val="single"/>
        </w:rPr>
        <w:t>short‐circuiting operators</w:t>
      </w:r>
      <w:r w:rsidRPr="00CD6A7E">
        <w:t>:</w:t>
      </w:r>
      <w:r w:rsidRPr="00CD6A7E">
        <w:rPr>
          <w:rFonts w:ascii="Calibri-Italic" w:hAnsi="Calibri-Italic" w:cs="Calibri-Italic"/>
          <w:i/>
          <w:iCs/>
        </w:rPr>
        <w:t xml:space="preserve"> </w:t>
      </w:r>
      <w:r w:rsidRPr="00CD6A7E">
        <w:t xml:space="preserve">Operators </w:t>
      </w:r>
      <w:r w:rsidRPr="00CD6A7E">
        <w:rPr>
          <w:rFonts w:ascii="Courier New" w:hAnsi="Courier New" w:cs="Courier New"/>
        </w:rPr>
        <w:t xml:space="preserve">and </w:t>
      </w:r>
      <w:r w:rsidRPr="00CD6A7E">
        <w:t xml:space="preserve">and </w:t>
      </w:r>
      <w:r w:rsidRPr="00CD6A7E">
        <w:rPr>
          <w:rFonts w:ascii="Courier New" w:hAnsi="Courier New" w:cs="Courier New"/>
        </w:rPr>
        <w:t xml:space="preserve">or </w:t>
      </w:r>
      <w:r w:rsidRPr="00CD6A7E">
        <w:t>can short‐circuit the evaluation of their operand if the left</w:t>
      </w:r>
      <w:r w:rsidRPr="00CD6A7E">
        <w:rPr>
          <w:rFonts w:ascii="Calibri-Italic" w:hAnsi="Calibri-Italic" w:cs="Calibri-Italic"/>
          <w:i/>
          <w:iCs/>
        </w:rPr>
        <w:t xml:space="preserve"> </w:t>
      </w:r>
      <w:r w:rsidRPr="00CD6A7E">
        <w:t xml:space="preserve">side evaluates to true (in the case of the </w:t>
      </w:r>
      <w:r w:rsidRPr="00CD6A7E">
        <w:rPr>
          <w:rFonts w:ascii="Courier New" w:hAnsi="Courier New" w:cs="Courier New"/>
        </w:rPr>
        <w:t>or</w:t>
      </w:r>
      <w:r w:rsidRPr="00CD6A7E">
        <w:t xml:space="preserve">) or false (in the case of </w:t>
      </w:r>
      <w:r w:rsidRPr="00CD6A7E">
        <w:rPr>
          <w:rFonts w:ascii="Courier New" w:hAnsi="Courier New" w:cs="Courier New"/>
        </w:rPr>
        <w:t>and</w:t>
      </w:r>
      <w:r w:rsidRPr="00CD6A7E">
        <w:t>). For</w:t>
      </w:r>
      <w:r w:rsidRPr="00CD6A7E">
        <w:rPr>
          <w:rFonts w:ascii="Calibri-Italic" w:hAnsi="Calibri-Italic" w:cs="Calibri-Italic"/>
          <w:i/>
          <w:iCs/>
        </w:rPr>
        <w:t xml:space="preserve"> </w:t>
      </w:r>
      <w:r w:rsidRPr="00CD6A7E">
        <w:t xml:space="preserve">example, in the expression </w:t>
      </w:r>
      <w:r w:rsidR="00E3248D">
        <w:br/>
      </w:r>
      <w:r w:rsidR="00E3248D">
        <w:rPr>
          <w:rFonts w:ascii="Courier New" w:hAnsi="Courier New" w:cs="Courier New"/>
        </w:rPr>
        <w:t xml:space="preserve">     </w:t>
      </w:r>
      <w:r w:rsidRPr="00CD6A7E">
        <w:rPr>
          <w:rFonts w:ascii="Courier New" w:hAnsi="Courier New" w:cs="Courier New"/>
        </w:rPr>
        <w:t>a or b</w:t>
      </w:r>
      <w:r w:rsidRPr="00CD6A7E">
        <w:t xml:space="preserve">, </w:t>
      </w:r>
      <w:r w:rsidR="00E3248D">
        <w:br/>
      </w:r>
      <w:commentRangeEnd w:id="56"/>
      <w:r w:rsidR="00F359AE">
        <w:rPr>
          <w:rStyle w:val="CommentReference"/>
        </w:rPr>
        <w:lastRenderedPageBreak/>
        <w:commentReference w:id="56"/>
      </w:r>
      <w:r w:rsidRPr="00CD6A7E">
        <w:t xml:space="preserve">there is no need to evaluate </w:t>
      </w:r>
      <w:r w:rsidRPr="00CD6A7E">
        <w:rPr>
          <w:rFonts w:ascii="Courier New" w:hAnsi="Courier New" w:cs="Courier New"/>
        </w:rPr>
        <w:t xml:space="preserve">b </w:t>
      </w:r>
      <w:r w:rsidRPr="00CD6A7E">
        <w:t xml:space="preserve">if </w:t>
      </w:r>
      <w:r w:rsidRPr="00CD6A7E">
        <w:rPr>
          <w:rFonts w:ascii="Courier New" w:hAnsi="Courier New" w:cs="Courier New"/>
        </w:rPr>
        <w:t xml:space="preserve">a </w:t>
      </w:r>
      <w:r w:rsidRPr="00CD6A7E">
        <w:t xml:space="preserve">is </w:t>
      </w:r>
      <w:r w:rsidRPr="00CD6A7E">
        <w:rPr>
          <w:rFonts w:ascii="Courier New" w:hAnsi="Courier New" w:cs="Courier New"/>
        </w:rPr>
        <w:t>True</w:t>
      </w:r>
      <w:r w:rsidRPr="00CD6A7E">
        <w:t>,</w:t>
      </w:r>
      <w:r w:rsidRPr="00CD6A7E">
        <w:rPr>
          <w:rFonts w:ascii="Calibri-Italic" w:hAnsi="Calibri-Italic" w:cs="Calibri-Italic"/>
          <w:i/>
          <w:iCs/>
        </w:rPr>
        <w:t xml:space="preserve"> </w:t>
      </w:r>
      <w:r w:rsidRPr="00CD6A7E">
        <w:t xml:space="preserve">likewise in the expression </w:t>
      </w:r>
      <w:r w:rsidR="00E3248D">
        <w:br/>
      </w:r>
      <w:r w:rsidR="00E3248D">
        <w:rPr>
          <w:rFonts w:ascii="Courier New" w:hAnsi="Courier New" w:cs="Courier New"/>
        </w:rPr>
        <w:t xml:space="preserve">     </w:t>
      </w:r>
      <w:r w:rsidRPr="00CD6A7E">
        <w:rPr>
          <w:rFonts w:ascii="Courier New" w:hAnsi="Courier New" w:cs="Courier New"/>
        </w:rPr>
        <w:t>a and b</w:t>
      </w:r>
      <w:r w:rsidRPr="00CD6A7E">
        <w:t xml:space="preserve">, </w:t>
      </w:r>
      <w:r w:rsidR="00E3248D">
        <w:br/>
      </w:r>
      <w:r w:rsidRPr="00CD6A7E">
        <w:t xml:space="preserve">there is no need to evaluate </w:t>
      </w:r>
      <w:r w:rsidRPr="00CD6A7E">
        <w:rPr>
          <w:rFonts w:ascii="Courier New" w:hAnsi="Courier New" w:cs="Courier New"/>
        </w:rPr>
        <w:t xml:space="preserve">b </w:t>
      </w:r>
      <w:r w:rsidRPr="00CD6A7E">
        <w:t xml:space="preserve">if </w:t>
      </w:r>
      <w:r w:rsidRPr="00CD6A7E">
        <w:rPr>
          <w:rFonts w:ascii="Courier New" w:hAnsi="Courier New" w:cs="Courier New"/>
        </w:rPr>
        <w:t xml:space="preserve">a </w:t>
      </w:r>
      <w:r w:rsidRPr="00CD6A7E">
        <w:t xml:space="preserve">is </w:t>
      </w:r>
      <w:r w:rsidRPr="00CD6A7E">
        <w:rPr>
          <w:rFonts w:ascii="Courier New" w:hAnsi="Courier New" w:cs="Courier New"/>
        </w:rPr>
        <w:t>False</w:t>
      </w:r>
      <w:r w:rsidRPr="00CD6A7E">
        <w:t>.</w:t>
      </w:r>
    </w:p>
    <w:p w14:paraId="0CF4FE80" w14:textId="77777777" w:rsidR="004C770C" w:rsidRPr="00CD6A7E" w:rsidRDefault="004C770C" w:rsidP="004C770C">
      <w:r w:rsidRPr="00CD6A7E">
        <w:rPr>
          <w:i/>
          <w:u w:val="single"/>
        </w:rPr>
        <w:t>statement</w:t>
      </w:r>
      <w:r w:rsidRPr="00CD6A7E">
        <w:t>:</w:t>
      </w:r>
      <w:r w:rsidRPr="00CD6A7E">
        <w:rPr>
          <w:rFonts w:ascii="Calibri-Italic" w:hAnsi="Calibri-Italic" w:cs="Calibri-Italic"/>
          <w:i/>
          <w:iCs/>
        </w:rPr>
        <w:t xml:space="preserve"> </w:t>
      </w:r>
      <w:r w:rsidRPr="00CD6A7E">
        <w:t>An expression that generally occupies one line. Multiple statements can occupy the same line if separated by a semicolon (</w:t>
      </w:r>
      <w:r w:rsidRPr="00CD6A7E">
        <w:rPr>
          <w:rFonts w:ascii="Courier New" w:hAnsi="Courier New" w:cs="Courier New"/>
        </w:rPr>
        <w:t>;</w:t>
      </w:r>
      <w:r w:rsidRPr="00CD6A7E">
        <w:t>) but this is very unconventional in Python where each line typically contains one statement.</w:t>
      </w:r>
    </w:p>
    <w:p w14:paraId="2DD42EA5" w14:textId="77777777" w:rsidR="004C770C" w:rsidRPr="00CD6A7E" w:rsidRDefault="004C770C" w:rsidP="004C770C">
      <w:r w:rsidRPr="00CD6A7E">
        <w:rPr>
          <w:i/>
          <w:u w:val="single"/>
        </w:rPr>
        <w:t>string</w:t>
      </w:r>
      <w:r w:rsidRPr="00CD6A7E">
        <w:t>:</w:t>
      </w:r>
      <w:r w:rsidRPr="00CD6A7E">
        <w:rPr>
          <w:rFonts w:ascii="Calibri-Italic" w:hAnsi="Calibri-Italic" w:cs="Calibri-Italic"/>
          <w:i/>
          <w:iCs/>
        </w:rPr>
        <w:t xml:space="preserve"> </w:t>
      </w:r>
      <w:r w:rsidRPr="00CD6A7E">
        <w:t>A built‐in sequence object consisting of one or more characters. Unlike many other languages, Python strings cannot be modified (</w:t>
      </w:r>
      <w:r w:rsidR="00C172B8">
        <w:t>that is</w:t>
      </w:r>
      <w:r w:rsidRPr="00CD6A7E">
        <w:t>, they are "immutable") and they do not have a termination character.</w:t>
      </w:r>
    </w:p>
    <w:p w14:paraId="400E47FC" w14:textId="77777777" w:rsidR="004C770C" w:rsidRPr="00CD6A7E" w:rsidRDefault="004C770C" w:rsidP="004C770C">
      <w:r w:rsidRPr="00CD6A7E">
        <w:rPr>
          <w:i/>
          <w:u w:val="single"/>
        </w:rPr>
        <w:t>tuple</w:t>
      </w:r>
      <w:r w:rsidRPr="00CD6A7E">
        <w:t>:</w:t>
      </w:r>
      <w:r w:rsidRPr="00CD6A7E">
        <w:rPr>
          <w:rFonts w:ascii="Calibri-Italic" w:hAnsi="Calibri-Italic" w:cs="Calibri-Italic"/>
          <w:i/>
          <w:iCs/>
        </w:rPr>
        <w:t xml:space="preserve"> </w:t>
      </w:r>
      <w:r w:rsidRPr="00CD6A7E">
        <w:t>A sequence of zero or more items (</w:t>
      </w:r>
      <w:r w:rsidR="00C172B8">
        <w:t>for example</w:t>
      </w:r>
      <w:r w:rsidRPr="00CD6A7E">
        <w:t xml:space="preserve">, </w:t>
      </w:r>
      <w:r w:rsidRPr="00CD6A7E">
        <w:rPr>
          <w:rFonts w:ascii="Courier New" w:hAnsi="Courier New" w:cs="Courier New"/>
        </w:rPr>
        <w:t xml:space="preserve">(1,2,3) </w:t>
      </w:r>
      <w:r w:rsidRPr="00CD6A7E">
        <w:t xml:space="preserve">or </w:t>
      </w:r>
      <w:r w:rsidRPr="00CD6A7E">
        <w:rPr>
          <w:rFonts w:ascii="Courier New" w:hAnsi="Courier New" w:cs="Courier New"/>
        </w:rPr>
        <w:t>("A", "B", "C"))</w:t>
      </w:r>
      <w:r w:rsidRPr="00CD6A7E">
        <w:t>. Tuples are immutable and may contain different object types (</w:t>
      </w:r>
      <w:r w:rsidR="00C172B8">
        <w:t>for example</w:t>
      </w:r>
      <w:r w:rsidRPr="00CD6A7E">
        <w:t xml:space="preserve">, </w:t>
      </w:r>
      <w:r w:rsidRPr="00CD6A7E">
        <w:rPr>
          <w:rFonts w:ascii="Courier New" w:hAnsi="Courier New" w:cs="Courier New"/>
        </w:rPr>
        <w:t>(1, "a",</w:t>
      </w:r>
      <w:r w:rsidRPr="00CD6A7E">
        <w:t xml:space="preserve"> </w:t>
      </w:r>
      <w:r w:rsidRPr="00CD6A7E">
        <w:rPr>
          <w:rFonts w:ascii="Courier New" w:hAnsi="Courier New" w:cs="Courier New"/>
        </w:rPr>
        <w:t>5.678))</w:t>
      </w:r>
      <w:r w:rsidRPr="00CD6A7E">
        <w:t>.</w:t>
      </w:r>
    </w:p>
    <w:p w14:paraId="7EEC526E" w14:textId="180384F0" w:rsidR="004C770C" w:rsidRPr="00CD6A7E" w:rsidRDefault="004C770C" w:rsidP="004C770C">
      <w:r w:rsidRPr="00CD6A7E">
        <w:rPr>
          <w:i/>
          <w:u w:val="single"/>
        </w:rPr>
        <w:t>variable</w:t>
      </w:r>
      <w:r w:rsidRPr="00CD6A7E">
        <w:t>:</w:t>
      </w:r>
      <w:r w:rsidRPr="00CD6A7E">
        <w:rPr>
          <w:rFonts w:ascii="Calibri-Italic" w:hAnsi="Calibri-Italic" w:cs="Calibri-Italic"/>
          <w:i/>
          <w:iCs/>
        </w:rPr>
        <w:t xml:space="preserve"> </w:t>
      </w:r>
      <w:r w:rsidRPr="00CD6A7E">
        <w:t>Python variables (</w:t>
      </w:r>
      <w:r w:rsidR="00C172B8">
        <w:t>that is</w:t>
      </w:r>
      <w:r w:rsidRPr="00CD6A7E">
        <w:t xml:space="preserve">, names) are not like variables in most other languages ‐ they are never declared they are dynamically referenced to objects, </w:t>
      </w:r>
      <w:del w:id="59" w:author="Sean McDonagh" w:date="2019-05-29T12:47:00Z">
        <w:r w:rsidRPr="00CD6A7E" w:rsidDel="004A72B5">
          <w:delText xml:space="preserve">they have no type, </w:delText>
        </w:r>
      </w:del>
      <w:r w:rsidRPr="00CD6A7E">
        <w:t>and they may be bound to objects of different types at different times. Variables are bound explicitly (</w:t>
      </w:r>
      <w:r w:rsidR="00C172B8">
        <w:t>for example</w:t>
      </w:r>
      <w:r w:rsidRPr="00CD6A7E">
        <w:t xml:space="preserve">, </w:t>
      </w:r>
      <w:r w:rsidRPr="00CD6A7E">
        <w:rPr>
          <w:rFonts w:ascii="Courier New" w:hAnsi="Courier New" w:cs="Courier New"/>
        </w:rPr>
        <w:t xml:space="preserve">a = 1 </w:t>
      </w:r>
      <w:r w:rsidRPr="00CD6A7E">
        <w:t xml:space="preserve">binds </w:t>
      </w:r>
      <w:r w:rsidRPr="00CD6A7E">
        <w:rPr>
          <w:rFonts w:ascii="Courier New" w:hAnsi="Courier New" w:cs="Courier New"/>
        </w:rPr>
        <w:t xml:space="preserve">a </w:t>
      </w:r>
      <w:r w:rsidRPr="00CD6A7E">
        <w:t xml:space="preserve">to the integer </w:t>
      </w:r>
      <w:r w:rsidRPr="00CD6A7E">
        <w:rPr>
          <w:rFonts w:ascii="Courier New" w:hAnsi="Courier New" w:cs="Courier New"/>
        </w:rPr>
        <w:t>1</w:t>
      </w:r>
      <w:r w:rsidRPr="00CD6A7E">
        <w:t>) and unbound implicitly (</w:t>
      </w:r>
      <w:r w:rsidR="00C172B8">
        <w:t>for example</w:t>
      </w:r>
      <w:r w:rsidRPr="00CD6A7E">
        <w:t xml:space="preserve">, </w:t>
      </w:r>
      <w:r w:rsidRPr="00CD6A7E">
        <w:rPr>
          <w:rFonts w:ascii="Courier New" w:hAnsi="Courier New" w:cs="Courier New"/>
        </w:rPr>
        <w:t>a=1; a=2)</w:t>
      </w:r>
      <w:r w:rsidRPr="00CD6A7E">
        <w:t xml:space="preserve">. In the last example, </w:t>
      </w:r>
      <w:r w:rsidRPr="00CD6A7E">
        <w:rPr>
          <w:rFonts w:ascii="Courier New" w:hAnsi="Courier New" w:cs="Courier New"/>
        </w:rPr>
        <w:t xml:space="preserve">a </w:t>
      </w:r>
      <w:r w:rsidRPr="00CD6A7E">
        <w:t xml:space="preserve">is bound to the object (value) </w:t>
      </w:r>
      <w:r w:rsidRPr="00CD6A7E">
        <w:rPr>
          <w:rFonts w:ascii="Courier New" w:hAnsi="Courier New" w:cs="Courier New"/>
        </w:rPr>
        <w:t xml:space="preserve">1 </w:t>
      </w:r>
      <w:r w:rsidRPr="00CD6A7E">
        <w:t xml:space="preserve">then implicitly unbound to that object when bound to </w:t>
      </w:r>
      <w:r w:rsidRPr="00CD6A7E">
        <w:rPr>
          <w:rFonts w:ascii="Courier New" w:hAnsi="Courier New" w:cs="Courier New"/>
        </w:rPr>
        <w:t xml:space="preserve">2 </w:t>
      </w:r>
      <w:r w:rsidRPr="00CD6A7E">
        <w:t xml:space="preserve">‐ a process known as rebinding. Variables can also be unbound explicitly using the </w:t>
      </w:r>
      <w:r w:rsidRPr="00CD6A7E">
        <w:rPr>
          <w:rFonts w:ascii="Courier New" w:hAnsi="Courier New" w:cs="Courier New"/>
        </w:rPr>
        <w:t>del</w:t>
      </w:r>
      <w:r w:rsidRPr="00CD6A7E">
        <w:t xml:space="preserve"> statement (</w:t>
      </w:r>
      <w:r w:rsidR="00C172B8">
        <w:t>for example</w:t>
      </w:r>
      <w:r w:rsidRPr="00CD6A7E">
        <w:t xml:space="preserve">, </w:t>
      </w:r>
      <w:r w:rsidRPr="00CD6A7E">
        <w:rPr>
          <w:rFonts w:ascii="Courier New" w:hAnsi="Courier New" w:cs="Courier New"/>
        </w:rPr>
        <w:t>del a, b, c</w:t>
      </w:r>
      <w:r w:rsidRPr="00CD6A7E">
        <w:t>).</w:t>
      </w:r>
    </w:p>
    <w:p w14:paraId="4B233587" w14:textId="67449C6B" w:rsidR="004C770C" w:rsidRPr="00CD6A7E" w:rsidRDefault="00C02C0F" w:rsidP="009866F9">
      <w:pPr>
        <w:pStyle w:val="Heading1"/>
      </w:pPr>
      <w:bookmarkStart w:id="60" w:name="_Ref336413302"/>
      <w:bookmarkStart w:id="61" w:name="_Ref336413340"/>
      <w:bookmarkStart w:id="62" w:name="_Ref336413373"/>
      <w:bookmarkStart w:id="63" w:name="_Ref336413480"/>
      <w:bookmarkStart w:id="64" w:name="_Ref336413504"/>
      <w:bookmarkStart w:id="65" w:name="_Ref336413544"/>
      <w:bookmarkStart w:id="66" w:name="_Ref336413835"/>
      <w:bookmarkStart w:id="67" w:name="_Ref336413845"/>
      <w:bookmarkStart w:id="68" w:name="_Ref336414000"/>
      <w:bookmarkStart w:id="69" w:name="_Ref336414024"/>
      <w:bookmarkStart w:id="70" w:name="_Ref336414050"/>
      <w:bookmarkStart w:id="71" w:name="_Ref336414084"/>
      <w:bookmarkStart w:id="72" w:name="_Ref336422881"/>
      <w:bookmarkStart w:id="73" w:name="_Toc358896485"/>
      <w:bookmarkStart w:id="74" w:name="_Toc310518156"/>
      <w:bookmarkStart w:id="75" w:name="_Toc7089367"/>
      <w:r>
        <w:t>4. Language concepts</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20C967B8" w14:textId="2AF51013" w:rsidR="004C770C" w:rsidRPr="00CD6A7E" w:rsidRDefault="004C770C" w:rsidP="004C770C">
      <w:r w:rsidRPr="00CD6A7E">
        <w:t xml:space="preserve">The key concepts discussed in this section are not entirely unique to </w:t>
      </w:r>
      <w:r w:rsidR="004A72B5" w:rsidRPr="00CD6A7E">
        <w:t>Python,</w:t>
      </w:r>
      <w:r w:rsidRPr="00CD6A7E">
        <w:t xml:space="preserve"> but they are implemented in Python in ways that are not intuitive to new and experienced programmers alike.</w:t>
      </w:r>
    </w:p>
    <w:p w14:paraId="699CB1FE" w14:textId="714035D1" w:rsidR="004C770C" w:rsidRPr="00CD6A7E" w:rsidRDefault="004C770C" w:rsidP="004C770C">
      <w:r w:rsidRPr="00CD6A7E">
        <w:rPr>
          <w:b/>
        </w:rPr>
        <w:t xml:space="preserve">Dynamic Typing </w:t>
      </w:r>
      <w:r w:rsidR="00DA7483">
        <w:br/>
      </w:r>
      <w:r w:rsidRPr="00CD6A7E">
        <w:t>A frequent source of confusion is Python’s dynamic typing and its effect on variable assignments (</w:t>
      </w:r>
      <w:r w:rsidRPr="00CD6A7E">
        <w:rPr>
          <w:i/>
        </w:rPr>
        <w:t>name</w:t>
      </w:r>
      <w:r w:rsidRPr="00CD6A7E">
        <w:t xml:space="preserve"> is synonymous with </w:t>
      </w:r>
      <w:r w:rsidRPr="00CD6A7E">
        <w:rPr>
          <w:i/>
        </w:rPr>
        <w:t>variable</w:t>
      </w:r>
      <w:r w:rsidRPr="00CD6A7E">
        <w:t xml:space="preserve"> in this annex). In Python there are no static declarations of variables - they are created, rebound, and deleted dynamically. Further, variables are not the objects that they point to - they are just references to objects which can be, and frequently are, bound to other objects at any time:</w:t>
      </w:r>
    </w:p>
    <w:p w14:paraId="3B65474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1 # a is bound to an integer object whose value is 1</w:t>
      </w:r>
    </w:p>
    <w:p w14:paraId="376D094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a = </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abc</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 xml:space="preserve"> # a is now bound to a string object</w:t>
      </w:r>
    </w:p>
    <w:p w14:paraId="6D099406" w14:textId="4CAA063B" w:rsidR="004C770C" w:rsidRPr="00CD6A7E" w:rsidRDefault="004C770C" w:rsidP="004C770C">
      <w:r w:rsidRPr="00CD6A7E">
        <w:t xml:space="preserve">Variables have no type – they reference objects which have types thus the statement </w:t>
      </w:r>
      <w:r w:rsidRPr="00CD6A7E">
        <w:rPr>
          <w:rFonts w:ascii="Courier New" w:hAnsi="Courier New" w:cs="Courier New"/>
          <w:kern w:val="28"/>
          <w:lang w:val="en-GB"/>
        </w:rPr>
        <w:t>a = 1</w:t>
      </w:r>
      <w:r w:rsidRPr="00CD6A7E">
        <w:t xml:space="preserve"> creates a new variable called </w:t>
      </w:r>
      <w:r w:rsidRPr="00CD6A7E">
        <w:rPr>
          <w:rFonts w:ascii="Courier New" w:hAnsi="Courier New" w:cs="Courier New"/>
          <w:kern w:val="28"/>
          <w:lang w:val="en-GB"/>
        </w:rPr>
        <w:t>a</w:t>
      </w:r>
      <w:r w:rsidRPr="00CD6A7E">
        <w:t xml:space="preserve"> that references a new object whose value is </w:t>
      </w:r>
      <w:r w:rsidRPr="00CD6A7E">
        <w:rPr>
          <w:rFonts w:ascii="Courier New" w:hAnsi="Courier New" w:cs="Courier New"/>
          <w:kern w:val="28"/>
          <w:lang w:val="en-GB"/>
        </w:rPr>
        <w:t>1</w:t>
      </w:r>
      <w:r w:rsidRPr="00CD6A7E">
        <w:t xml:space="preserve"> and type is integer. That variable can be deleted with a </w:t>
      </w:r>
      <w:r w:rsidRPr="00CD6A7E">
        <w:rPr>
          <w:rFonts w:ascii="Courier New" w:hAnsi="Courier New" w:cs="Courier New"/>
          <w:kern w:val="28"/>
          <w:lang w:val="en-GB"/>
        </w:rPr>
        <w:t>del</w:t>
      </w:r>
      <w:r w:rsidRPr="00CD6A7E">
        <w:t xml:space="preserve"> statement or bound to another object any time as shown above. Refer to</w:t>
      </w:r>
      <w:r w:rsidR="00174903">
        <w:t xml:space="preserve"> subclause</w:t>
      </w:r>
      <w:r w:rsidR="00561A3D">
        <w:t xml:space="preserve"> </w:t>
      </w:r>
      <w:r w:rsidR="001067F4">
        <w:fldChar w:fldCharType="begin"/>
      </w:r>
      <w:r w:rsidR="001067F4">
        <w:instrText xml:space="preserve"> REF _Ref420411525 \h </w:instrText>
      </w:r>
      <w:r w:rsidR="001067F4">
        <w:fldChar w:fldCharType="separate"/>
      </w:r>
      <w:r w:rsidR="00DE5F8F">
        <w:rPr>
          <w:lang w:bidi="en-US"/>
        </w:rPr>
        <w:t xml:space="preserve">6.2 </w:t>
      </w:r>
      <w:r w:rsidR="00DE5F8F" w:rsidRPr="00CD6A7E">
        <w:rPr>
          <w:lang w:bidi="en-US"/>
        </w:rPr>
        <w:t>Type System [IHN]</w:t>
      </w:r>
      <w:r w:rsidR="001067F4">
        <w:fldChar w:fldCharType="end"/>
      </w:r>
      <w:r w:rsidRPr="00CD6A7E">
        <w:t xml:space="preserve"> for more on this subject. For the purpose of brevity this annex often treats the term variable (or name) as being the object which is technically incorrect but simpler. </w:t>
      </w:r>
      <w:r w:rsidR="00C70F2E">
        <w:t>For example</w:t>
      </w:r>
      <w:r w:rsidRPr="00CD6A7E">
        <w:t xml:space="preserve">, in the statement </w:t>
      </w:r>
      <w:r w:rsidRPr="00CD6A7E">
        <w:rPr>
          <w:rFonts w:ascii="Courier New" w:hAnsi="Courier New" w:cs="Courier New"/>
          <w:kern w:val="28"/>
          <w:lang w:val="en-GB"/>
        </w:rPr>
        <w:t xml:space="preserve">a = 1, </w:t>
      </w:r>
      <w:r w:rsidRPr="00CD6A7E">
        <w:t xml:space="preserve">the numeric object </w:t>
      </w:r>
      <w:r w:rsidRPr="00CD6A7E">
        <w:rPr>
          <w:rFonts w:ascii="Courier New" w:hAnsi="Courier New" w:cs="Courier New"/>
          <w:kern w:val="28"/>
          <w:lang w:val="en-GB"/>
        </w:rPr>
        <w:t>a</w:t>
      </w:r>
      <w:r w:rsidRPr="00CD6A7E">
        <w:t xml:space="preserve"> is assigned the value </w:t>
      </w:r>
      <w:r w:rsidRPr="00CD6A7E">
        <w:rPr>
          <w:rFonts w:ascii="Courier New" w:hAnsi="Courier New" w:cs="Courier New"/>
          <w:kern w:val="28"/>
          <w:lang w:val="en-GB"/>
        </w:rPr>
        <w:t>1</w:t>
      </w:r>
      <w:r w:rsidRPr="00CD6A7E">
        <w:t xml:space="preserve">. In reality the name </w:t>
      </w:r>
      <w:r w:rsidRPr="00CD6A7E">
        <w:rPr>
          <w:rFonts w:ascii="Courier New" w:hAnsi="Courier New" w:cs="Courier New"/>
          <w:kern w:val="28"/>
          <w:lang w:val="en-GB"/>
        </w:rPr>
        <w:t>a</w:t>
      </w:r>
      <w:r w:rsidRPr="00CD6A7E">
        <w:t xml:space="preserve"> is assigned to a newly created </w:t>
      </w:r>
      <w:r w:rsidRPr="00CD6A7E">
        <w:rPr>
          <w:i/>
        </w:rPr>
        <w:t>object</w:t>
      </w:r>
      <w:r w:rsidRPr="00CD6A7E">
        <w:t xml:space="preserve"> of type integer which is assigned the value </w:t>
      </w:r>
      <w:r w:rsidRPr="00CD6A7E">
        <w:rPr>
          <w:rFonts w:ascii="Courier New" w:hAnsi="Courier New" w:cs="Courier New"/>
          <w:kern w:val="28"/>
          <w:lang w:val="en-GB"/>
        </w:rPr>
        <w:t>1</w:t>
      </w:r>
      <w:r w:rsidRPr="00CD6A7E">
        <w:t>.</w:t>
      </w:r>
    </w:p>
    <w:p w14:paraId="18F8B014" w14:textId="31BDF2FB" w:rsidR="004C770C" w:rsidRPr="00CD6A7E" w:rsidRDefault="004C770C" w:rsidP="004C770C">
      <w:r w:rsidRPr="00CD6A7E">
        <w:rPr>
          <w:b/>
        </w:rPr>
        <w:t>Mutable and Immutable Objects</w:t>
      </w:r>
      <w:r w:rsidRPr="00CD6A7E">
        <w:t xml:space="preserve"> </w:t>
      </w:r>
      <w:r w:rsidR="00DA7483">
        <w:br/>
      </w:r>
      <w:r w:rsidRPr="00CD6A7E">
        <w:t xml:space="preserve">Note that in the statement: </w:t>
      </w:r>
      <w:r w:rsidRPr="00CD6A7E">
        <w:rPr>
          <w:rFonts w:ascii="Courier New" w:hAnsi="Courier New" w:cs="Courier New"/>
          <w:kern w:val="28"/>
          <w:lang w:val="en-GB"/>
        </w:rPr>
        <w:t xml:space="preserve">a = a + 1, </w:t>
      </w:r>
      <w:r w:rsidRPr="00CD6A7E">
        <w:t>Python</w:t>
      </w:r>
      <w:r w:rsidRPr="00CD6A7E">
        <w:rPr>
          <w:rFonts w:ascii="Courier New" w:hAnsi="Courier New" w:cs="Courier New"/>
          <w:kern w:val="28"/>
          <w:lang w:val="en-GB"/>
        </w:rPr>
        <w:t xml:space="preserve"> </w:t>
      </w:r>
      <w:r w:rsidRPr="00CD6A7E">
        <w:t xml:space="preserve">creates a </w:t>
      </w:r>
      <w:r w:rsidRPr="00CD6A7E">
        <w:rPr>
          <w:i/>
        </w:rPr>
        <w:t>new</w:t>
      </w:r>
      <w:r w:rsidRPr="00CD6A7E">
        <w:t xml:space="preserve"> object whose value is calculated by adding </w:t>
      </w:r>
      <w:r w:rsidRPr="00CD6A7E">
        <w:rPr>
          <w:rFonts w:ascii="Courier New" w:hAnsi="Courier New" w:cs="Courier New"/>
          <w:kern w:val="28"/>
          <w:lang w:val="en-GB"/>
        </w:rPr>
        <w:t>1</w:t>
      </w:r>
      <w:r w:rsidRPr="00CD6A7E">
        <w:t xml:space="preserve"> to the value of the current object referenced by </w:t>
      </w:r>
      <w:r w:rsidRPr="00CD6A7E">
        <w:rPr>
          <w:rFonts w:ascii="Courier New" w:hAnsi="Courier New" w:cs="Courier New"/>
          <w:kern w:val="28"/>
          <w:lang w:val="en-GB"/>
        </w:rPr>
        <w:t>a</w:t>
      </w:r>
      <w:r w:rsidRPr="00CD6A7E">
        <w:t xml:space="preserve">. If, prior to the execution of this statement </w:t>
      </w:r>
      <w:r w:rsidRPr="00CD6A7E">
        <w:rPr>
          <w:rFonts w:ascii="Courier New" w:hAnsi="Courier New" w:cs="Courier New"/>
          <w:kern w:val="28"/>
          <w:lang w:val="en-GB"/>
        </w:rPr>
        <w:t>a</w:t>
      </w:r>
      <w:r w:rsidRPr="00CD6A7E">
        <w:t xml:space="preserve">’s object had </w:t>
      </w:r>
      <w:r w:rsidRPr="00CD6A7E">
        <w:lastRenderedPageBreak/>
        <w:t xml:space="preserve">contained a value of </w:t>
      </w:r>
      <w:r w:rsidRPr="00CD6A7E">
        <w:rPr>
          <w:rFonts w:ascii="Courier New" w:hAnsi="Courier New" w:cs="Courier New"/>
          <w:kern w:val="28"/>
          <w:lang w:val="en-GB"/>
        </w:rPr>
        <w:t>1,</w:t>
      </w:r>
      <w:r w:rsidRPr="00CD6A7E">
        <w:t xml:space="preserve"> then a new integer object with a value of </w:t>
      </w:r>
      <w:r w:rsidRPr="00CD6A7E">
        <w:rPr>
          <w:rFonts w:ascii="Courier New" w:hAnsi="Courier New" w:cs="Courier New"/>
          <w:kern w:val="28"/>
          <w:lang w:val="en-GB"/>
        </w:rPr>
        <w:t>2</w:t>
      </w:r>
      <w:r w:rsidRPr="00CD6A7E">
        <w:t xml:space="preserve"> would be created. The integer object whose value was </w:t>
      </w:r>
      <w:r w:rsidRPr="00CD6A7E">
        <w:rPr>
          <w:rFonts w:ascii="Courier New" w:hAnsi="Courier New" w:cs="Courier New"/>
          <w:kern w:val="28"/>
          <w:lang w:val="en-GB"/>
        </w:rPr>
        <w:t xml:space="preserve">1 </w:t>
      </w:r>
      <w:r w:rsidRPr="00CD6A7E">
        <w:t xml:space="preserve">is now marked for deletion using garbage collection (provided no other variables reference it). Note that the value of </w:t>
      </w:r>
      <w:r w:rsidRPr="00CD6A7E">
        <w:rPr>
          <w:rFonts w:ascii="Courier New" w:hAnsi="Courier New" w:cs="Courier New"/>
          <w:kern w:val="28"/>
          <w:lang w:val="en-GB"/>
        </w:rPr>
        <w:t>a</w:t>
      </w:r>
      <w:r w:rsidRPr="00CD6A7E">
        <w:t xml:space="preserve"> is not updated in place, </w:t>
      </w:r>
      <w:r w:rsidR="00D00088">
        <w:t>that is</w:t>
      </w:r>
      <w:r w:rsidRPr="00CD6A7E">
        <w:t xml:space="preserve">, the object references by </w:t>
      </w:r>
      <w:r w:rsidRPr="00CD6A7E">
        <w:rPr>
          <w:rFonts w:ascii="Courier New" w:hAnsi="Courier New" w:cs="Courier New"/>
          <w:kern w:val="28"/>
          <w:lang w:val="en-GB"/>
        </w:rPr>
        <w:t>a</w:t>
      </w:r>
      <w:r w:rsidRPr="00CD6A7E">
        <w:t xml:space="preserve"> does not simply have </w:t>
      </w:r>
      <w:r w:rsidRPr="00CD6A7E">
        <w:rPr>
          <w:rFonts w:ascii="Courier New" w:hAnsi="Courier New" w:cs="Courier New"/>
          <w:kern w:val="28"/>
          <w:lang w:val="en-GB"/>
        </w:rPr>
        <w:t>1</w:t>
      </w:r>
      <w:r w:rsidRPr="00CD6A7E">
        <w:t xml:space="preserve"> added to it as would be typical in other languages. The reason this does not happen in Python is because integer objects, as well as string, number and tuples, are immutable – they cannot be changed in place. Only lists and dictionaries can be changed in place – they are mutable. In practice this restriction of not being able to change a mutable object in place is mostly transparent but a notable exception is when immutable objects are passed as a parameter to a function or class. See</w:t>
      </w:r>
      <w:r w:rsidR="00174903">
        <w:t xml:space="preserve"> subclause</w:t>
      </w:r>
      <w:r w:rsidRPr="00CD6A7E">
        <w:t xml:space="preserve"> </w:t>
      </w:r>
      <w:r w:rsidR="00035C36" w:rsidRPr="00B35625">
        <w:rPr>
          <w:i/>
          <w:color w:val="0070C0"/>
          <w:u w:val="single"/>
        </w:rPr>
        <w:fldChar w:fldCharType="begin"/>
      </w:r>
      <w:r w:rsidR="00035C36" w:rsidRPr="00B35625">
        <w:rPr>
          <w:i/>
          <w:color w:val="0070C0"/>
          <w:u w:val="single"/>
        </w:rPr>
        <w:instrText xml:space="preserve"> REF _Ref336414908 \h </w:instrText>
      </w:r>
      <w:r w:rsidR="00035C36">
        <w:rPr>
          <w:i/>
          <w:color w:val="0070C0"/>
          <w:u w:val="single"/>
        </w:rPr>
        <w:instrText xml:space="preserve"> \* MERGEFORMAT </w:instrText>
      </w:r>
      <w:r w:rsidR="00035C36" w:rsidRPr="00B35625">
        <w:rPr>
          <w:i/>
          <w:color w:val="0070C0"/>
          <w:u w:val="single"/>
        </w:rPr>
      </w:r>
      <w:r w:rsidR="00035C36" w:rsidRPr="00B35625">
        <w:rPr>
          <w:i/>
          <w:color w:val="0070C0"/>
          <w:u w:val="single"/>
        </w:rPr>
        <w:fldChar w:fldCharType="separate"/>
      </w:r>
      <w:r w:rsidR="00DE5F8F" w:rsidRPr="00DE5F8F">
        <w:rPr>
          <w:i/>
          <w:color w:val="0070C0"/>
          <w:u w:val="single"/>
          <w:lang w:bidi="en-US"/>
          <w:rPrChange w:id="76" w:author="Sean McDonagh" w:date="2019-04-25T12:55:00Z">
            <w:rPr>
              <w:lang w:bidi="en-US"/>
            </w:rPr>
          </w:rPrChange>
        </w:rPr>
        <w:t>6.22 Initialization of Variables [LAV]</w:t>
      </w:r>
      <w:r w:rsidR="00035C36" w:rsidRPr="00B35625">
        <w:rPr>
          <w:i/>
          <w:color w:val="0070C0"/>
          <w:u w:val="single"/>
        </w:rPr>
        <w:fldChar w:fldCharType="end"/>
      </w:r>
      <w:r w:rsidR="00035C36">
        <w:t xml:space="preserve"> </w:t>
      </w:r>
      <w:r w:rsidRPr="00CD6A7E">
        <w:t>for a description of this.</w:t>
      </w:r>
    </w:p>
    <w:p w14:paraId="1787BAA5" w14:textId="77777777" w:rsidR="004C770C" w:rsidRPr="00CD6A7E" w:rsidRDefault="004C770C" w:rsidP="004C770C">
      <w:r w:rsidRPr="00CD6A7E">
        <w:t xml:space="preserve">The underling actions that are performed to enable the </w:t>
      </w:r>
      <w:r w:rsidRPr="00CD6A7E">
        <w:rPr>
          <w:i/>
        </w:rPr>
        <w:t>apparent</w:t>
      </w:r>
      <w:r w:rsidRPr="00CD6A7E">
        <w:t xml:space="preserve"> in-place change </w:t>
      </w:r>
      <w:proofErr w:type="gramStart"/>
      <w:r w:rsidRPr="00CD6A7E">
        <w:t>do</w:t>
      </w:r>
      <w:proofErr w:type="gramEnd"/>
      <w:r w:rsidRPr="00CD6A7E">
        <w:t xml:space="preserve"> not update the immutable object – they create a new object and “point” the variable to new object. This can be proven as below (the </w:t>
      </w:r>
      <w:r w:rsidRPr="00CD6A7E">
        <w:rPr>
          <w:rFonts w:ascii="Courier New" w:hAnsi="Courier New" w:cs="Courier New"/>
          <w:kern w:val="28"/>
          <w:lang w:val="en-GB"/>
        </w:rPr>
        <w:t>id</w:t>
      </w:r>
      <w:r w:rsidRPr="00CD6A7E">
        <w:t xml:space="preserve"> function returns an object’s address):</w:t>
      </w:r>
    </w:p>
    <w:p w14:paraId="4D101B7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'abc'</w:t>
      </w:r>
    </w:p>
    <w:p w14:paraId="7DF98D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print(id(a</w:t>
      </w:r>
      <w:proofErr w:type="gramStart"/>
      <w:r w:rsidRPr="00CD6A7E">
        <w:rPr>
          <w:rFonts w:ascii="Courier New" w:eastAsia="Times New Roman" w:hAnsi="Courier New" w:cs="Courier New"/>
          <w:kern w:val="28"/>
          <w:lang w:val="en-GB"/>
        </w:rPr>
        <w:t>))#</w:t>
      </w:r>
      <w:proofErr w:type="gramEnd"/>
      <w:r w:rsidRPr="00CD6A7E">
        <w:rPr>
          <w:rFonts w:ascii="Courier New" w:eastAsia="Times New Roman" w:hAnsi="Courier New" w:cs="Courier New"/>
          <w:kern w:val="28"/>
          <w:lang w:val="en-GB"/>
        </w:rPr>
        <w:t xml:space="preserve">=&gt; </w:t>
      </w:r>
      <w:r w:rsidRPr="00CD6A7E">
        <w:rPr>
          <w:rFonts w:ascii="Courier New" w:eastAsia="Times New Roman" w:hAnsi="Courier New" w:cs="Courier New"/>
          <w:b/>
          <w:kern w:val="28"/>
          <w:lang w:val="en-GB"/>
        </w:rPr>
        <w:t>30753768</w:t>
      </w:r>
    </w:p>
    <w:p w14:paraId="69A9C9F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'abc' + 'def'</w:t>
      </w:r>
    </w:p>
    <w:p w14:paraId="31B6FC9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print(id(a</w:t>
      </w:r>
      <w:proofErr w:type="gramStart"/>
      <w:r w:rsidRPr="00CD6A7E">
        <w:rPr>
          <w:rFonts w:ascii="Courier New" w:eastAsia="Times New Roman" w:hAnsi="Courier New" w:cs="Courier New"/>
          <w:kern w:val="28"/>
          <w:lang w:val="en-GB"/>
        </w:rPr>
        <w:t>))#</w:t>
      </w:r>
      <w:proofErr w:type="gramEnd"/>
      <w:r w:rsidRPr="00CD6A7E">
        <w:rPr>
          <w:rFonts w:ascii="Courier New" w:eastAsia="Times New Roman" w:hAnsi="Courier New" w:cs="Courier New"/>
          <w:kern w:val="28"/>
          <w:lang w:val="en-GB"/>
        </w:rPr>
        <w:t xml:space="preserve">=&gt; </w:t>
      </w:r>
      <w:r w:rsidRPr="00CD6A7E">
        <w:rPr>
          <w:rFonts w:ascii="Courier New" w:eastAsia="Times New Roman" w:hAnsi="Courier New" w:cs="Courier New"/>
          <w:b/>
          <w:kern w:val="28"/>
          <w:lang w:val="en-GB"/>
        </w:rPr>
        <w:t>52499320</w:t>
      </w:r>
    </w:p>
    <w:p w14:paraId="540565E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print(a)#=&gt; abcdef</w:t>
      </w:r>
    </w:p>
    <w:p w14:paraId="6E2427F6" w14:textId="5F1F5016" w:rsidR="004C770C" w:rsidRPr="00CD6A7E" w:rsidRDefault="004C770C" w:rsidP="004C770C">
      <w:r w:rsidRPr="00CD6A7E">
        <w:t>The updating of objects referenced in the parameters passed to a function or class is governed by whether the object is mutable, in which case it is updated in place, or immutable in which case a local copy of the object is created and updated which has no effect on the passed object. This is described in more detail in</w:t>
      </w:r>
      <w:r w:rsidR="009913F9">
        <w:t xml:space="preserve"> subclause</w:t>
      </w:r>
      <w:r w:rsidRPr="00CD6A7E">
        <w:t xml:space="preserve"> </w:t>
      </w:r>
      <w:r w:rsidR="00035C36" w:rsidRPr="00B35625">
        <w:rPr>
          <w:i/>
          <w:color w:val="0070C0"/>
          <w:u w:val="single"/>
        </w:rPr>
        <w:fldChar w:fldCharType="begin"/>
      </w:r>
      <w:r w:rsidR="00035C36" w:rsidRPr="00B35625">
        <w:rPr>
          <w:i/>
          <w:color w:val="0070C0"/>
          <w:u w:val="single"/>
        </w:rPr>
        <w:instrText xml:space="preserve"> REF _Ref336414969 \h </w:instrText>
      </w:r>
      <w:r w:rsidR="00035C36">
        <w:rPr>
          <w:i/>
          <w:color w:val="0070C0"/>
          <w:u w:val="single"/>
        </w:rPr>
        <w:instrText xml:space="preserve"> \* MERGEFORMAT </w:instrText>
      </w:r>
      <w:r w:rsidR="00035C36" w:rsidRPr="00B35625">
        <w:rPr>
          <w:i/>
          <w:color w:val="0070C0"/>
          <w:u w:val="single"/>
        </w:rPr>
      </w:r>
      <w:r w:rsidR="00035C36" w:rsidRPr="00B35625">
        <w:rPr>
          <w:i/>
          <w:color w:val="0070C0"/>
          <w:u w:val="single"/>
        </w:rPr>
        <w:fldChar w:fldCharType="separate"/>
      </w:r>
      <w:r w:rsidR="00DE5F8F" w:rsidRPr="00DE5F8F">
        <w:rPr>
          <w:i/>
          <w:color w:val="0070C0"/>
          <w:u w:val="single"/>
          <w:lang w:bidi="en-US"/>
          <w:rPrChange w:id="77" w:author="Sean McDonagh" w:date="2019-04-25T12:55:00Z">
            <w:rPr>
              <w:lang w:bidi="en-US"/>
            </w:rPr>
          </w:rPrChange>
        </w:rPr>
        <w:t>6.32 Passing Parameters and Return Values [CSJ]</w:t>
      </w:r>
      <w:r w:rsidR="00035C36" w:rsidRPr="00B35625">
        <w:rPr>
          <w:i/>
          <w:color w:val="0070C0"/>
          <w:u w:val="single"/>
        </w:rPr>
        <w:fldChar w:fldCharType="end"/>
      </w:r>
      <w:r w:rsidR="00026C6C">
        <w:t>.</w:t>
      </w:r>
    </w:p>
    <w:p w14:paraId="7C1DF3A9" w14:textId="4F505214" w:rsidR="006E7DB9" w:rsidRDefault="006E7DB9" w:rsidP="009866F9">
      <w:pPr>
        <w:pStyle w:val="Heading1"/>
      </w:pPr>
      <w:bookmarkStart w:id="78" w:name="_Toc7089368"/>
      <w:bookmarkStart w:id="79" w:name="_Toc310518157"/>
      <w:r>
        <w:t xml:space="preserve">5. General </w:t>
      </w:r>
      <w:r w:rsidR="008065D5">
        <w:t>g</w:t>
      </w:r>
      <w:r>
        <w:t>uidance for Python</w:t>
      </w:r>
      <w:bookmarkEnd w:id="78"/>
    </w:p>
    <w:p w14:paraId="15B7E1A4" w14:textId="4A5A6547" w:rsidR="00371A8F" w:rsidRDefault="00371A8F" w:rsidP="009866F9">
      <w:pPr>
        <w:pStyle w:val="Heading2"/>
      </w:pPr>
      <w:bookmarkStart w:id="80" w:name="_Toc440397623"/>
      <w:bookmarkStart w:id="81" w:name="_Toc7089369"/>
      <w:bookmarkStart w:id="82" w:name="_Toc346883588"/>
      <w:r>
        <w:t>5.1 Top avoidance mechanisms</w:t>
      </w:r>
      <w:bookmarkEnd w:id="80"/>
      <w:bookmarkEnd w:id="81"/>
      <w:r>
        <w:t xml:space="preserve"> </w:t>
      </w:r>
      <w:bookmarkEnd w:id="82"/>
    </w:p>
    <w:p w14:paraId="4A580DDF" w14:textId="5769AD4B" w:rsidR="00371A8F" w:rsidRDefault="00371A8F" w:rsidP="00371A8F">
      <w:pPr>
        <w:rPr>
          <w:snapToGrid w:val="0"/>
          <w:lang w:val="en"/>
        </w:rPr>
      </w:pPr>
      <w:r>
        <w:rPr>
          <w:snapToGrid w:val="0"/>
          <w:lang w:val="en"/>
        </w:rPr>
        <w:t>Each vulnerability listed in clause 6 provides a set of ways that the vulnerability can be avoided or mitigated. Many of the mitigations and avoidance mechanisms are common. This subclause provides the most effective and most common mitigations, together with references to which vulnerabilities they apply. The references are hyperlinked to provide the reader with easy access to those vulnerabilities for rationale and further exploration. The mitigations provided here are in addition to the ones provided in TR 24772-1, clause 5.4</w:t>
      </w:r>
    </w:p>
    <w:p w14:paraId="2F18F952" w14:textId="0C2A02E5" w:rsidR="00371A8F" w:rsidRPr="00F359AE" w:rsidRDefault="00371A8F" w:rsidP="00371A8F">
      <w:pPr>
        <w:spacing w:after="0" w:line="240" w:lineRule="auto"/>
        <w:rPr>
          <w:rFonts w:cstheme="minorHAnsi"/>
          <w:b/>
          <w:bCs/>
          <w:i/>
        </w:rPr>
      </w:pPr>
      <w:r w:rsidRPr="00ED4371">
        <w:rPr>
          <w:snapToGrid w:val="0"/>
          <w:lang w:val="en"/>
        </w:rPr>
        <w:t>The expectation is that users of this document will develop and use a coding standard based on this document that is tailored to their risk environment</w:t>
      </w:r>
      <w:r w:rsidRPr="00ED4371">
        <w:rPr>
          <w:smallCaps/>
          <w:snapToGrid w:val="0"/>
          <w:lang w:val="en"/>
        </w:rPr>
        <w:t>.</w:t>
      </w:r>
    </w:p>
    <w:p w14:paraId="6C217DBA" w14:textId="77777777" w:rsidR="00371A8F" w:rsidRDefault="00371A8F" w:rsidP="00371A8F">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242"/>
        <w:gridCol w:w="2993"/>
      </w:tblGrid>
      <w:tr w:rsidR="00371A8F" w14:paraId="0B831590" w14:textId="77777777" w:rsidTr="00F615BA">
        <w:tc>
          <w:tcPr>
            <w:tcW w:w="965" w:type="dxa"/>
          </w:tcPr>
          <w:p w14:paraId="5BE13896" w14:textId="77777777" w:rsidR="00371A8F" w:rsidRDefault="00371A8F" w:rsidP="001D0137">
            <w:pPr>
              <w:autoSpaceDE w:val="0"/>
              <w:autoSpaceDN w:val="0"/>
              <w:adjustRightInd w:val="0"/>
              <w:rPr>
                <w:rFonts w:cstheme="minorHAnsi"/>
                <w:b/>
                <w:bCs/>
              </w:rPr>
            </w:pPr>
            <w:r>
              <w:rPr>
                <w:rFonts w:cstheme="minorHAnsi"/>
                <w:b/>
                <w:bCs/>
              </w:rPr>
              <w:t>Number</w:t>
            </w:r>
          </w:p>
        </w:tc>
        <w:tc>
          <w:tcPr>
            <w:tcW w:w="6242" w:type="dxa"/>
          </w:tcPr>
          <w:p w14:paraId="6A44C19C" w14:textId="77777777" w:rsidR="00371A8F" w:rsidRDefault="00371A8F" w:rsidP="001D0137">
            <w:pPr>
              <w:autoSpaceDE w:val="0"/>
              <w:autoSpaceDN w:val="0"/>
              <w:adjustRightInd w:val="0"/>
              <w:rPr>
                <w:rFonts w:cstheme="minorHAnsi"/>
                <w:b/>
                <w:bCs/>
              </w:rPr>
            </w:pPr>
            <w:r>
              <w:rPr>
                <w:rFonts w:cstheme="minorHAnsi"/>
                <w:b/>
                <w:bCs/>
              </w:rPr>
              <w:t>Recommended avoidance mechanism</w:t>
            </w:r>
          </w:p>
        </w:tc>
        <w:tc>
          <w:tcPr>
            <w:tcW w:w="2993" w:type="dxa"/>
          </w:tcPr>
          <w:p w14:paraId="6AC465D2" w14:textId="77777777" w:rsidR="00371A8F" w:rsidRDefault="00371A8F" w:rsidP="001D0137">
            <w:pPr>
              <w:autoSpaceDE w:val="0"/>
              <w:autoSpaceDN w:val="0"/>
              <w:adjustRightInd w:val="0"/>
              <w:rPr>
                <w:rFonts w:cstheme="minorHAnsi"/>
                <w:b/>
                <w:bCs/>
              </w:rPr>
            </w:pPr>
            <w:r>
              <w:rPr>
                <w:rFonts w:cstheme="minorHAnsi"/>
                <w:b/>
                <w:bCs/>
              </w:rPr>
              <w:t>References</w:t>
            </w:r>
          </w:p>
        </w:tc>
      </w:tr>
      <w:tr w:rsidR="00371A8F" w14:paraId="38A50F5F" w14:textId="77777777" w:rsidTr="00F615BA">
        <w:tc>
          <w:tcPr>
            <w:tcW w:w="965" w:type="dxa"/>
          </w:tcPr>
          <w:p w14:paraId="3EDEFAEC"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242" w:type="dxa"/>
          </w:tcPr>
          <w:p w14:paraId="0B4CFFC3" w14:textId="5EE4C752" w:rsidR="00371A8F" w:rsidRPr="00447BD1" w:rsidRDefault="00371A8F" w:rsidP="001D0137">
            <w:pPr>
              <w:autoSpaceDE w:val="0"/>
              <w:autoSpaceDN w:val="0"/>
              <w:adjustRightInd w:val="0"/>
              <w:spacing w:after="200" w:line="276" w:lineRule="auto"/>
              <w:rPr>
                <w:rFonts w:cstheme="minorHAnsi"/>
                <w:b/>
                <w:bCs/>
                <w:sz w:val="20"/>
                <w:szCs w:val="20"/>
              </w:rPr>
            </w:pPr>
            <w:r w:rsidRPr="00F359AE">
              <w:rPr>
                <w:color w:val="000000" w:themeColor="text1"/>
              </w:rPr>
              <w:t>Do not use floating-point arithmetic when integers or booleans would suffice</w:t>
            </w:r>
            <w:r w:rsidR="00456D3A" w:rsidRPr="00F359AE">
              <w:rPr>
                <w:color w:val="000000" w:themeColor="text1"/>
                <w:sz w:val="20"/>
                <w:szCs w:val="20"/>
              </w:rPr>
              <w:t xml:space="preserve"> </w:t>
            </w:r>
            <w:r w:rsidR="00456D3A" w:rsidRPr="00F359AE">
              <w:rPr>
                <w:color w:val="000000" w:themeColor="text1"/>
              </w:rPr>
              <w:t>especially for counters associated with program flow, such as loop control variables.</w:t>
            </w:r>
          </w:p>
        </w:tc>
        <w:tc>
          <w:tcPr>
            <w:tcW w:w="2993" w:type="dxa"/>
          </w:tcPr>
          <w:p w14:paraId="564538E8" w14:textId="006C236E" w:rsidR="00371A8F" w:rsidRPr="00447BD1" w:rsidRDefault="00456D3A" w:rsidP="001D0137">
            <w:pPr>
              <w:autoSpaceDE w:val="0"/>
              <w:autoSpaceDN w:val="0"/>
              <w:adjustRightInd w:val="0"/>
              <w:spacing w:after="200" w:line="276" w:lineRule="auto"/>
              <w:rPr>
                <w:sz w:val="20"/>
                <w:szCs w:val="20"/>
                <w:lang w:val="en"/>
              </w:rPr>
            </w:pPr>
            <w:r>
              <w:rPr>
                <w:sz w:val="20"/>
                <w:szCs w:val="20"/>
                <w:lang w:val="en"/>
              </w:rPr>
              <w:t>6.4.2</w:t>
            </w:r>
          </w:p>
        </w:tc>
      </w:tr>
      <w:tr w:rsidR="00371A8F" w14:paraId="6985871E" w14:textId="77777777" w:rsidTr="00F615BA">
        <w:tc>
          <w:tcPr>
            <w:tcW w:w="965" w:type="dxa"/>
          </w:tcPr>
          <w:p w14:paraId="2F4B895A"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242" w:type="dxa"/>
          </w:tcPr>
          <w:p w14:paraId="603901C3" w14:textId="5BD9E323" w:rsidR="00371A8F" w:rsidRDefault="00371A8F" w:rsidP="00F359AE">
            <w:pPr>
              <w:autoSpaceDE w:val="0"/>
              <w:autoSpaceDN w:val="0"/>
              <w:adjustRightInd w:val="0"/>
              <w:spacing w:after="200" w:line="276" w:lineRule="auto"/>
            </w:pPr>
            <w:r>
              <w:t xml:space="preserve">Use of enumeration requires careful attention to readability, performance, and safety. There are many </w:t>
            </w:r>
            <w:proofErr w:type="gramStart"/>
            <w:r>
              <w:t>complex</w:t>
            </w:r>
            <w:proofErr w:type="gramEnd"/>
            <w:r>
              <w:t xml:space="preserve">, but useful ways </w:t>
            </w:r>
            <w:r>
              <w:lastRenderedPageBreak/>
              <w:t xml:space="preserve">to simulate enums in Python [ (Enums for Python (Python recipe))]and many simple ways including the use of sets: </w:t>
            </w:r>
          </w:p>
          <w:p w14:paraId="060573F4" w14:textId="024E8088" w:rsidR="00371A8F" w:rsidRPr="00F615BA" w:rsidRDefault="00456D3A" w:rsidP="00F615BA">
            <w:pPr>
              <w:rPr>
                <w:rFonts w:ascii="Courier New" w:hAnsi="Courier New" w:cs="Courier New"/>
                <w:sz w:val="20"/>
                <w:szCs w:val="20"/>
              </w:rPr>
            </w:pPr>
            <w:r>
              <w:rPr>
                <w:rFonts w:ascii="Courier New" w:hAnsi="Courier New" w:cs="Courier New"/>
                <w:sz w:val="20"/>
                <w:szCs w:val="20"/>
              </w:rPr>
              <w:t xml:space="preserve">         </w:t>
            </w:r>
            <w:r w:rsidR="00371A8F" w:rsidRPr="00F615BA">
              <w:rPr>
                <w:rFonts w:ascii="Courier New" w:hAnsi="Courier New" w:cs="Courier New"/>
                <w:sz w:val="20"/>
                <w:szCs w:val="20"/>
              </w:rPr>
              <w:t>colors = {'red', 'green', 'blue'}</w:t>
            </w:r>
          </w:p>
          <w:p w14:paraId="1A3E1084" w14:textId="06761EB5" w:rsidR="00371A8F" w:rsidRDefault="00456D3A" w:rsidP="00F615BA">
            <w:pPr>
              <w:pStyle w:val="ListParagraph"/>
            </w:pPr>
            <w:r>
              <w:rPr>
                <w:rFonts w:ascii="Courier New" w:hAnsi="Courier New" w:cs="Courier New"/>
                <w:sz w:val="20"/>
                <w:szCs w:val="20"/>
              </w:rPr>
              <w:t xml:space="preserve">   </w:t>
            </w:r>
            <w:r w:rsidR="00371A8F" w:rsidRPr="00F615BA">
              <w:rPr>
                <w:rFonts w:ascii="Courier New" w:hAnsi="Courier New" w:cs="Courier New"/>
                <w:sz w:val="20"/>
                <w:szCs w:val="20"/>
              </w:rPr>
              <w:t>if</w:t>
            </w:r>
            <w:r w:rsidRPr="00F615BA">
              <w:rPr>
                <w:rFonts w:ascii="Courier New" w:hAnsi="Courier New" w:cs="Courier New"/>
                <w:sz w:val="20"/>
                <w:szCs w:val="20"/>
              </w:rPr>
              <w:t xml:space="preserve"> </w:t>
            </w:r>
            <w:r w:rsidR="00F854A5" w:rsidRPr="00F615BA">
              <w:rPr>
                <w:rFonts w:ascii="Courier New" w:hAnsi="Courier New" w:cs="Courier New"/>
                <w:sz w:val="20"/>
                <w:szCs w:val="20"/>
              </w:rPr>
              <w:t>red in</w:t>
            </w:r>
            <w:r w:rsidR="00371A8F" w:rsidRPr="00F615BA">
              <w:rPr>
                <w:rFonts w:ascii="Courier New" w:hAnsi="Courier New" w:cs="Courier New"/>
                <w:sz w:val="20"/>
                <w:szCs w:val="20"/>
              </w:rPr>
              <w:t xml:space="preserve"> colors: </w:t>
            </w:r>
            <w:r w:rsidR="00CE7966" w:rsidRPr="00F615BA">
              <w:rPr>
                <w:rFonts w:ascii="Courier New" w:hAnsi="Courier New" w:cs="Courier New"/>
                <w:sz w:val="20"/>
                <w:szCs w:val="20"/>
              </w:rPr>
              <w:t>print(</w:t>
            </w:r>
            <w:r w:rsidR="00371A8F" w:rsidRPr="00F615BA">
              <w:rPr>
                <w:rFonts w:ascii="Courier New" w:hAnsi="Courier New" w:cs="Courier New"/>
                <w:sz w:val="20"/>
                <w:szCs w:val="20"/>
              </w:rPr>
              <w:t>'valid color')</w:t>
            </w:r>
          </w:p>
          <w:p w14:paraId="7FE1135D" w14:textId="0B9D5448" w:rsidR="00371A8F" w:rsidRPr="00447BD1" w:rsidRDefault="00371A8F" w:rsidP="00F359AE">
            <w:pPr>
              <w:pStyle w:val="ListParagraph"/>
              <w:ind w:left="0"/>
              <w:rPr>
                <w:rFonts w:cstheme="minorHAnsi"/>
                <w:b/>
                <w:bCs/>
                <w:sz w:val="20"/>
                <w:szCs w:val="20"/>
              </w:rPr>
            </w:pPr>
            <w:r>
              <w:t>Be aware that the technique shown above, as with almost all other ways to simulate enums, is not safe since the variable can be bound to another object at any time.</w:t>
            </w:r>
            <w:r w:rsidR="00F854A5">
              <w:t xml:space="preserve"> </w:t>
            </w:r>
            <w:r w:rsidR="003A1B7D">
              <w:t xml:space="preserve">If </w:t>
            </w:r>
            <w:r w:rsidRPr="00F615BA">
              <w:rPr>
                <w:rFonts w:ascii="Courier New" w:hAnsi="Courier New" w:cs="Courier New"/>
                <w:sz w:val="20"/>
                <w:szCs w:val="20"/>
              </w:rPr>
              <w:t>en</w:t>
            </w:r>
            <w:r w:rsidR="00796934">
              <w:rPr>
                <w:rFonts w:ascii="Courier New" w:hAnsi="Courier New" w:cs="Courier New"/>
                <w:sz w:val="20"/>
                <w:szCs w:val="20"/>
              </w:rPr>
              <w:t>um</w:t>
            </w:r>
            <w:r w:rsidRPr="00447BD1">
              <w:rPr>
                <w:rFonts w:cstheme="minorHAnsi"/>
                <w:sz w:val="20"/>
                <w:szCs w:val="20"/>
              </w:rPr>
              <w:t xml:space="preserve"> </w:t>
            </w:r>
            <w:r w:rsidRPr="00F359AE">
              <w:t>functions return error values, check the error return values before processing any other returned data.</w:t>
            </w:r>
          </w:p>
        </w:tc>
        <w:tc>
          <w:tcPr>
            <w:tcW w:w="2993" w:type="dxa"/>
          </w:tcPr>
          <w:p w14:paraId="33233A6F" w14:textId="08D86319" w:rsidR="00371A8F" w:rsidRPr="00447BD1" w:rsidRDefault="00456D3A" w:rsidP="001D0137">
            <w:pPr>
              <w:autoSpaceDE w:val="0"/>
              <w:autoSpaceDN w:val="0"/>
              <w:adjustRightInd w:val="0"/>
              <w:spacing w:after="200" w:line="276" w:lineRule="auto"/>
              <w:rPr>
                <w:sz w:val="20"/>
                <w:szCs w:val="20"/>
                <w:lang w:val="en"/>
              </w:rPr>
            </w:pPr>
            <w:r>
              <w:rPr>
                <w:sz w:val="20"/>
                <w:szCs w:val="20"/>
                <w:lang w:val="en"/>
              </w:rPr>
              <w:lastRenderedPageBreak/>
              <w:t>6.5.2</w:t>
            </w:r>
          </w:p>
        </w:tc>
      </w:tr>
      <w:tr w:rsidR="00371A8F" w14:paraId="7474A95B" w14:textId="77777777" w:rsidTr="00F615BA">
        <w:tc>
          <w:tcPr>
            <w:tcW w:w="965" w:type="dxa"/>
          </w:tcPr>
          <w:p w14:paraId="429D7F16"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242" w:type="dxa"/>
          </w:tcPr>
          <w:p w14:paraId="2F214C21" w14:textId="7CC66E49" w:rsidR="00371A8F" w:rsidRPr="00F615BA" w:rsidRDefault="00371A8F" w:rsidP="00E94999">
            <w:r w:rsidRPr="004B70B8">
              <w:t>Ensure that when examining cod</w:t>
            </w:r>
            <w:r w:rsidR="00F615BA">
              <w:t>e,</w:t>
            </w:r>
            <w:r w:rsidRPr="004B70B8">
              <w:t xml:space="preserve"> that a variable can be bound (or rebound) to another object (of same</w:t>
            </w:r>
            <w:r>
              <w:t xml:space="preserve"> or different type) at any time.</w:t>
            </w:r>
          </w:p>
        </w:tc>
        <w:tc>
          <w:tcPr>
            <w:tcW w:w="2993" w:type="dxa"/>
          </w:tcPr>
          <w:p w14:paraId="6B569A91" w14:textId="35823695" w:rsidR="00371A8F" w:rsidRPr="00447BD1" w:rsidRDefault="00371A8F" w:rsidP="00371A8F">
            <w:pPr>
              <w:autoSpaceDE w:val="0"/>
              <w:autoSpaceDN w:val="0"/>
              <w:adjustRightInd w:val="0"/>
              <w:spacing w:after="200" w:line="276" w:lineRule="auto"/>
              <w:rPr>
                <w:rFonts w:cstheme="minorHAnsi"/>
                <w:b/>
                <w:bCs/>
                <w:sz w:val="20"/>
                <w:szCs w:val="20"/>
              </w:rPr>
            </w:pPr>
            <w:r w:rsidRPr="00447BD1">
              <w:rPr>
                <w:sz w:val="20"/>
                <w:szCs w:val="20"/>
                <w:lang w:val="en"/>
              </w:rPr>
              <w:t>6</w:t>
            </w:r>
          </w:p>
        </w:tc>
      </w:tr>
      <w:tr w:rsidR="00371A8F" w14:paraId="1A2228C3" w14:textId="77777777" w:rsidTr="00F615BA">
        <w:tc>
          <w:tcPr>
            <w:tcW w:w="965" w:type="dxa"/>
          </w:tcPr>
          <w:p w14:paraId="3A91EB7D" w14:textId="77777777" w:rsidR="00371A8F" w:rsidRPr="00447BD1" w:rsidRDefault="00371A8F" w:rsidP="001D0137">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t xml:space="preserve">  4</w:t>
            </w:r>
          </w:p>
        </w:tc>
        <w:tc>
          <w:tcPr>
            <w:tcW w:w="6242" w:type="dxa"/>
          </w:tcPr>
          <w:p w14:paraId="0B03F5C0" w14:textId="2DB6FB0A" w:rsidR="00371A8F" w:rsidRPr="00447BD1" w:rsidRDefault="00371A8F" w:rsidP="001D0137">
            <w:pPr>
              <w:autoSpaceDE w:val="0"/>
              <w:autoSpaceDN w:val="0"/>
              <w:adjustRightInd w:val="0"/>
              <w:spacing w:after="200" w:line="276" w:lineRule="auto"/>
              <w:rPr>
                <w:rFonts w:cstheme="minorHAnsi"/>
                <w:b/>
                <w:bCs/>
                <w:sz w:val="20"/>
                <w:szCs w:val="20"/>
              </w:rPr>
            </w:pPr>
            <w:r w:rsidRPr="004B70B8">
              <w:t>Avoid implicit references to global values from within functions to make code clearer. In order to update global</w:t>
            </w:r>
            <w:r w:rsidR="00DA7483">
              <w:t xml:space="preserve"> object</w:t>
            </w:r>
            <w:r w:rsidRPr="004B70B8">
              <w:t>s within a function or class, place the global statement at the beginning of the function definition and list the variables so it is clearer to the reader which variables are local and which are global (for example, global a, b, c).</w:t>
            </w:r>
          </w:p>
        </w:tc>
        <w:tc>
          <w:tcPr>
            <w:tcW w:w="2993" w:type="dxa"/>
          </w:tcPr>
          <w:p w14:paraId="3BBB43BB" w14:textId="0AED7573" w:rsidR="00371A8F" w:rsidRPr="00447BD1" w:rsidRDefault="00456D3A" w:rsidP="001D0137">
            <w:pPr>
              <w:autoSpaceDE w:val="0"/>
              <w:autoSpaceDN w:val="0"/>
              <w:adjustRightInd w:val="0"/>
              <w:spacing w:after="200" w:line="276" w:lineRule="auto"/>
              <w:rPr>
                <w:rFonts w:cstheme="minorHAnsi"/>
                <w:b/>
                <w:bCs/>
                <w:sz w:val="20"/>
                <w:szCs w:val="20"/>
              </w:rPr>
            </w:pPr>
            <w:r>
              <w:rPr>
                <w:rFonts w:cstheme="minorHAnsi"/>
                <w:b/>
                <w:bCs/>
                <w:sz w:val="20"/>
                <w:szCs w:val="20"/>
              </w:rPr>
              <w:t>6.20.2</w:t>
            </w:r>
          </w:p>
        </w:tc>
      </w:tr>
      <w:tr w:rsidR="00371A8F" w14:paraId="5A60E4B2" w14:textId="77777777" w:rsidTr="00F615BA">
        <w:tc>
          <w:tcPr>
            <w:tcW w:w="965" w:type="dxa"/>
          </w:tcPr>
          <w:p w14:paraId="2B8293C9"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242" w:type="dxa"/>
          </w:tcPr>
          <w:p w14:paraId="4B6C62C8" w14:textId="5861F448" w:rsidR="00371A8F" w:rsidRPr="00447BD1" w:rsidRDefault="00371A8F" w:rsidP="001D0137">
            <w:pPr>
              <w:autoSpaceDE w:val="0"/>
              <w:autoSpaceDN w:val="0"/>
              <w:adjustRightInd w:val="0"/>
              <w:spacing w:after="200" w:line="276" w:lineRule="auto"/>
              <w:rPr>
                <w:rFonts w:cstheme="minorHAnsi"/>
                <w:b/>
                <w:bCs/>
                <w:sz w:val="20"/>
                <w:szCs w:val="20"/>
              </w:rPr>
            </w:pPr>
            <w:r w:rsidRPr="004B70B8">
              <w:t>Use only spaces or tabs, not both, to</w:t>
            </w:r>
            <w:r>
              <w:t xml:space="preserve"> indent to demark control flow.  </w:t>
            </w:r>
            <w:r w:rsidR="00DA7483">
              <w:t>Avoid the</w:t>
            </w:r>
            <w:r w:rsidRPr="00B931C9">
              <w:t xml:space="preserve"> form </w:t>
            </w:r>
            <w:r>
              <w:t>feed characters for indentation</w:t>
            </w:r>
          </w:p>
        </w:tc>
        <w:tc>
          <w:tcPr>
            <w:tcW w:w="2993" w:type="dxa"/>
          </w:tcPr>
          <w:p w14:paraId="4D2332CE" w14:textId="2D103E37" w:rsidR="00371A8F" w:rsidRPr="00F615BA" w:rsidRDefault="00456D3A" w:rsidP="00F615BA">
            <w:pPr>
              <w:autoSpaceDE w:val="0"/>
              <w:autoSpaceDN w:val="0"/>
              <w:adjustRightInd w:val="0"/>
              <w:rPr>
                <w:snapToGrid w:val="0"/>
                <w:sz w:val="20"/>
                <w:szCs w:val="20"/>
                <w:lang w:val="en"/>
              </w:rPr>
            </w:pPr>
            <w:r>
              <w:rPr>
                <w:snapToGrid w:val="0"/>
                <w:sz w:val="20"/>
                <w:szCs w:val="20"/>
                <w:lang w:val="en"/>
              </w:rPr>
              <w:t>6.28.2           6.57.2</w:t>
            </w:r>
          </w:p>
        </w:tc>
      </w:tr>
      <w:tr w:rsidR="00371A8F" w14:paraId="7BB7AFF8" w14:textId="77777777" w:rsidTr="00F615BA">
        <w:tc>
          <w:tcPr>
            <w:tcW w:w="965" w:type="dxa"/>
          </w:tcPr>
          <w:p w14:paraId="52327507"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242" w:type="dxa"/>
          </w:tcPr>
          <w:p w14:paraId="74C06AC0" w14:textId="2EBA180E" w:rsidR="00371A8F" w:rsidRPr="00447BD1" w:rsidRDefault="00371A8F" w:rsidP="001D0137">
            <w:pPr>
              <w:autoSpaceDE w:val="0"/>
              <w:autoSpaceDN w:val="0"/>
              <w:adjustRightInd w:val="0"/>
              <w:spacing w:after="200" w:line="276" w:lineRule="auto"/>
              <w:rPr>
                <w:rFonts w:cstheme="minorHAnsi"/>
                <w:b/>
                <w:bCs/>
                <w:sz w:val="20"/>
                <w:szCs w:val="20"/>
              </w:rPr>
            </w:pPr>
            <w:r w:rsidRPr="004B70B8">
              <w:t>Use Python’s built-in documentation (such as docstrings) to obtain information about a class’ method before inheriting from it</w:t>
            </w:r>
          </w:p>
        </w:tc>
        <w:tc>
          <w:tcPr>
            <w:tcW w:w="2993" w:type="dxa"/>
          </w:tcPr>
          <w:p w14:paraId="14CC4675" w14:textId="49E57C50" w:rsidR="00371A8F" w:rsidRPr="00447BD1" w:rsidRDefault="00456D3A" w:rsidP="001D0137">
            <w:pPr>
              <w:autoSpaceDE w:val="0"/>
              <w:autoSpaceDN w:val="0"/>
              <w:adjustRightInd w:val="0"/>
              <w:spacing w:after="200" w:line="276" w:lineRule="auto"/>
              <w:rPr>
                <w:rFonts w:cstheme="minorHAnsi"/>
                <w:b/>
                <w:bCs/>
                <w:sz w:val="20"/>
                <w:szCs w:val="20"/>
              </w:rPr>
            </w:pPr>
            <w:r>
              <w:rPr>
                <w:rFonts w:cstheme="minorHAnsi"/>
                <w:b/>
                <w:bCs/>
                <w:sz w:val="20"/>
                <w:szCs w:val="20"/>
              </w:rPr>
              <w:t>6.41.2</w:t>
            </w:r>
          </w:p>
        </w:tc>
      </w:tr>
      <w:tr w:rsidR="00371A8F" w14:paraId="3A5A32EB" w14:textId="77777777" w:rsidTr="00F615BA">
        <w:tc>
          <w:tcPr>
            <w:tcW w:w="965" w:type="dxa"/>
          </w:tcPr>
          <w:p w14:paraId="50E6C982"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242" w:type="dxa"/>
          </w:tcPr>
          <w:p w14:paraId="40CD695A" w14:textId="1AB40974" w:rsidR="00371A8F" w:rsidRPr="00F615BA" w:rsidRDefault="00371A8F" w:rsidP="00F615BA">
            <w:r w:rsidRPr="00B931C9">
              <w:t xml:space="preserve">Either avoid logic that depends on byte order or use the </w:t>
            </w:r>
            <w:r w:rsidRPr="00F615BA">
              <w:rPr>
                <w:rFonts w:ascii="Courier New" w:hAnsi="Courier New" w:cs="Courier New"/>
                <w:sz w:val="20"/>
                <w:szCs w:val="20"/>
              </w:rPr>
              <w:t xml:space="preserve">sys.byteorder </w:t>
            </w:r>
            <w:r w:rsidRPr="00B931C9">
              <w:t>variable and write the logic to account for byte order dependent on its value ('little' or 'big').</w:t>
            </w:r>
          </w:p>
        </w:tc>
        <w:tc>
          <w:tcPr>
            <w:tcW w:w="2993" w:type="dxa"/>
          </w:tcPr>
          <w:p w14:paraId="234F7578" w14:textId="3F245961" w:rsidR="00371A8F" w:rsidRPr="00447BD1" w:rsidRDefault="00456D3A" w:rsidP="00371A8F">
            <w:pPr>
              <w:autoSpaceDE w:val="0"/>
              <w:autoSpaceDN w:val="0"/>
              <w:adjustRightInd w:val="0"/>
              <w:spacing w:after="200" w:line="276" w:lineRule="auto"/>
              <w:rPr>
                <w:rFonts w:cstheme="minorHAnsi"/>
                <w:bCs/>
                <w:sz w:val="20"/>
                <w:szCs w:val="20"/>
              </w:rPr>
            </w:pPr>
            <w:r>
              <w:rPr>
                <w:rFonts w:cstheme="minorHAnsi"/>
                <w:bCs/>
                <w:sz w:val="20"/>
                <w:szCs w:val="20"/>
              </w:rPr>
              <w:t>6.57.2</w:t>
            </w:r>
          </w:p>
        </w:tc>
      </w:tr>
      <w:tr w:rsidR="00371A8F" w14:paraId="446CC36A" w14:textId="77777777" w:rsidTr="00F615BA">
        <w:tc>
          <w:tcPr>
            <w:tcW w:w="965" w:type="dxa"/>
          </w:tcPr>
          <w:p w14:paraId="31602F4C"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242" w:type="dxa"/>
          </w:tcPr>
          <w:p w14:paraId="52034CDA" w14:textId="59D4438B" w:rsidR="00371A8F" w:rsidRPr="00447BD1" w:rsidRDefault="00371A8F" w:rsidP="001D0137">
            <w:pPr>
              <w:autoSpaceDE w:val="0"/>
              <w:autoSpaceDN w:val="0"/>
              <w:adjustRightInd w:val="0"/>
              <w:spacing w:after="200" w:line="276" w:lineRule="auto"/>
              <w:rPr>
                <w:rFonts w:cstheme="minorHAnsi"/>
                <w:b/>
                <w:bCs/>
                <w:sz w:val="20"/>
                <w:szCs w:val="20"/>
              </w:rPr>
            </w:pPr>
            <w:r w:rsidRPr="00B931C9">
              <w:t xml:space="preserve">When launching parallel tasks don’t raise a </w:t>
            </w:r>
            <w:r w:rsidRPr="00F615BA">
              <w:rPr>
                <w:rFonts w:ascii="Courier New" w:hAnsi="Courier New" w:cs="Courier New"/>
                <w:sz w:val="20"/>
                <w:szCs w:val="20"/>
              </w:rPr>
              <w:t>BaseException</w:t>
            </w:r>
            <w:r w:rsidRPr="00B931C9">
              <w:t xml:space="preserve"> subclass in</w:t>
            </w:r>
            <w:r>
              <w:t xml:space="preserve"> a callable in the Future class</w:t>
            </w:r>
          </w:p>
        </w:tc>
        <w:tc>
          <w:tcPr>
            <w:tcW w:w="2993" w:type="dxa"/>
          </w:tcPr>
          <w:p w14:paraId="63A823A8" w14:textId="20449921" w:rsidR="00371A8F" w:rsidRPr="00447BD1" w:rsidRDefault="00456D3A" w:rsidP="001D0137">
            <w:pPr>
              <w:autoSpaceDE w:val="0"/>
              <w:autoSpaceDN w:val="0"/>
              <w:adjustRightInd w:val="0"/>
              <w:spacing w:after="200" w:line="276" w:lineRule="auto"/>
              <w:rPr>
                <w:rFonts w:cstheme="minorHAnsi"/>
                <w:bCs/>
                <w:sz w:val="20"/>
                <w:szCs w:val="20"/>
              </w:rPr>
            </w:pPr>
            <w:r>
              <w:rPr>
                <w:rFonts w:cstheme="minorHAnsi"/>
                <w:bCs/>
                <w:sz w:val="20"/>
                <w:szCs w:val="20"/>
              </w:rPr>
              <w:t>6.56.2</w:t>
            </w:r>
          </w:p>
        </w:tc>
      </w:tr>
      <w:tr w:rsidR="00371A8F" w14:paraId="3B5E4C10" w14:textId="77777777" w:rsidTr="00F615BA">
        <w:tc>
          <w:tcPr>
            <w:tcW w:w="965" w:type="dxa"/>
          </w:tcPr>
          <w:p w14:paraId="1B919C1E" w14:textId="40E55E79" w:rsidR="00371A8F" w:rsidRPr="00447BD1" w:rsidRDefault="00566492" w:rsidP="001D0137">
            <w:pPr>
              <w:autoSpaceDE w:val="0"/>
              <w:autoSpaceDN w:val="0"/>
              <w:adjustRightInd w:val="0"/>
              <w:spacing w:after="200" w:line="276" w:lineRule="auto"/>
              <w:rPr>
                <w:rFonts w:cstheme="minorHAnsi"/>
                <w:bCs/>
                <w:sz w:val="20"/>
                <w:szCs w:val="20"/>
              </w:rPr>
            </w:pPr>
            <w:r>
              <w:rPr>
                <w:rFonts w:cstheme="minorHAnsi"/>
                <w:bCs/>
                <w:sz w:val="20"/>
                <w:szCs w:val="20"/>
              </w:rPr>
              <w:t>9</w:t>
            </w:r>
          </w:p>
        </w:tc>
        <w:tc>
          <w:tcPr>
            <w:tcW w:w="6242" w:type="dxa"/>
          </w:tcPr>
          <w:p w14:paraId="3C1EDFE0" w14:textId="3503016A" w:rsidR="00371A8F" w:rsidRPr="00447BD1" w:rsidRDefault="00371A8F" w:rsidP="001D0137">
            <w:pPr>
              <w:autoSpaceDE w:val="0"/>
              <w:autoSpaceDN w:val="0"/>
              <w:adjustRightInd w:val="0"/>
              <w:spacing w:after="200" w:line="276" w:lineRule="auto"/>
              <w:rPr>
                <w:rFonts w:cstheme="minorHAnsi"/>
                <w:b/>
                <w:bCs/>
                <w:sz w:val="20"/>
                <w:szCs w:val="20"/>
              </w:rPr>
            </w:pPr>
            <w:r w:rsidRPr="00B931C9">
              <w:t>Do not depend on the way Python may or may not optimize object references for small integer and string objects because it may vary for environments or even for releases in the same environment</w:t>
            </w:r>
            <w:r w:rsidRPr="00C32B15">
              <w:rPr>
                <w:rFonts w:cstheme="minorHAnsi"/>
                <w:sz w:val="20"/>
                <w:szCs w:val="20"/>
              </w:rPr>
              <w:t>.</w:t>
            </w:r>
          </w:p>
        </w:tc>
        <w:tc>
          <w:tcPr>
            <w:tcW w:w="2993" w:type="dxa"/>
          </w:tcPr>
          <w:p w14:paraId="077F57F7" w14:textId="3B0815CA" w:rsidR="00371A8F" w:rsidRPr="00447BD1" w:rsidRDefault="00456D3A" w:rsidP="001D0137">
            <w:pPr>
              <w:autoSpaceDE w:val="0"/>
              <w:autoSpaceDN w:val="0"/>
              <w:adjustRightInd w:val="0"/>
              <w:spacing w:after="200" w:line="276" w:lineRule="auto"/>
              <w:rPr>
                <w:rFonts w:cstheme="minorHAnsi"/>
                <w:bCs/>
                <w:sz w:val="20"/>
                <w:szCs w:val="20"/>
              </w:rPr>
            </w:pPr>
            <w:r>
              <w:rPr>
                <w:rFonts w:cstheme="minorHAnsi"/>
                <w:bCs/>
                <w:sz w:val="20"/>
                <w:szCs w:val="20"/>
              </w:rPr>
              <w:t>6.55.2</w:t>
            </w:r>
          </w:p>
        </w:tc>
      </w:tr>
      <w:tr w:rsidR="00371A8F" w14:paraId="60D93565" w14:textId="77777777" w:rsidTr="00F615BA">
        <w:tc>
          <w:tcPr>
            <w:tcW w:w="965" w:type="dxa"/>
          </w:tcPr>
          <w:p w14:paraId="686197C1" w14:textId="1A548CB6"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1</w:t>
            </w:r>
            <w:r w:rsidR="00566492">
              <w:rPr>
                <w:rFonts w:cstheme="minorHAnsi"/>
                <w:bCs/>
                <w:sz w:val="20"/>
                <w:szCs w:val="20"/>
              </w:rPr>
              <w:t>0</w:t>
            </w:r>
          </w:p>
        </w:tc>
        <w:tc>
          <w:tcPr>
            <w:tcW w:w="6242" w:type="dxa"/>
          </w:tcPr>
          <w:p w14:paraId="0307B1F7" w14:textId="77F784DD" w:rsidR="00371A8F" w:rsidRPr="00447BD1" w:rsidRDefault="00371A8F" w:rsidP="001D0137">
            <w:pPr>
              <w:autoSpaceDE w:val="0"/>
              <w:autoSpaceDN w:val="0"/>
              <w:adjustRightInd w:val="0"/>
              <w:spacing w:after="200" w:line="276" w:lineRule="auto"/>
              <w:rPr>
                <w:rFonts w:cstheme="minorHAnsi"/>
                <w:b/>
                <w:bCs/>
                <w:i/>
                <w:sz w:val="20"/>
                <w:szCs w:val="20"/>
              </w:rPr>
            </w:pPr>
            <w:r w:rsidRPr="00447BD1">
              <w:rPr>
                <w:rFonts w:eastAsia="Times New Roman"/>
                <w:sz w:val="20"/>
                <w:szCs w:val="20"/>
              </w:rPr>
              <w:t>B</w:t>
            </w:r>
            <w:r w:rsidRPr="00E94999">
              <w:t xml:space="preserve">e aware of short-circuiting behaviour when expressions with side effects are used on the right side of a Boolean expression such as if the first expression evaluates to </w:t>
            </w:r>
            <w:r w:rsidRPr="00447BD1">
              <w:rPr>
                <w:rFonts w:ascii="Courier New" w:eastAsia="Times New Roman" w:hAnsi="Courier New" w:cs="Courier New"/>
                <w:sz w:val="20"/>
                <w:szCs w:val="20"/>
                <w:lang w:val="en-GB"/>
              </w:rPr>
              <w:t>false</w:t>
            </w:r>
            <w:r>
              <w:rPr>
                <w:rFonts w:eastAsia="Times New Roman"/>
                <w:sz w:val="20"/>
                <w:szCs w:val="20"/>
                <w:lang w:val="en-GB"/>
              </w:rPr>
              <w:t xml:space="preserve"> </w:t>
            </w:r>
            <w:r w:rsidR="00456D3A">
              <w:t>in</w:t>
            </w:r>
            <w:r w:rsidRPr="00E94999">
              <w:t xml:space="preserve"> an and expression, then the remaining expressions, including functions calls, will not be evaluated.</w:t>
            </w:r>
          </w:p>
        </w:tc>
        <w:tc>
          <w:tcPr>
            <w:tcW w:w="2993" w:type="dxa"/>
          </w:tcPr>
          <w:p w14:paraId="7B21F5A2" w14:textId="53B8C3AB" w:rsidR="00371A8F" w:rsidRPr="00447BD1" w:rsidRDefault="00456D3A" w:rsidP="001D0137">
            <w:pPr>
              <w:autoSpaceDE w:val="0"/>
              <w:autoSpaceDN w:val="0"/>
              <w:adjustRightInd w:val="0"/>
              <w:spacing w:after="200" w:line="276" w:lineRule="auto"/>
              <w:rPr>
                <w:rFonts w:cstheme="minorHAnsi"/>
                <w:bCs/>
                <w:sz w:val="20"/>
                <w:szCs w:val="20"/>
              </w:rPr>
            </w:pPr>
            <w:r>
              <w:rPr>
                <w:rFonts w:cstheme="minorHAnsi"/>
                <w:bCs/>
                <w:sz w:val="20"/>
                <w:szCs w:val="20"/>
              </w:rPr>
              <w:t>6.23.2             6.24.2</w:t>
            </w:r>
          </w:p>
        </w:tc>
      </w:tr>
    </w:tbl>
    <w:p w14:paraId="0B6294B2" w14:textId="77777777" w:rsidR="00371A8F" w:rsidRDefault="00371A8F" w:rsidP="00371A8F"/>
    <w:p w14:paraId="5FEF37C5" w14:textId="4ADA88AA" w:rsidR="00371A8F" w:rsidRDefault="005B695C" w:rsidP="00371A8F">
      <w:pPr>
        <w:rPr>
          <w:ins w:id="83" w:author="Stephen Michell" w:date="2019-07-16T09:29:00Z"/>
        </w:rPr>
      </w:pPr>
      <w:ins w:id="84" w:author="Stephen Michell" w:date="2019-07-16T09:29:00Z">
        <w:r>
          <w:t>5.2 Guidance in interpreting guidance from TR 24772-1</w:t>
        </w:r>
      </w:ins>
    </w:p>
    <w:p w14:paraId="3CB9C7E3" w14:textId="25C1CE32" w:rsidR="005B695C" w:rsidRDefault="005B695C" w:rsidP="00371A8F">
      <w:pPr>
        <w:rPr>
          <w:ins w:id="85" w:author="Stephen Michell" w:date="2019-07-16T09:52:00Z"/>
        </w:rPr>
      </w:pPr>
      <w:ins w:id="86" w:author="Stephen Michell" w:date="2019-07-16T09:29:00Z">
        <w:r>
          <w:t>Add words that explaine</w:t>
        </w:r>
      </w:ins>
      <w:ins w:id="87" w:author="Stephen Michell" w:date="2019-07-17T02:11:00Z">
        <w:r w:rsidR="009A6BB8">
          <w:t xml:space="preserve"> </w:t>
        </w:r>
      </w:ins>
      <w:ins w:id="88" w:author="Stephen Michell" w:date="2019-07-16T09:29:00Z">
        <w:r>
          <w:t>how you follow “applicable guid</w:t>
        </w:r>
      </w:ins>
      <w:ins w:id="89" w:author="Stephen Michell" w:date="2019-07-16T09:30:00Z">
        <w:r>
          <w:t>ance”.</w:t>
        </w:r>
      </w:ins>
    </w:p>
    <w:p w14:paraId="769FAA5A" w14:textId="0E45E163" w:rsidR="00336DE4" w:rsidRDefault="00336DE4" w:rsidP="00371A8F">
      <w:pPr>
        <w:rPr>
          <w:ins w:id="90" w:author="Stephen Michell" w:date="2019-07-16T09:54:00Z"/>
        </w:rPr>
      </w:pPr>
      <w:ins w:id="91" w:author="Stephen Michell" w:date="2019-07-16T09:52:00Z">
        <w:r>
          <w:lastRenderedPageBreak/>
          <w:t xml:space="preserve">Python has some fundamental differences </w:t>
        </w:r>
        <w:r w:rsidR="001F349F">
          <w:t>with stand</w:t>
        </w:r>
      </w:ins>
      <w:ins w:id="92" w:author="Stephen Michell" w:date="2019-07-16T09:53:00Z">
        <w:r w:rsidR="001F349F">
          <w:t xml:space="preserve">ards imperative languages, which are the majority of languages covered by these documents. In some cases, general guidance </w:t>
        </w:r>
      </w:ins>
      <w:ins w:id="93" w:author="Stephen Michell" w:date="2019-07-16T09:54:00Z">
        <w:r w:rsidR="001F349F">
          <w:t xml:space="preserve">does not apply to everything covered in a subsection, but some or most of the guidance. </w:t>
        </w:r>
      </w:ins>
    </w:p>
    <w:p w14:paraId="29E43941" w14:textId="7702C309" w:rsidR="001F349F" w:rsidRDefault="001F349F" w:rsidP="00371A8F">
      <w:ins w:id="94" w:author="Stephen Michell" w:date="2019-07-16T09:54:00Z">
        <w:r>
          <w:t xml:space="preserve">In such cases we </w:t>
        </w:r>
        <w:proofErr w:type="gramStart"/>
        <w:r>
          <w:t>say</w:t>
        </w:r>
        <w:proofErr w:type="gramEnd"/>
        <w:r>
          <w:t xml:space="preserve"> “follow the applica</w:t>
        </w:r>
      </w:ins>
      <w:ins w:id="95" w:author="Stephen Michell" w:date="2019-07-16T09:55:00Z">
        <w:r>
          <w:t xml:space="preserve">ble guidance of TR 24772-1 clause 6.x.5”, but </w:t>
        </w:r>
      </w:ins>
      <w:ins w:id="96" w:author="Stephen Michell" w:date="2019-07-17T02:11:00Z">
        <w:r w:rsidR="0020001F">
          <w:t xml:space="preserve">that leaves it to the </w:t>
        </w:r>
      </w:ins>
      <w:ins w:id="97" w:author="Stephen Michell" w:date="2019-07-17T02:12:00Z">
        <w:r w:rsidR="0020001F">
          <w:t xml:space="preserve">reader to </w:t>
        </w:r>
      </w:ins>
      <w:ins w:id="98" w:author="Stephen Michell" w:date="2019-07-17T02:13:00Z">
        <w:r w:rsidR="0020001F">
          <w:t xml:space="preserve">determine what is applicable. </w:t>
        </w:r>
      </w:ins>
      <w:ins w:id="99" w:author="Stephen Michell" w:date="2019-07-16T09:55:00Z">
        <w:r>
          <w:t xml:space="preserve"> </w:t>
        </w:r>
      </w:ins>
    </w:p>
    <w:p w14:paraId="01077248" w14:textId="77777777" w:rsidR="00371A8F" w:rsidRPr="00371A8F" w:rsidRDefault="00371A8F" w:rsidP="009913F9"/>
    <w:p w14:paraId="05EDAA17" w14:textId="77777777" w:rsidR="006E7DB9" w:rsidRPr="00B50B51" w:rsidRDefault="006E7DB9" w:rsidP="009866F9">
      <w:pPr>
        <w:pStyle w:val="Heading1"/>
      </w:pPr>
      <w:bookmarkStart w:id="100" w:name="_Toc7089370"/>
      <w:r>
        <w:t>6. Specific Guidance for Python</w:t>
      </w:r>
      <w:bookmarkEnd w:id="100"/>
    </w:p>
    <w:p w14:paraId="09A2EDC1" w14:textId="77777777" w:rsidR="006E7DB9" w:rsidRDefault="006E7DB9" w:rsidP="006E7DB9">
      <w:pPr>
        <w:pStyle w:val="Heading2"/>
      </w:pPr>
      <w:bookmarkStart w:id="101" w:name="_Toc7089371"/>
      <w:r>
        <w:t>6.1 General</w:t>
      </w:r>
      <w:bookmarkEnd w:id="101"/>
      <w:r>
        <w:t xml:space="preserve"> </w:t>
      </w:r>
    </w:p>
    <w:p w14:paraId="4A87BDD5" w14:textId="2F447648" w:rsidR="006E7DB9" w:rsidRDefault="006E7DB9" w:rsidP="009913F9">
      <w:commentRangeStart w:id="102"/>
      <w:commentRangeStart w:id="103"/>
      <w:r>
        <w:t>This clause contains specific advice for Python about the possible presence of vulnerabilities as described in TR </w:t>
      </w:r>
      <w:proofErr w:type="gramStart"/>
      <w:r>
        <w:t>24772-1, and</w:t>
      </w:r>
      <w:proofErr w:type="gramEnd"/>
      <w:r>
        <w:t xml:space="preserve"> provides specific guidance on how to avoid them in Python code. This section mirrors TR 24772-1 clause 6 in that the vulnerability “Type System [IHN]” is found in 6.2 of TR 24772</w:t>
      </w:r>
      <w:r w:rsidRPr="00076C3F">
        <w:rPr>
          <w:sz w:val="20"/>
          <w:szCs w:val="20"/>
        </w:rPr>
        <w:t>–</w:t>
      </w:r>
      <w:r>
        <w:t xml:space="preserve">1, and Python specific guidance is found in clause 6.2 and subclauses in this </w:t>
      </w:r>
      <w:r w:rsidR="0011301E">
        <w:t>document</w:t>
      </w:r>
      <w:r>
        <w:t xml:space="preserve">. </w:t>
      </w:r>
      <w:commentRangeEnd w:id="102"/>
      <w:r w:rsidR="00F359AE">
        <w:rPr>
          <w:rStyle w:val="CommentReference"/>
        </w:rPr>
        <w:commentReference w:id="102"/>
      </w:r>
      <w:commentRangeEnd w:id="103"/>
      <w:r w:rsidR="00200A0B">
        <w:rPr>
          <w:rStyle w:val="CommentReference"/>
        </w:rPr>
        <w:commentReference w:id="103"/>
      </w:r>
    </w:p>
    <w:p w14:paraId="548A8179" w14:textId="3FB6F74D" w:rsidR="004C770C" w:rsidRPr="00CD6A7E" w:rsidRDefault="006E7DB9" w:rsidP="004C770C">
      <w:pPr>
        <w:pStyle w:val="Heading2"/>
        <w:rPr>
          <w:lang w:bidi="en-US"/>
        </w:rPr>
      </w:pPr>
      <w:bookmarkStart w:id="104" w:name="_Ref420411525"/>
      <w:bookmarkStart w:id="105" w:name="_Toc7089372"/>
      <w:r>
        <w:rPr>
          <w:lang w:bidi="en-US"/>
        </w:rPr>
        <w:t>6.2</w:t>
      </w:r>
      <w:r w:rsidR="00AD5842">
        <w:rPr>
          <w:lang w:bidi="en-US"/>
        </w:rPr>
        <w:t xml:space="preserve"> </w:t>
      </w:r>
      <w:r w:rsidR="004C770C" w:rsidRPr="00CD6A7E">
        <w:rPr>
          <w:lang w:bidi="en-US"/>
        </w:rPr>
        <w:t>Type System [IHN]</w:t>
      </w:r>
      <w:bookmarkEnd w:id="79"/>
      <w:bookmarkEnd w:id="104"/>
      <w:bookmarkEnd w:id="105"/>
    </w:p>
    <w:p w14:paraId="6095EAC7" w14:textId="748F10D0" w:rsidR="004C770C" w:rsidRPr="00CD6A7E" w:rsidRDefault="006E7DB9" w:rsidP="009866F9">
      <w:pPr>
        <w:pStyle w:val="Heading3"/>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725CBCBE" w14:textId="77777777" w:rsidR="004C770C" w:rsidRPr="00CD6A7E" w:rsidRDefault="004C770C" w:rsidP="004C770C">
      <w:commentRangeStart w:id="106"/>
      <w:r w:rsidRPr="00CD6A7E">
        <w:t>Python abstracts all data as objects and every object has a type (in addition to an identity and a value). Extensions to Python, written in other languages, can define new types.</w:t>
      </w:r>
      <w:commentRangeEnd w:id="106"/>
      <w:r w:rsidR="00F359AE">
        <w:rPr>
          <w:rStyle w:val="CommentReference"/>
        </w:rPr>
        <w:commentReference w:id="106"/>
      </w:r>
    </w:p>
    <w:p w14:paraId="6AC1A6CD" w14:textId="77777777" w:rsidR="004C770C" w:rsidRPr="00CD6A7E" w:rsidRDefault="004C770C" w:rsidP="004C770C">
      <w:r w:rsidRPr="00CD6A7E">
        <w:t>Python is also a strongly typed language – you cannot perform operations on an object that are not valid for that type. Python’s dynamic typing is a key feature designed to promote polymorphism to provide flexibility. Another aspect of dynamic typing is a variable does not maintain any type information – that information is held by the object that the variable references at a specific time. A Python program is free to assign (bind), and reassign (rebind), any variable to any type of object at any time.</w:t>
      </w:r>
    </w:p>
    <w:p w14:paraId="22290853" w14:textId="4367431C" w:rsidR="004C770C" w:rsidRPr="00CD6A7E" w:rsidRDefault="004C770C" w:rsidP="004C770C">
      <w:r w:rsidRPr="00CD6A7E">
        <w:t>Variables are created when they are first assigned a value (</w:t>
      </w:r>
      <w:r>
        <w:t>see</w:t>
      </w:r>
      <w:r w:rsidR="0011301E">
        <w:t xml:space="preserve"> subclause</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_Ref357014778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r w:rsidR="00DE5F8F" w:rsidRPr="00F359AE">
        <w:rPr>
          <w:rStyle w:val="hyperChar"/>
          <w:rFonts w:eastAsiaTheme="minorEastAsia"/>
        </w:rPr>
        <w:t>6.17 Choice of Clear Names [NAI]</w:t>
      </w:r>
      <w:r w:rsidR="00EA3DAB" w:rsidRPr="0071177D">
        <w:rPr>
          <w:rStyle w:val="hyperChar"/>
          <w:rFonts w:eastAsiaTheme="minorEastAsia"/>
        </w:rPr>
        <w:fldChar w:fldCharType="end"/>
      </w:r>
      <w:r>
        <w:t xml:space="preserve"> for </w:t>
      </w:r>
      <w:r w:rsidRPr="00CD6A7E">
        <w:t>more on this subject). Variables are generic in that they do not have a type, they simply reference objects which hold the object’s type information. Variables in an expression are replaced with the object they reference when that expression is evaluated therefore a variable must be explicitly assigned before being referenced otherwise a run-time exception is raised:</w:t>
      </w:r>
    </w:p>
    <w:p w14:paraId="1B3129AD"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 xml:space="preserve">a = 1 </w:t>
      </w:r>
    </w:p>
    <w:p w14:paraId="48189D4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 1 : print(b) # error – b is not defined</w:t>
      </w:r>
    </w:p>
    <w:p w14:paraId="73576970" w14:textId="77777777" w:rsidR="004C770C" w:rsidRPr="00CD6A7E" w:rsidRDefault="004C770C" w:rsidP="004C770C">
      <w:r w:rsidRPr="00CD6A7E">
        <w:t xml:space="preserve">When line 1 above is interpreted an object of type </w:t>
      </w:r>
      <w:r w:rsidRPr="00CD6A7E">
        <w:rPr>
          <w:rFonts w:ascii="Courier New" w:hAnsi="Courier New" w:cs="Courier New"/>
          <w:kern w:val="28"/>
          <w:lang w:val="en-GB"/>
        </w:rPr>
        <w:t>integer</w:t>
      </w:r>
      <w:r w:rsidRPr="00CD6A7E">
        <w:t xml:space="preserve"> is created to hold the value </w:t>
      </w:r>
      <w:r w:rsidRPr="00CD6A7E">
        <w:rPr>
          <w:rFonts w:ascii="Courier New" w:hAnsi="Courier New" w:cs="Courier New"/>
          <w:kern w:val="28"/>
          <w:lang w:val="en-GB"/>
        </w:rPr>
        <w:t>1</w:t>
      </w:r>
      <w:r w:rsidRPr="00CD6A7E">
        <w:t xml:space="preserve"> and the variable </w:t>
      </w:r>
      <w:r w:rsidRPr="00CD6A7E">
        <w:rPr>
          <w:rFonts w:ascii="Courier New" w:hAnsi="Courier New" w:cs="Courier New"/>
          <w:kern w:val="28"/>
          <w:lang w:val="en-GB"/>
        </w:rPr>
        <w:t>a</w:t>
      </w:r>
      <w:r w:rsidRPr="00CD6A7E">
        <w:t xml:space="preserve"> is created and linked to that object. The second line illustrates how an error is raised if a variable (</w:t>
      </w:r>
      <w:r w:rsidRPr="00CD6A7E">
        <w:rPr>
          <w:rFonts w:ascii="Courier New" w:hAnsi="Courier New" w:cs="Courier New"/>
          <w:kern w:val="28"/>
          <w:lang w:val="en-GB"/>
        </w:rPr>
        <w:t>b</w:t>
      </w:r>
      <w:r w:rsidRPr="00CD6A7E">
        <w:t xml:space="preserve"> in this case) is referenced before being assigned to an object.</w:t>
      </w:r>
    </w:p>
    <w:p w14:paraId="7B74DF0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D9DEF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3EEDA2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a = 'x'</w:t>
      </w:r>
    </w:p>
    <w:p w14:paraId="3D7F42A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print(a,b)#=&gt; x 1</w:t>
      </w:r>
    </w:p>
    <w:p w14:paraId="562D68DF" w14:textId="6B865705" w:rsidR="004C770C" w:rsidRPr="00CD6A7E" w:rsidRDefault="004C770C" w:rsidP="004C770C">
      <w:r w:rsidRPr="00CD6A7E">
        <w:t xml:space="preserve">Variables can share references as above – </w:t>
      </w:r>
      <w:r w:rsidRPr="00CD6A7E">
        <w:rPr>
          <w:rFonts w:ascii="Courier New" w:hAnsi="Courier New" w:cs="Courier New"/>
          <w:kern w:val="28"/>
          <w:lang w:val="en-GB"/>
        </w:rPr>
        <w:t>b</w:t>
      </w:r>
      <w:r w:rsidRPr="00CD6A7E">
        <w:t xml:space="preserve"> is assigned to the same object as </w:t>
      </w:r>
      <w:r w:rsidRPr="00CD6A7E">
        <w:rPr>
          <w:rFonts w:ascii="Courier New" w:hAnsi="Courier New" w:cs="Courier New"/>
          <w:kern w:val="28"/>
          <w:lang w:val="en-GB"/>
        </w:rPr>
        <w:t>a</w:t>
      </w:r>
      <w:r w:rsidRPr="00CD6A7E">
        <w:t xml:space="preserve">.  This is known as a shared reference. If </w:t>
      </w:r>
      <w:r w:rsidRPr="00CD6A7E">
        <w:rPr>
          <w:rFonts w:ascii="Courier New" w:hAnsi="Courier New" w:cs="Courier New"/>
          <w:kern w:val="28"/>
          <w:lang w:val="en-GB"/>
        </w:rPr>
        <w:t>a</w:t>
      </w:r>
      <w:r w:rsidRPr="00CD6A7E">
        <w:t xml:space="preserve"> is later reassigned to another object (as in line 3 above), </w:t>
      </w:r>
      <w:r w:rsidRPr="00CD6A7E">
        <w:rPr>
          <w:rFonts w:ascii="Courier New" w:hAnsi="Courier New" w:cs="Courier New"/>
          <w:kern w:val="28"/>
          <w:lang w:val="en-GB"/>
        </w:rPr>
        <w:t>b</w:t>
      </w:r>
      <w:r w:rsidRPr="00CD6A7E">
        <w:t xml:space="preserve"> will still be assigned to the initial object that </w:t>
      </w:r>
      <w:r w:rsidRPr="00CD6A7E">
        <w:rPr>
          <w:rFonts w:ascii="Courier New" w:hAnsi="Courier New" w:cs="Courier New"/>
          <w:kern w:val="28"/>
          <w:lang w:val="en-GB"/>
        </w:rPr>
        <w:t>a</w:t>
      </w:r>
      <w:r w:rsidRPr="00CD6A7E">
        <w:t xml:space="preserve"> was assigned to when </w:t>
      </w:r>
      <w:r w:rsidRPr="00CD6A7E">
        <w:rPr>
          <w:rFonts w:ascii="Courier New" w:hAnsi="Courier New" w:cs="Courier New"/>
          <w:kern w:val="28"/>
          <w:lang w:val="en-GB"/>
        </w:rPr>
        <w:t>b</w:t>
      </w:r>
      <w:r w:rsidRPr="00CD6A7E">
        <w:t xml:space="preserve"> shared the reference, in this case </w:t>
      </w:r>
      <w:r w:rsidRPr="00CD6A7E">
        <w:rPr>
          <w:rFonts w:ascii="Courier New" w:hAnsi="Courier New" w:cs="Courier New"/>
        </w:rPr>
        <w:t xml:space="preserve">b </w:t>
      </w:r>
      <w:r w:rsidRPr="00CD6A7E">
        <w:t>would equal to 1.</w:t>
      </w:r>
    </w:p>
    <w:p w14:paraId="271D092E" w14:textId="77777777" w:rsidR="004C770C" w:rsidRPr="00CD6A7E" w:rsidRDefault="004C770C" w:rsidP="004C770C">
      <w:r w:rsidRPr="00CD6A7E">
        <w:t>The subject of shared references requires particular care since its effect varies according to the rules for in-place object changes. In-places object changes are allowed only for mutable (</w:t>
      </w:r>
      <w:r w:rsidR="000403AC">
        <w:t>that is</w:t>
      </w:r>
      <w:r w:rsidRPr="00CD6A7E">
        <w:t>, alterable) objects.  Numeric objects and strings are immutable (unalterable).  Lists and dictionaries are mutable which affects how shared references operate as below:</w:t>
      </w:r>
    </w:p>
    <w:p w14:paraId="1FF5FF3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[1,2,3]</w:t>
      </w:r>
    </w:p>
    <w:p w14:paraId="3B4C516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79DB71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a[0] = 7</w:t>
      </w:r>
    </w:p>
    <w:p w14:paraId="72AE499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 [7, 2, 3]</w:t>
      </w:r>
    </w:p>
    <w:p w14:paraId="234A249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 # [7, 2, 3]</w:t>
      </w:r>
    </w:p>
    <w:p w14:paraId="6E6961C8" w14:textId="47342509" w:rsidR="004C770C" w:rsidRPr="00CD6A7E" w:rsidRDefault="004C770C" w:rsidP="004C770C">
      <w:r w:rsidRPr="00CD6A7E">
        <w:t xml:space="preserve">In the example above,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 xml:space="preserve"> have a shared reference to the same list object so a change to that list object affects both references. If the shared reference effects are not well understood the change to </w:t>
      </w:r>
      <w:r w:rsidRPr="00CD6A7E">
        <w:rPr>
          <w:rFonts w:ascii="Courier New" w:hAnsi="Courier New" w:cs="Courier New"/>
          <w:kern w:val="28"/>
          <w:lang w:val="en-GB"/>
        </w:rPr>
        <w:t>b</w:t>
      </w:r>
      <w:r w:rsidRPr="00CD6A7E">
        <w:t xml:space="preserve"> can cause unexpected results.</w:t>
      </w:r>
    </w:p>
    <w:p w14:paraId="5BD91BB5" w14:textId="77777777" w:rsidR="004C770C" w:rsidRPr="00CD6A7E" w:rsidRDefault="004C770C" w:rsidP="004C770C">
      <w:r w:rsidRPr="00CD6A7E">
        <w:t>Automatic conversion occurs only for numeric types of objects.  Python converts (coerces) from the simplest type up to the most complex type whenever different numeric types are mixed in an expression. For example:</w:t>
      </w:r>
    </w:p>
    <w:p w14:paraId="3308D7E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754EA68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2.0</w:t>
      </w:r>
    </w:p>
    <w:p w14:paraId="6556A5E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Miriam Fixed" w:eastAsia="Times New Roman" w:hAnsi="Miriam Fixed" w:cs="Miriam Fixed"/>
          <w:kern w:val="28"/>
        </w:rPr>
        <w:t>c =</w:t>
      </w:r>
      <w:r w:rsidRPr="00CD6A7E">
        <w:rPr>
          <w:rFonts w:ascii="Courier New" w:eastAsia="Times New Roman" w:hAnsi="Courier New" w:cs="Courier New"/>
          <w:kern w:val="28"/>
        </w:rPr>
        <w:t xml:space="preserve"> a + b; print(c) #=&gt; 3.0</w:t>
      </w:r>
    </w:p>
    <w:p w14:paraId="4827D002" w14:textId="77777777" w:rsidR="004C770C" w:rsidRPr="00CD6A7E" w:rsidRDefault="004C770C" w:rsidP="004C770C">
      <w:r w:rsidRPr="00CD6A7E">
        <w:t xml:space="preserve">In the example above, the integer </w:t>
      </w:r>
      <w:r w:rsidRPr="00CD6A7E">
        <w:rPr>
          <w:rFonts w:ascii="Courier New" w:hAnsi="Courier New" w:cs="Courier New"/>
          <w:kern w:val="28"/>
          <w:lang w:val="en-GB"/>
        </w:rPr>
        <w:t>a</w:t>
      </w:r>
      <w:r w:rsidRPr="00CD6A7E">
        <w:t xml:space="preserve"> is converted up to floating point (</w:t>
      </w:r>
      <w:r w:rsidR="000403AC">
        <w:t>that is</w:t>
      </w:r>
      <w:r w:rsidRPr="00CD6A7E">
        <w:t xml:space="preserve">, </w:t>
      </w:r>
      <w:r w:rsidRPr="00CD6A7E">
        <w:rPr>
          <w:rFonts w:ascii="Courier New" w:hAnsi="Courier New" w:cs="Courier New"/>
          <w:kern w:val="28"/>
          <w:lang w:val="en-GB"/>
        </w:rPr>
        <w:t>1.0</w:t>
      </w:r>
      <w:r w:rsidRPr="00CD6A7E">
        <w:t xml:space="preserve">) before the operation is performed. The object referred to by </w:t>
      </w:r>
      <w:r w:rsidRPr="00CD6A7E">
        <w:rPr>
          <w:rFonts w:ascii="Courier New" w:hAnsi="Courier New" w:cs="Courier New"/>
          <w:kern w:val="28"/>
          <w:lang w:val="en-GB"/>
        </w:rPr>
        <w:t>a</w:t>
      </w:r>
      <w:r w:rsidRPr="00CD6A7E">
        <w:t xml:space="preserve"> is not affected – only the intermediate values used to resolve the expression are converted. If the programmer does not realize this conversion takes </w:t>
      </w:r>
      <w:proofErr w:type="gramStart"/>
      <w:r w:rsidRPr="00CD6A7E">
        <w:t>place</w:t>
      </w:r>
      <w:proofErr w:type="gramEnd"/>
      <w:r w:rsidRPr="00CD6A7E">
        <w:t xml:space="preserve"> he may expect that </w:t>
      </w:r>
      <w:r w:rsidRPr="00CD6A7E">
        <w:rPr>
          <w:rFonts w:ascii="Courier New" w:hAnsi="Courier New" w:cs="Courier New"/>
          <w:kern w:val="28"/>
          <w:lang w:val="en-GB"/>
        </w:rPr>
        <w:t>c</w:t>
      </w:r>
      <w:r w:rsidRPr="00CD6A7E">
        <w:t xml:space="preserve"> is an integer and use it accordingly which could lead to unexpected results.</w:t>
      </w:r>
    </w:p>
    <w:p w14:paraId="3A63B9F0" w14:textId="77777777" w:rsidR="004C770C" w:rsidRPr="00CD6A7E" w:rsidRDefault="004C770C" w:rsidP="004C770C">
      <w:r w:rsidRPr="00CD6A7E">
        <w:t>Automatic conversion also occurs when an integer becomes too large to fit within the constraints of the large integer specified in the language (typically C) used to create the Python interpreter. When an integer becomes too large to fit into that range it is converted to an unlimited precision integer of arbitrary length.</w:t>
      </w:r>
    </w:p>
    <w:p w14:paraId="1EE10488" w14:textId="367DAF0D" w:rsidR="004C770C" w:rsidRPr="00CD6A7E" w:rsidRDefault="004C770C" w:rsidP="004C770C">
      <w:r w:rsidRPr="00CD6A7E">
        <w:t>Explicit conversion methods can also be used to explicitly convert between types though this is seldom required since Python will automatically convert as required. Examples include:</w:t>
      </w:r>
    </w:p>
    <w:p w14:paraId="39778E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int(1.6666) # a converted to 1</w:t>
      </w:r>
    </w:p>
    <w:p w14:paraId="3AAE2D8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float(1) # b converted to 1.0</w:t>
      </w:r>
    </w:p>
    <w:p w14:paraId="47168DA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 = int(</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10</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 c integer 10 created from a string</w:t>
      </w:r>
    </w:p>
    <w:p w14:paraId="4746380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 = str(10) # d string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10</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xml:space="preserve"> created from an integer</w:t>
      </w:r>
    </w:p>
    <w:p w14:paraId="6BE0735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 = ord(</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x</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 e integer assigned integer value 120</w:t>
      </w:r>
    </w:p>
    <w:p w14:paraId="1CB64BD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 = chr(121) # f assigned the string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y</w:t>
      </w:r>
      <w:r w:rsidRPr="00CD6A7E">
        <w:rPr>
          <w:rFonts w:ascii="Courier New" w:eastAsia="Times New Roman" w:hAnsi="Courier New" w:cs="Courier New"/>
          <w:color w:val="1F497D" w:themeColor="text2"/>
          <w:kern w:val="28"/>
        </w:rPr>
        <w:t>'</w:t>
      </w:r>
    </w:p>
    <w:p w14:paraId="18885298" w14:textId="77777777" w:rsidR="004C770C" w:rsidRPr="00CD6A7E" w:rsidRDefault="004C770C" w:rsidP="004C770C">
      <w:r w:rsidRPr="00CD6A7E">
        <w:lastRenderedPageBreak/>
        <w:t>Dynamic typing is a key feature of Python which promotes polymorphism for flexibility. Strict typing can, however, be imposed:</w:t>
      </w:r>
    </w:p>
    <w:p w14:paraId="40D562B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 =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abc</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xml:space="preserve"> # a refers to a string object</w:t>
      </w:r>
    </w:p>
    <w:p w14:paraId="5539DE7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isinstance(a, str): print(</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a type is string</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w:t>
      </w:r>
    </w:p>
    <w:p w14:paraId="2818C4CA" w14:textId="213CECC2" w:rsidR="004C770C" w:rsidRDefault="004C770C" w:rsidP="004C770C">
      <w:r w:rsidRPr="00CD6A7E">
        <w:t>Using code to explicitly check the type of an object is strongly discouraged in Python since it defeats the benefit that dynamic typing provides - flexibility which allows functions to potentially operate correctly with objects of more than one type.</w:t>
      </w:r>
    </w:p>
    <w:p w14:paraId="39538E05" w14:textId="2D34D52E" w:rsidR="00F615BA" w:rsidRPr="00F615BA" w:rsidRDefault="005700B5" w:rsidP="004C770C">
      <w:r>
        <w:t xml:space="preserve">Gradual typing </w:t>
      </w:r>
      <w:r w:rsidR="007F5C6E">
        <w:t xml:space="preserve">in </w:t>
      </w:r>
      <w:r>
        <w:t xml:space="preserve">Python </w:t>
      </w:r>
      <w:r w:rsidR="007F5C6E">
        <w:t xml:space="preserve">allows </w:t>
      </w:r>
      <w:r w:rsidR="003B0749">
        <w:t xml:space="preserve">optional </w:t>
      </w:r>
      <w:r w:rsidR="007F5C6E">
        <w:t>annotations to be added to</w:t>
      </w:r>
      <w:r w:rsidR="00D801E9">
        <w:t xml:space="preserve"> dynamic </w:t>
      </w:r>
      <w:r w:rsidR="007F5C6E">
        <w:t>va</w:t>
      </w:r>
      <w:r w:rsidR="00D801E9">
        <w:t>riables</w:t>
      </w:r>
      <w:r w:rsidR="007F5C6E">
        <w:t xml:space="preserve"> </w:t>
      </w:r>
      <w:r w:rsidR="00D801E9">
        <w:t xml:space="preserve">creating statically typed </w:t>
      </w:r>
      <w:r w:rsidR="00E51FC2">
        <w:t>va</w:t>
      </w:r>
      <w:r w:rsidR="00E52E2C">
        <w:t>riables</w:t>
      </w:r>
      <w:r w:rsidR="00C84A63">
        <w:t>.</w:t>
      </w:r>
      <w:r w:rsidR="00D801E9">
        <w:t xml:space="preserve"> </w:t>
      </w:r>
      <w:r w:rsidR="00C84A63">
        <w:t xml:space="preserve"> </w:t>
      </w:r>
      <w:r w:rsidR="007F5C6E">
        <w:t xml:space="preserve">This </w:t>
      </w:r>
      <w:r w:rsidR="00D801E9">
        <w:t>lets</w:t>
      </w:r>
      <w:r w:rsidR="007F5C6E">
        <w:t xml:space="preserve"> Python programs contain </w:t>
      </w:r>
      <w:r w:rsidR="00D801E9">
        <w:t>both dynamic</w:t>
      </w:r>
      <w:r w:rsidR="007F5C6E">
        <w:t xml:space="preserve"> </w:t>
      </w:r>
      <w:r w:rsidR="00D801E9">
        <w:t>va</w:t>
      </w:r>
      <w:r w:rsidR="00E52E2C">
        <w:t>riables</w:t>
      </w:r>
      <w:r w:rsidR="00D801E9">
        <w:t>, while adding the error-checking benefits of stat</w:t>
      </w:r>
      <w:r w:rsidR="007F5C6E">
        <w:t xml:space="preserve">ic variables. </w:t>
      </w:r>
      <w:r w:rsidR="00F615BA">
        <w:t>Python tools provide static type checkers such as</w:t>
      </w:r>
      <w:r w:rsidR="00BA3474">
        <w:t xml:space="preserve"> PyCharm</w:t>
      </w:r>
      <w:r w:rsidR="00BA3474" w:rsidRPr="00BA3474">
        <w:t>,</w:t>
      </w:r>
      <w:r w:rsidR="00F615BA" w:rsidRPr="00BA3474">
        <w:t xml:space="preserve"> mypy</w:t>
      </w:r>
      <w:r w:rsidR="00BA3474">
        <w:t>,</w:t>
      </w:r>
      <w:r w:rsidR="00F615BA" w:rsidRPr="00BA3474">
        <w:t xml:space="preserve"> and pytype that</w:t>
      </w:r>
      <w:r w:rsidR="00F615BA">
        <w:t xml:space="preserve"> assis</w:t>
      </w:r>
      <w:r w:rsidR="00B459C3">
        <w:t>t</w:t>
      </w:r>
      <w:r w:rsidR="00F615BA">
        <w:t xml:space="preserve"> users in avoiding the misuse of declared types in Python.</w:t>
      </w:r>
    </w:p>
    <w:p w14:paraId="59424463" w14:textId="59CBD769" w:rsidR="004C770C" w:rsidRPr="00CD6A7E" w:rsidRDefault="001456BA" w:rsidP="009866F9">
      <w:pPr>
        <w:pStyle w:val="Heading3"/>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3969B3EC" w14:textId="70318372" w:rsidR="00DA7483" w:rsidRDefault="00D01002" w:rsidP="004C770C">
      <w:pPr>
        <w:pStyle w:val="ListParagraph"/>
        <w:widowControl w:val="0"/>
        <w:numPr>
          <w:ilvl w:val="0"/>
          <w:numId w:val="388"/>
        </w:numPr>
        <w:suppressLineNumbers/>
        <w:overflowPunct w:val="0"/>
        <w:adjustRightInd w:val="0"/>
        <w:spacing w:after="120"/>
        <w:rPr>
          <w:rFonts w:ascii="Calibri" w:eastAsia="Times New Roman" w:hAnsi="Calibri"/>
        </w:rPr>
      </w:pPr>
      <w:r>
        <w:rPr>
          <w:rFonts w:ascii="Calibri" w:eastAsia="Times New Roman" w:hAnsi="Calibri"/>
        </w:rPr>
        <w:t>Follow the guidance contained in</w:t>
      </w:r>
      <w:r w:rsidR="00DA7483">
        <w:rPr>
          <w:rFonts w:ascii="Calibri" w:eastAsia="Times New Roman" w:hAnsi="Calibri"/>
        </w:rPr>
        <w:t xml:space="preserve"> TR 24772-1 clause 6.3.5</w:t>
      </w:r>
      <w:ins w:id="107" w:author="Stephen Michell" w:date="2019-07-16T05:29:00Z">
        <w:r w:rsidR="00F359AE">
          <w:rPr>
            <w:rFonts w:ascii="Calibri" w:eastAsia="Times New Roman" w:hAnsi="Calibri"/>
          </w:rPr>
          <w:t>.</w:t>
        </w:r>
      </w:ins>
    </w:p>
    <w:p w14:paraId="12E0D4C5" w14:textId="172C59E5" w:rsidR="00566492" w:rsidRDefault="00566492" w:rsidP="004C770C">
      <w:pPr>
        <w:pStyle w:val="ListParagraph"/>
        <w:widowControl w:val="0"/>
        <w:numPr>
          <w:ilvl w:val="0"/>
          <w:numId w:val="388"/>
        </w:numPr>
        <w:suppressLineNumbers/>
        <w:overflowPunct w:val="0"/>
        <w:adjustRightInd w:val="0"/>
        <w:spacing w:after="120"/>
        <w:rPr>
          <w:rFonts w:ascii="Calibri" w:eastAsia="Times New Roman" w:hAnsi="Calibri"/>
        </w:rPr>
      </w:pPr>
      <w:r>
        <w:rPr>
          <w:rFonts w:ascii="Calibri" w:eastAsia="Times New Roman" w:hAnsi="Calibri"/>
        </w:rPr>
        <w:t>Use static type checkers to detect typing errors</w:t>
      </w:r>
    </w:p>
    <w:p w14:paraId="1B817099" w14:textId="46D87B74" w:rsidR="00F615BA" w:rsidRDefault="00F615BA" w:rsidP="00E94999">
      <w:pPr>
        <w:pStyle w:val="ListParagraph"/>
        <w:widowControl w:val="0"/>
        <w:suppressLineNumbers/>
        <w:overflowPunct w:val="0"/>
        <w:adjustRightInd w:val="0"/>
        <w:spacing w:after="120"/>
        <w:rPr>
          <w:rFonts w:ascii="Calibri" w:eastAsia="Times New Roman" w:hAnsi="Calibri"/>
        </w:rPr>
      </w:pPr>
      <w:r>
        <w:rPr>
          <w:rFonts w:ascii="Calibri" w:eastAsia="Times New Roman" w:hAnsi="Calibri"/>
        </w:rPr>
        <w:t xml:space="preserve">Note: The user community recommends </w:t>
      </w:r>
      <w:r>
        <w:rPr>
          <w:rFonts w:ascii="Calibri" w:eastAsia="Times New Roman" w:hAnsi="Calibri"/>
          <w:i/>
        </w:rPr>
        <w:t>mypy</w:t>
      </w:r>
      <w:r>
        <w:rPr>
          <w:rFonts w:ascii="Calibri" w:eastAsia="Times New Roman" w:hAnsi="Calibri"/>
        </w:rPr>
        <w:t xml:space="preserve"> and </w:t>
      </w:r>
      <w:r>
        <w:rPr>
          <w:rFonts w:ascii="Calibri" w:eastAsia="Times New Roman" w:hAnsi="Calibri"/>
          <w:i/>
        </w:rPr>
        <w:t>pytype.</w:t>
      </w:r>
    </w:p>
    <w:p w14:paraId="5E465CFC"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Pay special attention to issues of magnitude and precision when using mixed type expressions;</w:t>
      </w:r>
    </w:p>
    <w:p w14:paraId="4C6A1347"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Be aware of the consequences of shared references;</w:t>
      </w:r>
    </w:p>
    <w:p w14:paraId="1C725B91"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Be aware of the conversion from simple to complex; and</w:t>
      </w:r>
    </w:p>
    <w:p w14:paraId="6A2F9C2B"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Do not check for specific types of objects unless there is good justification, for example, when calling an extension that requires a specific type.</w:t>
      </w:r>
    </w:p>
    <w:p w14:paraId="3F871D4D" w14:textId="1EE05286" w:rsidR="004C770C" w:rsidRPr="00CD6A7E" w:rsidRDefault="001456BA" w:rsidP="004C770C">
      <w:pPr>
        <w:pStyle w:val="Heading2"/>
        <w:rPr>
          <w:lang w:bidi="en-US"/>
        </w:rPr>
      </w:pPr>
      <w:bookmarkStart w:id="108" w:name="_Toc310518158"/>
      <w:bookmarkStart w:id="109" w:name="_Toc7089373"/>
      <w:r>
        <w:rPr>
          <w:lang w:bidi="en-US"/>
        </w:rPr>
        <w:t>6.3</w:t>
      </w:r>
      <w:r w:rsidR="00AD5842">
        <w:rPr>
          <w:lang w:bidi="en-US"/>
        </w:rPr>
        <w:t xml:space="preserve"> </w:t>
      </w:r>
      <w:r w:rsidR="004C770C" w:rsidRPr="00CD6A7E">
        <w:rPr>
          <w:lang w:bidi="en-US"/>
        </w:rPr>
        <w:t>Bit Representations [STR]</w:t>
      </w:r>
      <w:bookmarkEnd w:id="108"/>
      <w:bookmarkEnd w:id="109"/>
    </w:p>
    <w:p w14:paraId="3D7BDA3B" w14:textId="61691FBF" w:rsidR="004C770C" w:rsidRPr="00CD6A7E" w:rsidRDefault="001456BA" w:rsidP="009866F9">
      <w:pPr>
        <w:pStyle w:val="Heading3"/>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36FD94E" w14:textId="77777777" w:rsidR="004C770C" w:rsidRPr="00CD6A7E" w:rsidRDefault="004C770C" w:rsidP="004C770C">
      <w:r w:rsidRPr="00CD6A7E">
        <w:t xml:space="preserve">Python provides hexadecimal, octal and binary built-in functions.  </w:t>
      </w:r>
      <w:r w:rsidRPr="00CD6A7E">
        <w:rPr>
          <w:rFonts w:ascii="Courier New" w:hAnsi="Courier New" w:cs="Courier New"/>
          <w:kern w:val="28"/>
          <w:lang w:val="en-GB"/>
        </w:rPr>
        <w:t>oct</w:t>
      </w:r>
      <w:r w:rsidRPr="00CD6A7E">
        <w:t xml:space="preserve"> converts to octal, </w:t>
      </w:r>
      <w:r w:rsidRPr="00CD6A7E">
        <w:rPr>
          <w:rFonts w:ascii="Courier New" w:hAnsi="Courier New" w:cs="Courier New"/>
          <w:kern w:val="28"/>
          <w:lang w:val="en-GB"/>
        </w:rPr>
        <w:t>hex</w:t>
      </w:r>
      <w:r w:rsidRPr="00CD6A7E">
        <w:t xml:space="preserve"> to hexadecimal and </w:t>
      </w:r>
      <w:r w:rsidRPr="00CD6A7E">
        <w:rPr>
          <w:rFonts w:ascii="Courier New" w:hAnsi="Courier New" w:cs="Courier New"/>
          <w:kern w:val="28"/>
          <w:lang w:val="en-GB"/>
        </w:rPr>
        <w:t>bin</w:t>
      </w:r>
      <w:r w:rsidRPr="00CD6A7E">
        <w:t xml:space="preserve"> to binary:</w:t>
      </w:r>
    </w:p>
    <w:p w14:paraId="04F0774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print(oct(256)) # 0o400</w:t>
      </w:r>
    </w:p>
    <w:p w14:paraId="181DA96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print(hex(256)) # 0x100</w:t>
      </w:r>
    </w:p>
    <w:p w14:paraId="44F7B10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print(bin(256)) # 0b100000000</w:t>
      </w:r>
    </w:p>
    <w:p w14:paraId="6D4E20C4" w14:textId="77777777" w:rsidR="004C770C" w:rsidRPr="00CD6A7E" w:rsidRDefault="004C770C" w:rsidP="004C770C">
      <w:r w:rsidRPr="00CD6A7E">
        <w:t>The notations shown as comments above are also valid ways to specify octal, hex and binary values respectively:</w:t>
      </w:r>
    </w:p>
    <w:p w14:paraId="694C02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print(0o400)# =&gt; 256</w:t>
      </w:r>
    </w:p>
    <w:p w14:paraId="23FF459E" w14:textId="1C529448"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w:t>
      </w:r>
      <w:r w:rsidR="00DA7483">
        <w:rPr>
          <w:rFonts w:ascii="Courier New" w:eastAsia="Times New Roman" w:hAnsi="Courier New" w:cs="Courier New"/>
          <w:kern w:val="28"/>
        </w:rPr>
        <w:t xml:space="preserve"> </w:t>
      </w:r>
      <w:r w:rsidRPr="00CD6A7E">
        <w:rPr>
          <w:rFonts w:ascii="Courier New" w:eastAsia="Times New Roman" w:hAnsi="Courier New" w:cs="Courier New"/>
          <w:kern w:val="28"/>
        </w:rPr>
        <w:t>=</w:t>
      </w:r>
      <w:r w:rsidR="00DA7483">
        <w:rPr>
          <w:rFonts w:ascii="Courier New" w:eastAsia="Times New Roman" w:hAnsi="Courier New" w:cs="Courier New"/>
          <w:kern w:val="28"/>
        </w:rPr>
        <w:t xml:space="preserve"> </w:t>
      </w:r>
      <w:r w:rsidRPr="00CD6A7E">
        <w:rPr>
          <w:rFonts w:ascii="Courier New" w:eastAsia="Times New Roman" w:hAnsi="Courier New" w:cs="Courier New"/>
          <w:kern w:val="28"/>
        </w:rPr>
        <w:t>0x100+1; print(a)# =&gt; 257</w:t>
      </w:r>
    </w:p>
    <w:p w14:paraId="131E7540" w14:textId="77777777" w:rsidR="004C770C" w:rsidRPr="00CD6A7E" w:rsidRDefault="004C770C" w:rsidP="004C770C">
      <w:r w:rsidRPr="00CD6A7E">
        <w:t xml:space="preserve">The built-in </w:t>
      </w:r>
      <w:r w:rsidRPr="00CD6A7E">
        <w:rPr>
          <w:rFonts w:ascii="Courier New" w:hAnsi="Courier New" w:cs="Courier New"/>
          <w:kern w:val="28"/>
          <w:lang w:val="en-GB"/>
        </w:rPr>
        <w:t>int</w:t>
      </w:r>
      <w:r w:rsidRPr="00CD6A7E">
        <w:t xml:space="preserve"> function can be used to convert strings to numbers and optionally specify any number base:</w:t>
      </w:r>
    </w:p>
    <w:p w14:paraId="1284CA3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int('256') # the integer 256 in the default base 10</w:t>
      </w:r>
    </w:p>
    <w:p w14:paraId="0B4EF2D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int('400', 8) # =&gt; 256 </w:t>
      </w:r>
    </w:p>
    <w:p w14:paraId="6EC68E1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int('100', 16) # =&gt; 256</w:t>
      </w:r>
    </w:p>
    <w:p w14:paraId="5246422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int('24', 5) # =&gt; 14</w:t>
      </w:r>
    </w:p>
    <w:p w14:paraId="6C65A42B" w14:textId="77777777" w:rsidR="004C770C" w:rsidRPr="00CD6A7E" w:rsidRDefault="004C770C" w:rsidP="004C770C">
      <w:r w:rsidRPr="00CD6A7E">
        <w:lastRenderedPageBreak/>
        <w:t>Python stores integers that are beyond the implementation’s largest integer size as an internal arbitrary length so that programmers are only limited by performance concerns when very large integers are used (and by memory when extremely large numbers are used). For example:</w:t>
      </w:r>
    </w:p>
    <w:p w14:paraId="1257EE1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a=2**100 # =&gt; 1267650600228229401496703205376</w:t>
      </w:r>
    </w:p>
    <w:p w14:paraId="52550A78" w14:textId="77777777" w:rsidR="004C770C" w:rsidRPr="00CD6A7E" w:rsidRDefault="004C770C" w:rsidP="004C770C">
      <w:r w:rsidRPr="00CD6A7E">
        <w:t>Python treats positive integers as being infinitely padded on the left with zeroes and negative numbers (in two’s complement notation) with 1’s on the left when used in bitwise operations:</w:t>
      </w:r>
    </w:p>
    <w:p w14:paraId="237F86F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commentRangeStart w:id="110"/>
      <w:r w:rsidRPr="00CD6A7E">
        <w:rPr>
          <w:rFonts w:ascii="Courier New" w:eastAsia="Times New Roman" w:hAnsi="Courier New" w:cs="Courier New"/>
          <w:kern w:val="28"/>
        </w:rPr>
        <w:t xml:space="preserve">a&lt;&lt;b # a shifted left b </w:t>
      </w:r>
      <w:proofErr w:type="gramStart"/>
      <w:r w:rsidRPr="00CD6A7E">
        <w:rPr>
          <w:rFonts w:ascii="Courier New" w:eastAsia="Times New Roman" w:hAnsi="Courier New" w:cs="Courier New"/>
          <w:kern w:val="28"/>
        </w:rPr>
        <w:t>bits</w:t>
      </w:r>
      <w:proofErr w:type="gramEnd"/>
    </w:p>
    <w:p w14:paraId="6E68B43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a&gt;&gt;b # a shifted right b </w:t>
      </w:r>
      <w:proofErr w:type="gramStart"/>
      <w:r w:rsidRPr="00CD6A7E">
        <w:rPr>
          <w:rFonts w:ascii="Courier New" w:eastAsia="Times New Roman" w:hAnsi="Courier New" w:cs="Courier New"/>
          <w:kern w:val="28"/>
        </w:rPr>
        <w:t>bits</w:t>
      </w:r>
      <w:commentRangeEnd w:id="110"/>
      <w:proofErr w:type="gramEnd"/>
      <w:r w:rsidR="00F359AE">
        <w:rPr>
          <w:rStyle w:val="CommentReference"/>
        </w:rPr>
        <w:commentReference w:id="110"/>
      </w:r>
    </w:p>
    <w:p w14:paraId="41D6E565" w14:textId="77777777" w:rsidR="004C770C" w:rsidRPr="00CD6A7E" w:rsidRDefault="004C770C" w:rsidP="004C770C">
      <w:r w:rsidRPr="00CD6A7E">
        <w:t>There is no overflow check for shifting left or right so a program expecting an exception to halt it will instead unexpectedly continue leading to unexpected results.</w:t>
      </w:r>
    </w:p>
    <w:p w14:paraId="6C2B22BD" w14:textId="5C06F208" w:rsidR="004C770C" w:rsidRPr="00CD6A7E" w:rsidRDefault="001456BA" w:rsidP="009866F9">
      <w:pPr>
        <w:pStyle w:val="Heading3"/>
        <w:rPr>
          <w:lang w:bidi="en-US"/>
        </w:rPr>
      </w:pPr>
      <w:r>
        <w:rPr>
          <w:lang w:bidi="en-US"/>
        </w:rPr>
        <w:t>6.3</w:t>
      </w:r>
      <w:r w:rsidR="004C770C" w:rsidRPr="00CD6A7E">
        <w:rPr>
          <w:lang w:bidi="en-US"/>
        </w:rPr>
        <w:t>.2</w:t>
      </w:r>
      <w:r w:rsidR="00AD5842">
        <w:rPr>
          <w:lang w:bidi="en-US"/>
        </w:rPr>
        <w:t xml:space="preserve"> </w:t>
      </w:r>
      <w:r w:rsidR="004C770C" w:rsidRPr="00CD6A7E">
        <w:rPr>
          <w:lang w:bidi="en-US"/>
        </w:rPr>
        <w:t>Guidance to language users</w:t>
      </w:r>
    </w:p>
    <w:p w14:paraId="129D0FC3" w14:textId="5538F3A2" w:rsidR="00DA7483" w:rsidRDefault="00D01002" w:rsidP="004C770C">
      <w:pPr>
        <w:pStyle w:val="ListParagraph"/>
        <w:widowControl w:val="0"/>
        <w:numPr>
          <w:ilvl w:val="0"/>
          <w:numId w:val="387"/>
        </w:numPr>
        <w:suppressLineNumbers/>
        <w:overflowPunct w:val="0"/>
        <w:adjustRightInd w:val="0"/>
        <w:spacing w:after="120"/>
        <w:rPr>
          <w:rFonts w:ascii="Calibri" w:eastAsia="Times New Roman" w:hAnsi="Calibri"/>
        </w:rPr>
      </w:pPr>
      <w:r>
        <w:rPr>
          <w:rFonts w:ascii="Calibri" w:eastAsia="Times New Roman" w:hAnsi="Calibri"/>
        </w:rPr>
        <w:t>Follow the guidance contained in</w:t>
      </w:r>
      <w:r w:rsidR="00DA7483">
        <w:rPr>
          <w:rFonts w:ascii="Calibri" w:eastAsia="Times New Roman" w:hAnsi="Calibri"/>
        </w:rPr>
        <w:t xml:space="preserve"> TR 24772-1 clause 6.3.5</w:t>
      </w:r>
    </w:p>
    <w:p w14:paraId="3D35248D" w14:textId="1CF4CB0D" w:rsidR="004C770C" w:rsidRPr="007B6289" w:rsidRDefault="004C770C" w:rsidP="00DA7483">
      <w:pPr>
        <w:pStyle w:val="ListParagraph"/>
        <w:widowControl w:val="0"/>
        <w:numPr>
          <w:ilvl w:val="0"/>
          <w:numId w:val="387"/>
        </w:numPr>
        <w:suppressLineNumbers/>
        <w:overflowPunct w:val="0"/>
        <w:adjustRightInd w:val="0"/>
        <w:spacing w:after="120"/>
        <w:rPr>
          <w:rFonts w:ascii="Calibri" w:eastAsia="Times New Roman" w:hAnsi="Calibri"/>
          <w:lang w:val="en-GB"/>
        </w:rPr>
      </w:pPr>
      <w:r w:rsidRPr="007B6289">
        <w:rPr>
          <w:rFonts w:ascii="Calibri" w:eastAsia="Times New Roman" w:hAnsi="Calibri"/>
        </w:rPr>
        <w:t xml:space="preserve">Keep in mind that using a very large integer will have a negative effect on performance; </w:t>
      </w:r>
    </w:p>
    <w:p w14:paraId="3AC801CD" w14:textId="63C713F7" w:rsidR="004C770C" w:rsidRPr="00CD6A7E" w:rsidRDefault="001456BA" w:rsidP="004C770C">
      <w:pPr>
        <w:pStyle w:val="Heading2"/>
        <w:rPr>
          <w:lang w:bidi="en-US"/>
        </w:rPr>
      </w:pPr>
      <w:bookmarkStart w:id="111" w:name="_Toc310518159"/>
      <w:bookmarkStart w:id="112" w:name="_Toc7089374"/>
      <w:r>
        <w:rPr>
          <w:lang w:bidi="en-US"/>
        </w:rPr>
        <w:t>6.4</w:t>
      </w:r>
      <w:r w:rsidR="00AD5842">
        <w:rPr>
          <w:lang w:bidi="en-US"/>
        </w:rPr>
        <w:t xml:space="preserve"> </w:t>
      </w:r>
      <w:r w:rsidR="004C770C" w:rsidRPr="00CD6A7E">
        <w:rPr>
          <w:lang w:bidi="en-US"/>
        </w:rPr>
        <w:t>Floating-point Arithmetic [PLF]</w:t>
      </w:r>
      <w:bookmarkEnd w:id="111"/>
      <w:bookmarkEnd w:id="112"/>
    </w:p>
    <w:p w14:paraId="25F9E160" w14:textId="62B30C11" w:rsidR="004C770C" w:rsidRPr="00CD6A7E" w:rsidRDefault="001456BA" w:rsidP="009866F9">
      <w:pPr>
        <w:pStyle w:val="Heading3"/>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7E47F9C9" w14:textId="77777777" w:rsidR="004C770C" w:rsidRPr="00CD6A7E" w:rsidRDefault="004C770C" w:rsidP="004C770C">
      <w:r w:rsidRPr="00CD6A7E">
        <w:t xml:space="preserve">Python supports floating-point arithmetic. Literals are expressed with a decimal point and or an optional </w:t>
      </w:r>
      <w:r w:rsidRPr="00CD6A7E">
        <w:rPr>
          <w:rFonts w:ascii="Courier New" w:hAnsi="Courier New" w:cs="Courier New"/>
          <w:kern w:val="28"/>
          <w:lang w:val="en-GB"/>
        </w:rPr>
        <w:t>e</w:t>
      </w:r>
      <w:r w:rsidRPr="00CD6A7E">
        <w:t xml:space="preserve"> or </w:t>
      </w:r>
      <w:r w:rsidRPr="00CD6A7E">
        <w:rPr>
          <w:rFonts w:ascii="Courier New" w:hAnsi="Courier New" w:cs="Courier New"/>
          <w:kern w:val="28"/>
          <w:lang w:val="en-GB"/>
        </w:rPr>
        <w:t>E</w:t>
      </w:r>
      <w:r w:rsidRPr="00CD6A7E">
        <w:t>:</w:t>
      </w:r>
    </w:p>
    <w:p w14:paraId="2A46930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1., 1.0, .1, 1.e0</w:t>
      </w:r>
    </w:p>
    <w:p w14:paraId="70832285" w14:textId="56EA0ADB" w:rsidR="004C770C" w:rsidRPr="00CD6A7E" w:rsidRDefault="004C770C" w:rsidP="004C770C">
      <w:commentRangeStart w:id="113"/>
      <w:commentRangeStart w:id="114"/>
      <w:r w:rsidRPr="00CD6A7E">
        <w:t xml:space="preserve">There is no way to determine the precision of the implementation from within a Python program. For example, in the CPython implementation, it’s implemented </w:t>
      </w:r>
      <w:ins w:id="115" w:author="Stephen Michell" w:date="2019-07-16T05:51:00Z">
        <w:r w:rsidR="00F359AE">
          <w:t xml:space="preserve">in hardware </w:t>
        </w:r>
      </w:ins>
      <w:ins w:id="116" w:author="Stephen Michell" w:date="2019-07-16T05:52:00Z">
        <w:r w:rsidR="00F359AE">
          <w:t xml:space="preserve">as </w:t>
        </w:r>
      </w:ins>
      <w:del w:id="117" w:author="Stephen Michell" w:date="2019-07-16T05:51:00Z">
        <w:r w:rsidRPr="00CD6A7E" w:rsidDel="00F359AE">
          <w:delText>as a C double</w:delText>
        </w:r>
      </w:del>
      <w:ins w:id="118" w:author="Stephen Michell" w:date="2019-07-16T05:51:00Z">
        <w:r w:rsidR="00F359AE">
          <w:t>the IEEE 754 floating point double,</w:t>
        </w:r>
      </w:ins>
      <w:r w:rsidRPr="00CD6A7E">
        <w:t xml:space="preserve"> which is approximately 53 bits of precision.</w:t>
      </w:r>
      <w:commentRangeEnd w:id="113"/>
      <w:r w:rsidR="00E3248D">
        <w:rPr>
          <w:rStyle w:val="CommentReference"/>
        </w:rPr>
        <w:commentReference w:id="113"/>
      </w:r>
      <w:commentRangeEnd w:id="114"/>
      <w:r w:rsidR="00116F0B">
        <w:rPr>
          <w:rStyle w:val="CommentReference"/>
        </w:rPr>
        <w:commentReference w:id="114"/>
      </w:r>
    </w:p>
    <w:p w14:paraId="71D0443F" w14:textId="602AAC38" w:rsidR="004C770C" w:rsidRPr="00CD6A7E" w:rsidRDefault="001456BA" w:rsidP="009866F9">
      <w:pPr>
        <w:pStyle w:val="Heading3"/>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7CAA1BE1" w14:textId="31DC2488" w:rsidR="00DA7483" w:rsidRDefault="00DA7483" w:rsidP="004C770C">
      <w:pPr>
        <w:pStyle w:val="ListParagraph"/>
        <w:widowControl w:val="0"/>
        <w:numPr>
          <w:ilvl w:val="0"/>
          <w:numId w:val="386"/>
        </w:numPr>
        <w:suppressLineNumbers/>
        <w:overflowPunct w:val="0"/>
        <w:adjustRightInd w:val="0"/>
        <w:spacing w:after="120"/>
        <w:rPr>
          <w:rFonts w:ascii="Calibri" w:eastAsia="Times New Roman" w:hAnsi="Calibri"/>
        </w:rPr>
      </w:pPr>
      <w:del w:id="119" w:author="Sean McDonagh" w:date="2019-04-25T11:30:00Z">
        <w:r w:rsidDel="00D01002">
          <w:rPr>
            <w:rFonts w:ascii="Calibri" w:eastAsia="Times New Roman" w:hAnsi="Calibri"/>
          </w:rPr>
          <w:delText>Follow the guidance of</w:delText>
        </w:r>
      </w:del>
      <w:ins w:id="120" w:author="Sean McDonagh" w:date="2019-04-25T11:30:00Z">
        <w:r w:rsidR="00D01002">
          <w:rPr>
            <w:rFonts w:ascii="Calibri" w:eastAsia="Times New Roman" w:hAnsi="Calibri"/>
          </w:rPr>
          <w:t>Follow the guidance contained in</w:t>
        </w:r>
      </w:ins>
      <w:r>
        <w:rPr>
          <w:rFonts w:ascii="Calibri" w:eastAsia="Times New Roman" w:hAnsi="Calibri"/>
        </w:rPr>
        <w:t xml:space="preserve"> TR 24772-1 clause 6.4.5</w:t>
      </w:r>
    </w:p>
    <w:p w14:paraId="5DD70F82" w14:textId="1634A4FC"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Use floating-point arithmetic only when absolutely needed;</w:t>
      </w:r>
    </w:p>
    <w:p w14:paraId="1E7ADA5A" w14:textId="77777777"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Do not use floating-point arithmetic when integers or booleans would suffice;</w:t>
      </w:r>
    </w:p>
    <w:p w14:paraId="6A17664A" w14:textId="3D6B5C1E"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Be aware that precision is lost for some real numbers (</w:t>
      </w:r>
      <w:r w:rsidR="000403AC">
        <w:rPr>
          <w:rFonts w:ascii="Calibri" w:eastAsia="Times New Roman" w:hAnsi="Calibri"/>
        </w:rPr>
        <w:t>that is</w:t>
      </w:r>
      <w:r w:rsidRPr="007B6289">
        <w:rPr>
          <w:rFonts w:ascii="Calibri" w:eastAsia="Times New Roman" w:hAnsi="Calibri"/>
        </w:rPr>
        <w:t>, floating-point is an approximation with limited precision for some numbers);</w:t>
      </w:r>
      <w:r w:rsidR="00DA7483">
        <w:rPr>
          <w:rFonts w:ascii="Calibri" w:eastAsia="Times New Roman" w:hAnsi="Calibri"/>
        </w:rPr>
        <w:t xml:space="preserve"> and</w:t>
      </w:r>
    </w:p>
    <w:p w14:paraId="319FDD69" w14:textId="0146886D" w:rsidR="004C770C" w:rsidRPr="00F615BA" w:rsidRDefault="004C770C" w:rsidP="00DA7483">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Be aware that results will frequently vary slightly by implementation</w:t>
      </w:r>
      <w:r w:rsidRPr="007B6289">
        <w:rPr>
          <w:rFonts w:ascii="Calibri" w:eastAsia="Times New Roman" w:hAnsi="Calibri"/>
          <w:lang w:val="en-GB"/>
        </w:rPr>
        <w:t xml:space="preserve"> (</w:t>
      </w:r>
      <w:r>
        <w:rPr>
          <w:rFonts w:ascii="Calibri" w:eastAsiaTheme="majorEastAsia" w:hAnsi="Calibri"/>
          <w:lang w:val="en-GB"/>
        </w:rPr>
        <w:t>s</w:t>
      </w:r>
      <w:r w:rsidRPr="007B6289">
        <w:rPr>
          <w:rFonts w:ascii="Calibri" w:eastAsiaTheme="majorEastAsia" w:hAnsi="Calibri"/>
          <w:lang w:val="en-GB"/>
        </w:rPr>
        <w:t>ee</w:t>
      </w:r>
      <w:r w:rsidR="0011301E">
        <w:rPr>
          <w:rFonts w:ascii="Calibri" w:eastAsiaTheme="majorEastAsia" w:hAnsi="Calibri"/>
          <w:lang w:val="en-GB"/>
        </w:rPr>
        <w:t xml:space="preserve"> subclause </w:t>
      </w:r>
      <w:r w:rsidRPr="007B6289">
        <w:rPr>
          <w:rFonts w:ascii="Calibri" w:eastAsiaTheme="majorEastAsia" w:hAnsi="Calibri"/>
          <w:position w:val="6"/>
          <w:sz w:val="16"/>
          <w:szCs w:val="16"/>
          <w:lang w:val="en-GB"/>
        </w:rPr>
        <w:t xml:space="preserve"> </w:t>
      </w:r>
      <w:r w:rsidR="00EA3DAB" w:rsidRPr="0071177D">
        <w:rPr>
          <w:rStyle w:val="hyperChar"/>
          <w:rFonts w:eastAsiaTheme="minorEastAsia"/>
        </w:rPr>
        <w:fldChar w:fldCharType="begin"/>
      </w:r>
      <w:r w:rsidR="00EA3DAB" w:rsidRPr="0071177D">
        <w:rPr>
          <w:rStyle w:val="hyperChar"/>
          <w:rFonts w:eastAsiaTheme="majorEastAsia"/>
        </w:rPr>
        <w:instrText xml:space="preserve"> REF _Ref357014743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121" w:author="Sean McDonagh" w:date="2019-04-25T12:55:00Z">
        <w:r w:rsidR="00DE5F8F" w:rsidRPr="00BD2F3A">
          <w:rPr>
            <w:rStyle w:val="hyperChar"/>
            <w:rFonts w:eastAsiaTheme="minorEastAsia"/>
          </w:rPr>
          <w:t>6.53 Provision of Inherently Unsafe Operations [SKL]</w:t>
        </w:r>
      </w:ins>
      <w:del w:id="122" w:author="Sean McDonagh" w:date="2019-04-25T12:55:00Z">
        <w:r w:rsidR="0048220B" w:rsidRPr="0048220B" w:rsidDel="00DE5F8F">
          <w:rPr>
            <w:rStyle w:val="hyperChar"/>
            <w:rFonts w:eastAsiaTheme="minorEastAsia"/>
          </w:rPr>
          <w:delText>6.53 Provision of Inherently Unsafe Operations [SKL]</w:delText>
        </w:r>
      </w:del>
      <w:r w:rsidR="00EA3DAB" w:rsidRPr="0071177D">
        <w:rPr>
          <w:rStyle w:val="hyperChar"/>
          <w:rFonts w:eastAsiaTheme="minorEastAsia"/>
        </w:rPr>
        <w:fldChar w:fldCharType="end"/>
      </w:r>
      <w:r w:rsidRPr="007B6289">
        <w:rPr>
          <w:rFonts w:ascii="Calibri" w:eastAsiaTheme="majorEastAsia" w:hAnsi="Calibri"/>
          <w:lang w:val="en-GB"/>
        </w:rPr>
        <w:t xml:space="preserve"> for more on this subject)</w:t>
      </w:r>
      <w:r w:rsidRPr="007B6289">
        <w:rPr>
          <w:rFonts w:ascii="Calibri" w:eastAsia="Times New Roman" w:hAnsi="Calibri"/>
        </w:rPr>
        <w:t xml:space="preserve">; </w:t>
      </w:r>
    </w:p>
    <w:p w14:paraId="5CFDC19C" w14:textId="0DEA0962" w:rsidR="004C770C" w:rsidRPr="00CD6A7E" w:rsidRDefault="001456BA" w:rsidP="004C770C">
      <w:pPr>
        <w:pStyle w:val="Heading2"/>
        <w:rPr>
          <w:lang w:bidi="en-US"/>
        </w:rPr>
      </w:pPr>
      <w:bookmarkStart w:id="123" w:name="_Toc310518160"/>
      <w:bookmarkStart w:id="124" w:name="_Toc7089375"/>
      <w:r>
        <w:rPr>
          <w:lang w:bidi="en-US"/>
        </w:rPr>
        <w:lastRenderedPageBreak/>
        <w:t>6.5</w:t>
      </w:r>
      <w:r w:rsidR="00AD5842">
        <w:rPr>
          <w:lang w:bidi="en-US"/>
        </w:rPr>
        <w:t xml:space="preserve"> </w:t>
      </w:r>
      <w:r w:rsidR="004C770C" w:rsidRPr="00CD6A7E">
        <w:rPr>
          <w:lang w:bidi="en-US"/>
        </w:rPr>
        <w:t>Enumerator Issues [CCB]</w:t>
      </w:r>
      <w:bookmarkEnd w:id="123"/>
      <w:bookmarkEnd w:id="124"/>
    </w:p>
    <w:p w14:paraId="0DF96DEB" w14:textId="749BB096" w:rsidR="004C770C" w:rsidRPr="00CD6A7E" w:rsidRDefault="001456BA" w:rsidP="009866F9">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 xml:space="preserve">Applicability to </w:t>
      </w:r>
      <w:commentRangeStart w:id="125"/>
      <w:r w:rsidR="004C770C" w:rsidRPr="00CD6A7E">
        <w:rPr>
          <w:lang w:bidi="en-US"/>
        </w:rPr>
        <w:t>language</w:t>
      </w:r>
      <w:commentRangeEnd w:id="125"/>
      <w:r w:rsidR="00263434">
        <w:rPr>
          <w:rStyle w:val="CommentReference"/>
          <w:rFonts w:asciiTheme="minorHAnsi" w:eastAsiaTheme="minorEastAsia" w:hAnsiTheme="minorHAnsi" w:cstheme="minorBidi"/>
          <w:b w:val="0"/>
          <w:bCs w:val="0"/>
        </w:rPr>
        <w:commentReference w:id="125"/>
      </w:r>
    </w:p>
    <w:p w14:paraId="34FA8798" w14:textId="16678F82" w:rsidR="004C770C" w:rsidRPr="00CD6A7E" w:rsidRDefault="004C770C" w:rsidP="004C770C">
      <w:commentRangeStart w:id="126"/>
      <w:commentRangeStart w:id="127"/>
      <w:r w:rsidRPr="00CD6A7E">
        <w:t xml:space="preserve">Python has an </w:t>
      </w:r>
      <w:r w:rsidRPr="00CD6A7E">
        <w:rPr>
          <w:rFonts w:ascii="Courier New" w:hAnsi="Courier New" w:cs="Courier New"/>
          <w:kern w:val="28"/>
          <w:lang w:val="en-GB"/>
        </w:rPr>
        <w:t>enumerate</w:t>
      </w:r>
      <w:r w:rsidRPr="00CD6A7E">
        <w:t xml:space="preserve"> built-in </w:t>
      </w:r>
      <w:proofErr w:type="gramStart"/>
      <w:r w:rsidRPr="00CD6A7E">
        <w:t>type</w:t>
      </w:r>
      <w:proofErr w:type="gramEnd"/>
      <w:r w:rsidRPr="00CD6A7E">
        <w:t xml:space="preserve"> but it is not at all related to the implementation of enumeration as defined in other languages where constants are assigned to symbols. Given that enumeration is a useful programming device</w:t>
      </w:r>
      <w:ins w:id="128" w:author="Sean McDonagh" w:date="2019-05-29T16:15:00Z">
        <w:r w:rsidR="00DF1900">
          <w:t xml:space="preserve">, </w:t>
        </w:r>
      </w:ins>
      <w:del w:id="129" w:author="Sean McDonagh" w:date="2019-05-29T16:15:00Z">
        <w:r w:rsidRPr="00CD6A7E" w:rsidDel="00DF1900">
          <w:delText xml:space="preserve"> and that there is no enumeration construct in Python, </w:delText>
        </w:r>
      </w:del>
      <w:r w:rsidRPr="00CD6A7E">
        <w:t>many programmers choose to implement their own “enum” objects or types using a wide variety of methods including the creation of “enum” classes, lists, and even dictionaries. One simple method is to simply assign a list of names to integers:</w:t>
      </w:r>
      <w:commentRangeEnd w:id="126"/>
      <w:r w:rsidR="00F359AE">
        <w:rPr>
          <w:rStyle w:val="CommentReference"/>
        </w:rPr>
        <w:commentReference w:id="126"/>
      </w:r>
      <w:commentRangeEnd w:id="127"/>
      <w:r w:rsidR="009243D9">
        <w:rPr>
          <w:rStyle w:val="CommentReference"/>
        </w:rPr>
        <w:commentReference w:id="127"/>
      </w:r>
    </w:p>
    <w:p w14:paraId="0A30A70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Red, Green, Blue = range (3) </w:t>
      </w:r>
    </w:p>
    <w:p w14:paraId="0784F5C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print(Red, Green, Blue) # =&gt; 0 1 2</w:t>
      </w:r>
    </w:p>
    <w:p w14:paraId="12D600FB" w14:textId="77777777" w:rsidR="004C770C" w:rsidRPr="00CD6A7E" w:rsidRDefault="004C770C" w:rsidP="004C770C">
      <w:r w:rsidRPr="00CD6A7E">
        <w:t>Code can then reference these “enum” values as they would in other languages which have native support for enumeration:</w:t>
      </w:r>
    </w:p>
    <w:p w14:paraId="36F0524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3C92723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 Green: print("a=Green")# =&gt; a=Green</w:t>
      </w:r>
    </w:p>
    <w:p w14:paraId="5934C029" w14:textId="792CA77F" w:rsidR="004C770C" w:rsidRDefault="004C770C" w:rsidP="004C770C">
      <w:pPr>
        <w:widowControl w:val="0"/>
        <w:suppressLineNumbers/>
        <w:overflowPunct w:val="0"/>
        <w:adjustRightInd w:val="0"/>
        <w:spacing w:after="240"/>
        <w:rPr>
          <w:rFonts w:ascii="Calibri" w:eastAsia="Times New Roman" w:hAnsi="Calibri" w:cs="Calibri"/>
          <w:kern w:val="28"/>
        </w:rPr>
      </w:pPr>
      <w:r w:rsidRPr="00CD6A7E">
        <w:rPr>
          <w:rFonts w:ascii="Calibri" w:eastAsia="Times New Roman" w:hAnsi="Calibri" w:cs="Calibri"/>
          <w:kern w:val="28"/>
        </w:rPr>
        <w:t>There are disadvantages to the approach above though since any of the “enum” variables could be assigned new values at any time thereby undoing their intended role as “pseudo” constants. There are many forum discussions and articles that illustrate other, safer ways to simulate enumeration which are beyond the scope of this annex.</w:t>
      </w:r>
    </w:p>
    <w:p w14:paraId="009C9910" w14:textId="4ADE4507" w:rsidR="00DA7483" w:rsidRPr="00CD6A7E" w:rsidRDefault="00DA7483" w:rsidP="00DA7483">
      <w:r w:rsidRPr="00CD6A7E">
        <w:t xml:space="preserve">Use of enumeration requires careful attention to readability, performance, and safety. There are many </w:t>
      </w:r>
      <w:proofErr w:type="gramStart"/>
      <w:r w:rsidRPr="00CD6A7E">
        <w:t>complex</w:t>
      </w:r>
      <w:proofErr w:type="gramEnd"/>
      <w:r w:rsidRPr="00CD6A7E">
        <w:t xml:space="preserve">, but useful ways to simulate enums in Python [ </w:t>
      </w:r>
      <w:sdt>
        <w:sdtPr>
          <w:id w:val="-753048921"/>
          <w:citation/>
        </w:sdtPr>
        <w:sdtEndPr/>
        <w:sdtContent>
          <w:r w:rsidRPr="00CD6A7E">
            <w:fldChar w:fldCharType="begin"/>
          </w:r>
          <w:r w:rsidRPr="00CD6A7E">
            <w:instrText xml:space="preserve"> CITATION Enu \l 1033 </w:instrText>
          </w:r>
          <w:r w:rsidRPr="00CD6A7E">
            <w:fldChar w:fldCharType="separate"/>
          </w:r>
          <w:ins w:id="130" w:author="Sean McDonagh" w:date="2019-04-25T12:55:00Z">
            <w:r w:rsidR="00DE5F8F" w:rsidRPr="004A60E5">
              <w:rPr>
                <w:noProof/>
              </w:rPr>
              <w:t>[1]</w:t>
            </w:r>
          </w:ins>
          <w:del w:id="131" w:author="Sean McDonagh" w:date="2019-04-25T12:55:00Z">
            <w:r w:rsidRPr="00A34E55" w:rsidDel="00DE5F8F">
              <w:rPr>
                <w:noProof/>
              </w:rPr>
              <w:delText>[1]</w:delText>
            </w:r>
          </w:del>
          <w:r w:rsidRPr="00CD6A7E">
            <w:fldChar w:fldCharType="end"/>
          </w:r>
        </w:sdtContent>
      </w:sdt>
      <w:r w:rsidRPr="00CD6A7E">
        <w:t>]and many simple ways including the use of sets:</w:t>
      </w:r>
    </w:p>
    <w:p w14:paraId="12A8A2AD" w14:textId="77777777" w:rsidR="00DA7483" w:rsidRPr="00CD6A7E" w:rsidRDefault="00DA7483" w:rsidP="00DA7483">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colors = {'red', 'green', 'blue'}</w:t>
      </w:r>
    </w:p>
    <w:p w14:paraId="4122A7E0" w14:textId="6CD652BA" w:rsidR="00DA7483" w:rsidRDefault="00DA7483">
      <w:pPr>
        <w:widowControl w:val="0"/>
        <w:suppressLineNumbers/>
        <w:overflowPunct w:val="0"/>
        <w:adjustRightInd w:val="0"/>
        <w:spacing w:after="0"/>
        <w:ind w:firstLine="720"/>
        <w:rPr>
          <w:ins w:id="132" w:author="Sean McDonagh" w:date="2019-05-29T16:15:00Z"/>
          <w:rFonts w:ascii="Courier New" w:eastAsia="Times New Roman" w:hAnsi="Courier New" w:cs="Courier New"/>
          <w:kern w:val="28"/>
        </w:rPr>
      </w:pPr>
      <w:r w:rsidRPr="00CD6A7E">
        <w:rPr>
          <w:rFonts w:ascii="Courier New" w:eastAsia="Times New Roman" w:hAnsi="Courier New" w:cs="Courier New"/>
          <w:kern w:val="28"/>
        </w:rPr>
        <w:t>if "red" in colors: print('valid color')</w:t>
      </w:r>
    </w:p>
    <w:p w14:paraId="7530A546" w14:textId="77777777" w:rsidR="00DF1900" w:rsidRDefault="00DF1900">
      <w:pPr>
        <w:widowControl w:val="0"/>
        <w:suppressLineNumbers/>
        <w:overflowPunct w:val="0"/>
        <w:adjustRightInd w:val="0"/>
        <w:spacing w:after="0"/>
        <w:ind w:firstLine="720"/>
        <w:rPr>
          <w:ins w:id="133" w:author="Sean McDonagh" w:date="2019-05-29T16:15:00Z"/>
          <w:rFonts w:ascii="Courier New" w:eastAsia="Times New Roman" w:hAnsi="Courier New" w:cs="Courier New"/>
          <w:kern w:val="28"/>
        </w:rPr>
      </w:pPr>
    </w:p>
    <w:p w14:paraId="783E7731" w14:textId="7A87E303" w:rsidR="00DF1900" w:rsidRDefault="00A04875" w:rsidP="00BC5DF5">
      <w:pPr>
        <w:widowControl w:val="0"/>
        <w:suppressLineNumbers/>
        <w:overflowPunct w:val="0"/>
        <w:adjustRightInd w:val="0"/>
        <w:spacing w:after="0"/>
      </w:pPr>
      <w:ins w:id="134" w:author="Sean McDonagh" w:date="2019-05-29T16:27:00Z">
        <w:r>
          <w:t xml:space="preserve">A new </w:t>
        </w:r>
      </w:ins>
      <w:ins w:id="135" w:author="Sean McDonagh" w:date="2019-05-29T16:24:00Z">
        <w:r>
          <w:t>e</w:t>
        </w:r>
      </w:ins>
      <w:ins w:id="136" w:author="Sean McDonagh" w:date="2019-05-29T16:17:00Z">
        <w:r w:rsidR="00DF1900" w:rsidRPr="004A60E5">
          <w:rPr>
            <w:rFonts w:ascii="Courier New" w:eastAsia="Times New Roman" w:hAnsi="Courier New" w:cs="Courier New"/>
            <w:kern w:val="28"/>
          </w:rPr>
          <w:t>num</w:t>
        </w:r>
        <w:r w:rsidR="00DF1900">
          <w:t xml:space="preserve"> module was introduced in Python v3.4</w:t>
        </w:r>
      </w:ins>
      <w:ins w:id="137" w:author="Sean McDonagh" w:date="2019-05-29T16:23:00Z">
        <w:r w:rsidR="00DF1900">
          <w:t xml:space="preserve"> </w:t>
        </w:r>
      </w:ins>
      <w:ins w:id="138" w:author="Sean McDonagh" w:date="2019-05-29T16:27:00Z">
        <w:r>
          <w:t>which</w:t>
        </w:r>
      </w:ins>
      <w:ins w:id="139" w:author="Sean McDonagh" w:date="2019-05-29T16:23:00Z">
        <w:r w:rsidR="00DF1900">
          <w:t xml:space="preserve"> allows for </w:t>
        </w:r>
      </w:ins>
      <w:ins w:id="140" w:author="Sean McDonagh" w:date="2019-05-29T16:27:00Z">
        <w:r>
          <w:t xml:space="preserve">better </w:t>
        </w:r>
      </w:ins>
      <w:ins w:id="141" w:author="Sean McDonagh" w:date="2019-05-29T16:23:00Z">
        <w:r>
          <w:t xml:space="preserve">iteration and </w:t>
        </w:r>
      </w:ins>
      <w:ins w:id="142" w:author="Sean McDonagh" w:date="2019-05-29T16:24:00Z">
        <w:r>
          <w:t>value comparison</w:t>
        </w:r>
      </w:ins>
      <w:ins w:id="143" w:author="Sean McDonagh" w:date="2019-05-29T16:27:00Z">
        <w:r>
          <w:t xml:space="preserve"> than </w:t>
        </w:r>
      </w:ins>
      <w:ins w:id="144" w:author="Sean McDonagh" w:date="2019-05-29T16:28:00Z">
        <w:r>
          <w:t xml:space="preserve">most previous user-developed methods. </w:t>
        </w:r>
      </w:ins>
      <w:r w:rsidR="00BC5DF5">
        <w:t>An example</w:t>
      </w:r>
      <w:r w:rsidR="001F36A8">
        <w:t xml:space="preserve"> </w:t>
      </w:r>
      <w:r w:rsidR="00BC5DF5">
        <w:t xml:space="preserve">of the new </w:t>
      </w:r>
      <w:r w:rsidR="00BC5DF5" w:rsidRPr="00BC5DF5">
        <w:rPr>
          <w:rFonts w:ascii="Courier New" w:eastAsia="Times New Roman" w:hAnsi="Courier New" w:cs="Courier New"/>
          <w:kern w:val="28"/>
        </w:rPr>
        <w:t>enum</w:t>
      </w:r>
      <w:ins w:id="145" w:author="Sean McDonagh" w:date="2019-05-29T16:25:00Z">
        <w:r>
          <w:t xml:space="preserve"> </w:t>
        </w:r>
      </w:ins>
      <w:r w:rsidR="00BC5DF5">
        <w:t>module is:</w:t>
      </w:r>
      <w:ins w:id="146" w:author="Sean McDonagh" w:date="2019-05-29T16:23:00Z">
        <w:r>
          <w:t xml:space="preserve"> </w:t>
        </w:r>
      </w:ins>
    </w:p>
    <w:p w14:paraId="6FD00BA3" w14:textId="77777777" w:rsidR="00BC5DF5" w:rsidRDefault="00BC5DF5" w:rsidP="00BC5DF5">
      <w:pPr>
        <w:widowControl w:val="0"/>
        <w:suppressLineNumbers/>
        <w:overflowPunct w:val="0"/>
        <w:adjustRightInd w:val="0"/>
        <w:spacing w:after="0"/>
        <w:ind w:firstLine="720"/>
      </w:pPr>
    </w:p>
    <w:p w14:paraId="4BD6E7B9" w14:textId="305CDAE5"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from enum import Enum</w:t>
      </w:r>
    </w:p>
    <w:p w14:paraId="0E847236" w14:textId="4F3841B2"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class ColorEnum(Enum):</w:t>
      </w:r>
    </w:p>
    <w:p w14:paraId="0A1E3878" w14:textId="5516661B"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RED = 1</w:t>
      </w:r>
    </w:p>
    <w:p w14:paraId="44690592" w14:textId="00D22E5B"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GREEN = 2</w:t>
      </w:r>
    </w:p>
    <w:p w14:paraId="0C0791CD" w14:textId="6153C80A"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BLUE = 3</w:t>
      </w:r>
    </w:p>
    <w:p w14:paraId="19711E32" w14:textId="41ACAB78"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YELLOW = 4</w:t>
      </w:r>
    </w:p>
    <w:p w14:paraId="23A02AE6" w14:textId="633EFC4E"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print(ColorEnum.BLUE)</w:t>
      </w:r>
    </w:p>
    <w:p w14:paraId="5569E39D" w14:textId="77777777" w:rsidR="001F36A8" w:rsidRDefault="001F36A8" w:rsidP="00BC5DF5">
      <w:pPr>
        <w:widowControl w:val="0"/>
        <w:suppressLineNumbers/>
        <w:overflowPunct w:val="0"/>
        <w:adjustRightInd w:val="0"/>
        <w:spacing w:after="0"/>
        <w:ind w:firstLine="720"/>
      </w:pPr>
    </w:p>
    <w:p w14:paraId="529A7F03" w14:textId="57B1CDDF" w:rsidR="00BC5DF5" w:rsidRPr="00BC5DF5" w:rsidRDefault="001F36A8" w:rsidP="001F36A8">
      <w:pPr>
        <w:widowControl w:val="0"/>
        <w:suppressLineNumbers/>
        <w:overflowPunct w:val="0"/>
        <w:adjustRightInd w:val="0"/>
        <w:spacing w:after="0"/>
        <w:rPr>
          <w:rFonts w:ascii="Courier New" w:eastAsia="Times New Roman" w:hAnsi="Courier New" w:cs="Courier New"/>
          <w:kern w:val="28"/>
        </w:rPr>
      </w:pPr>
      <w:r>
        <w:t xml:space="preserve">The above example would print out: </w:t>
      </w:r>
      <w:r w:rsidR="00BC5DF5" w:rsidRPr="00BC5DF5">
        <w:rPr>
          <w:rFonts w:ascii="Courier New" w:eastAsia="Times New Roman" w:hAnsi="Courier New" w:cs="Courier New"/>
          <w:kern w:val="28"/>
        </w:rPr>
        <w:t>ColorEnum.BLUE</w:t>
      </w:r>
    </w:p>
    <w:p w14:paraId="4E46C33B" w14:textId="77777777" w:rsidR="00D23937" w:rsidRPr="00F359AE" w:rsidRDefault="00D23937" w:rsidP="00BC5DF5">
      <w:pPr>
        <w:widowControl w:val="0"/>
        <w:suppressLineNumbers/>
        <w:overflowPunct w:val="0"/>
        <w:adjustRightInd w:val="0"/>
        <w:spacing w:after="0"/>
        <w:ind w:firstLine="720"/>
        <w:rPr>
          <w:rFonts w:ascii="Courier New" w:eastAsia="Times New Roman" w:hAnsi="Courier New" w:cs="Courier New"/>
          <w:kern w:val="28"/>
        </w:rPr>
      </w:pPr>
    </w:p>
    <w:p w14:paraId="7269BC25" w14:textId="406812E5" w:rsidR="004C770C" w:rsidRPr="00CD6A7E" w:rsidRDefault="001456BA" w:rsidP="00F615BA">
      <w:pPr>
        <w:pStyle w:val="Heading3"/>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836880E" w14:textId="4B7A1E7F" w:rsidR="00F359AE" w:rsidRPr="00F359AE" w:rsidRDefault="00F359AE" w:rsidP="00F359AE">
      <w:pPr>
        <w:pStyle w:val="ListParagraph"/>
        <w:widowControl w:val="0"/>
        <w:numPr>
          <w:ilvl w:val="0"/>
          <w:numId w:val="598"/>
        </w:numPr>
        <w:suppressLineNumbers/>
        <w:overflowPunct w:val="0"/>
        <w:adjustRightInd w:val="0"/>
        <w:spacing w:after="240"/>
        <w:rPr>
          <w:rFonts w:ascii="Calibri" w:eastAsia="Times New Roman" w:hAnsi="Calibri" w:cs="Calibri"/>
          <w:kern w:val="28"/>
        </w:rPr>
      </w:pPr>
      <w:r w:rsidRPr="00F359AE">
        <w:rPr>
          <w:rFonts w:ascii="Calibri" w:eastAsia="Times New Roman" w:hAnsi="Calibri" w:cs="Calibri"/>
          <w:kern w:val="28"/>
        </w:rPr>
        <w:t xml:space="preserve">Follow the guidance of </w:t>
      </w:r>
      <w:r>
        <w:rPr>
          <w:rFonts w:ascii="Calibri" w:eastAsia="Times New Roman" w:hAnsi="Calibri" w:cs="Calibri"/>
          <w:kern w:val="28"/>
        </w:rPr>
        <w:t>TR 24772-1 clause 6.5.5</w:t>
      </w:r>
    </w:p>
    <w:p w14:paraId="5D63CE93" w14:textId="5CC346E9" w:rsidR="004C770C" w:rsidRDefault="004C770C" w:rsidP="00F615BA">
      <w:pPr>
        <w:pStyle w:val="ListParagraph"/>
        <w:widowControl w:val="0"/>
        <w:numPr>
          <w:ilvl w:val="0"/>
          <w:numId w:val="598"/>
        </w:numPr>
        <w:suppressLineNumbers/>
        <w:overflowPunct w:val="0"/>
        <w:adjustRightInd w:val="0"/>
        <w:spacing w:after="240"/>
        <w:rPr>
          <w:ins w:id="147" w:author="Sean McDonagh" w:date="2019-05-29T16:29:00Z"/>
          <w:rFonts w:ascii="Calibri" w:eastAsia="Times New Roman" w:hAnsi="Calibri" w:cs="Calibri"/>
          <w:kern w:val="28"/>
        </w:rPr>
      </w:pPr>
      <w:r w:rsidRPr="00F615BA">
        <w:rPr>
          <w:rFonts w:ascii="Calibri" w:eastAsia="Times New Roman" w:hAnsi="Calibri" w:cs="Calibri"/>
          <w:kern w:val="28"/>
        </w:rPr>
        <w:t xml:space="preserve">Be aware that the technique shown above, is not safe since the variable can be bound to another object </w:t>
      </w:r>
      <w:r w:rsidRPr="00F615BA">
        <w:rPr>
          <w:rFonts w:ascii="Calibri" w:eastAsia="Times New Roman" w:hAnsi="Calibri" w:cs="Calibri"/>
          <w:kern w:val="28"/>
        </w:rPr>
        <w:lastRenderedPageBreak/>
        <w:t>at any time.</w:t>
      </w:r>
    </w:p>
    <w:p w14:paraId="5F177348" w14:textId="1DDFAB0D" w:rsidR="006348DC" w:rsidRPr="00F615BA" w:rsidRDefault="006348DC" w:rsidP="00F615BA">
      <w:pPr>
        <w:pStyle w:val="ListParagraph"/>
        <w:widowControl w:val="0"/>
        <w:numPr>
          <w:ilvl w:val="0"/>
          <w:numId w:val="598"/>
        </w:numPr>
        <w:suppressLineNumbers/>
        <w:overflowPunct w:val="0"/>
        <w:adjustRightInd w:val="0"/>
        <w:spacing w:after="240"/>
        <w:rPr>
          <w:rFonts w:ascii="Calibri" w:eastAsia="Times New Roman" w:hAnsi="Calibri" w:cs="Calibri"/>
          <w:kern w:val="28"/>
        </w:rPr>
      </w:pPr>
      <w:ins w:id="148" w:author="Sean McDonagh" w:date="2019-05-29T16:29:00Z">
        <w:r>
          <w:rPr>
            <w:rFonts w:ascii="Calibri" w:eastAsia="Times New Roman" w:hAnsi="Calibri" w:cs="Calibri"/>
            <w:kern w:val="28"/>
          </w:rPr>
          <w:t>Use the new enum module for better reliability and safety</w:t>
        </w:r>
      </w:ins>
    </w:p>
    <w:p w14:paraId="58F8D669" w14:textId="055CEE07" w:rsidR="004C770C" w:rsidRPr="00CD6A7E" w:rsidRDefault="001456BA" w:rsidP="004C770C">
      <w:pPr>
        <w:pStyle w:val="Heading2"/>
        <w:rPr>
          <w:lang w:bidi="en-US"/>
        </w:rPr>
      </w:pPr>
      <w:bookmarkStart w:id="149" w:name="_Toc310518161"/>
      <w:bookmarkStart w:id="150" w:name="_Toc7089376"/>
      <w:r>
        <w:rPr>
          <w:lang w:bidi="en-US"/>
        </w:rPr>
        <w:t>6.6</w:t>
      </w:r>
      <w:r w:rsidR="00AD5842">
        <w:rPr>
          <w:lang w:bidi="en-US"/>
        </w:rPr>
        <w:t xml:space="preserve"> </w:t>
      </w:r>
      <w:r w:rsidR="004C770C" w:rsidRPr="00CD6A7E">
        <w:rPr>
          <w:lang w:bidi="en-US"/>
        </w:rPr>
        <w:t>Conversion Errors [</w:t>
      </w:r>
      <w:commentRangeStart w:id="151"/>
      <w:r w:rsidR="004C770C" w:rsidRPr="00CD6A7E">
        <w:rPr>
          <w:lang w:bidi="en-US"/>
        </w:rPr>
        <w:t>FLC</w:t>
      </w:r>
      <w:commentRangeEnd w:id="151"/>
      <w:r w:rsidR="00821CF5">
        <w:rPr>
          <w:rStyle w:val="CommentReference"/>
          <w:rFonts w:asciiTheme="minorHAnsi" w:eastAsiaTheme="minorEastAsia" w:hAnsiTheme="minorHAnsi" w:cstheme="minorBidi"/>
          <w:b w:val="0"/>
        </w:rPr>
        <w:commentReference w:id="151"/>
      </w:r>
      <w:r w:rsidR="004C770C" w:rsidRPr="00CD6A7E">
        <w:rPr>
          <w:lang w:bidi="en-US"/>
        </w:rPr>
        <w:t>]</w:t>
      </w:r>
      <w:bookmarkEnd w:id="149"/>
      <w:bookmarkEnd w:id="150"/>
    </w:p>
    <w:p w14:paraId="5D466165" w14:textId="5CF43297" w:rsidR="004C770C" w:rsidRPr="00CD6A7E" w:rsidRDefault="001456BA" w:rsidP="009866F9">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0134511" w14:textId="4C0AF00A" w:rsidR="004C770C" w:rsidRPr="00CD6A7E" w:rsidRDefault="004C770C" w:rsidP="004C770C">
      <w:commentRangeStart w:id="152"/>
      <w:commentRangeStart w:id="153"/>
      <w:r w:rsidRPr="00CD6A7E">
        <w:t>Python converts numbers to a common type before performing any arithmetic operations. The common type is coerced using the following rules as defined in the standard (</w:t>
      </w:r>
      <w:commentRangeStart w:id="154"/>
      <w:r w:rsidR="00561A3D">
        <w:fldChar w:fldCharType="begin"/>
      </w:r>
      <w:r w:rsidR="00561A3D">
        <w:instrText xml:space="preserve"> HYPERLINK "http://docs.python.org/release/1.4/ref/ref5.html" </w:instrText>
      </w:r>
      <w:r w:rsidR="00561A3D">
        <w:fldChar w:fldCharType="separate"/>
      </w:r>
      <w:r w:rsidRPr="00CD6A7E">
        <w:rPr>
          <w:color w:val="0000FF"/>
          <w:u w:val="single"/>
        </w:rPr>
        <w:t>http://docs.python.org/release/1.4/ref/ref5.html</w:t>
      </w:r>
      <w:r w:rsidR="00561A3D">
        <w:rPr>
          <w:color w:val="0000FF"/>
          <w:u w:val="single"/>
        </w:rPr>
        <w:fldChar w:fldCharType="end"/>
      </w:r>
      <w:commentRangeEnd w:id="152"/>
      <w:commentRangeEnd w:id="154"/>
      <w:r w:rsidR="00F359AE">
        <w:rPr>
          <w:rStyle w:val="CommentReference"/>
        </w:rPr>
        <w:commentReference w:id="152"/>
      </w:r>
      <w:commentRangeEnd w:id="153"/>
      <w:r w:rsidR="00A1273A">
        <w:rPr>
          <w:rStyle w:val="CommentReference"/>
        </w:rPr>
        <w:commentReference w:id="153"/>
      </w:r>
      <w:r w:rsidR="00821CF5">
        <w:rPr>
          <w:rStyle w:val="CommentReference"/>
        </w:rPr>
        <w:commentReference w:id="154"/>
      </w:r>
      <w:r w:rsidRPr="00CD6A7E">
        <w:rPr>
          <w:color w:val="0000FF"/>
          <w:u w:val="single"/>
        </w:rPr>
        <w:t>)</w:t>
      </w:r>
      <w:r w:rsidRPr="00CD6A7E">
        <w:t>:</w:t>
      </w:r>
    </w:p>
    <w:p w14:paraId="2E4D942A" w14:textId="77777777" w:rsidR="004C770C" w:rsidRPr="008F5A32" w:rsidRDefault="004C770C" w:rsidP="00F359AE">
      <w:pPr>
        <w:pStyle w:val="ListParagraph"/>
        <w:widowControl w:val="0"/>
        <w:numPr>
          <w:ilvl w:val="0"/>
          <w:numId w:val="598"/>
        </w:numPr>
        <w:suppressLineNumbers/>
        <w:overflowPunct w:val="0"/>
        <w:adjustRightInd w:val="0"/>
        <w:spacing w:after="240"/>
        <w:rPr>
          <w:rFonts w:ascii="Calibri" w:eastAsia="Times New Roman" w:hAnsi="Calibri" w:cs="Calibri"/>
          <w:kern w:val="28"/>
        </w:rPr>
      </w:pPr>
      <w:r w:rsidRPr="008F5A32">
        <w:rPr>
          <w:rFonts w:ascii="Calibri" w:eastAsia="Times New Roman" w:hAnsi="Calibri" w:cs="Calibri"/>
          <w:kern w:val="28"/>
        </w:rPr>
        <w:t>If either argument is a complex number, the other is converted to the complex type;</w:t>
      </w:r>
    </w:p>
    <w:p w14:paraId="7139D3D1" w14:textId="77777777" w:rsidR="004C770C" w:rsidRPr="008F5A32" w:rsidRDefault="004C770C" w:rsidP="00F359AE">
      <w:pPr>
        <w:pStyle w:val="ListParagraph"/>
        <w:widowControl w:val="0"/>
        <w:numPr>
          <w:ilvl w:val="0"/>
          <w:numId w:val="598"/>
        </w:numPr>
        <w:suppressLineNumbers/>
        <w:overflowPunct w:val="0"/>
        <w:adjustRightInd w:val="0"/>
        <w:spacing w:after="240"/>
        <w:rPr>
          <w:rFonts w:ascii="Calibri" w:eastAsia="Times New Roman" w:hAnsi="Calibri" w:cs="Calibri"/>
          <w:kern w:val="28"/>
        </w:rPr>
      </w:pPr>
      <w:r w:rsidRPr="008F5A32">
        <w:rPr>
          <w:rFonts w:ascii="Calibri" w:eastAsia="Times New Roman" w:hAnsi="Calibri" w:cs="Calibri"/>
          <w:kern w:val="28"/>
        </w:rPr>
        <w:t xml:space="preserve">otherwise, if either argument is a </w:t>
      </w:r>
      <w:proofErr w:type="gramStart"/>
      <w:r w:rsidRPr="008F5A32">
        <w:rPr>
          <w:rFonts w:ascii="Calibri" w:eastAsia="Times New Roman" w:hAnsi="Calibri" w:cs="Calibri"/>
          <w:kern w:val="28"/>
        </w:rPr>
        <w:t>floating point</w:t>
      </w:r>
      <w:proofErr w:type="gramEnd"/>
      <w:r w:rsidRPr="008F5A32">
        <w:rPr>
          <w:rFonts w:ascii="Calibri" w:eastAsia="Times New Roman" w:hAnsi="Calibri" w:cs="Calibri"/>
          <w:kern w:val="28"/>
        </w:rPr>
        <w:t xml:space="preserve"> number, the other is converted to floating point;</w:t>
      </w:r>
    </w:p>
    <w:p w14:paraId="527FDA7B" w14:textId="77777777" w:rsidR="004C770C" w:rsidRPr="008F5A32" w:rsidRDefault="004C770C" w:rsidP="00F359AE">
      <w:pPr>
        <w:pStyle w:val="ListParagraph"/>
        <w:widowControl w:val="0"/>
        <w:numPr>
          <w:ilvl w:val="0"/>
          <w:numId w:val="598"/>
        </w:numPr>
        <w:suppressLineNumbers/>
        <w:overflowPunct w:val="0"/>
        <w:adjustRightInd w:val="0"/>
        <w:spacing w:after="240"/>
        <w:rPr>
          <w:rFonts w:ascii="Calibri" w:eastAsia="Times New Roman" w:hAnsi="Calibri" w:cs="Calibri"/>
          <w:kern w:val="28"/>
        </w:rPr>
      </w:pPr>
      <w:r w:rsidRPr="008F5A32">
        <w:rPr>
          <w:rFonts w:ascii="Calibri" w:eastAsia="Times New Roman" w:hAnsi="Calibri" w:cs="Calibri"/>
          <w:kern w:val="28"/>
        </w:rPr>
        <w:t>otherwise, if either argument is a long integer, the other is converted to long integer;</w:t>
      </w:r>
    </w:p>
    <w:p w14:paraId="0DED8DB5" w14:textId="77777777" w:rsidR="004C770C" w:rsidRPr="008F5A32" w:rsidRDefault="004C770C" w:rsidP="00F359AE">
      <w:pPr>
        <w:pStyle w:val="ListParagraph"/>
        <w:widowControl w:val="0"/>
        <w:numPr>
          <w:ilvl w:val="0"/>
          <w:numId w:val="598"/>
        </w:numPr>
        <w:suppressLineNumbers/>
        <w:overflowPunct w:val="0"/>
        <w:adjustRightInd w:val="0"/>
        <w:spacing w:after="240"/>
        <w:rPr>
          <w:rFonts w:ascii="Calibri" w:eastAsia="Times New Roman" w:hAnsi="Calibri" w:cs="Calibri"/>
          <w:kern w:val="28"/>
        </w:rPr>
      </w:pPr>
      <w:r w:rsidRPr="008F5A32">
        <w:rPr>
          <w:rFonts w:ascii="Calibri" w:eastAsia="Times New Roman" w:hAnsi="Calibri" w:cs="Calibri"/>
          <w:kern w:val="28"/>
        </w:rPr>
        <w:t>otherwise, both must be plain integers and no conversion is necessary.</w:t>
      </w:r>
    </w:p>
    <w:p w14:paraId="6D62173E" w14:textId="77777777" w:rsidR="004C770C" w:rsidRPr="00CD6A7E" w:rsidRDefault="004C770C" w:rsidP="008F5A32">
      <w:pPr>
        <w:spacing w:before="240"/>
      </w:pPr>
      <w:r w:rsidRPr="00CD6A7E">
        <w:t>Integers in the Python language are of a length bounded only by the amount of memory in the machine. Integers are stored in an internal format that has faster performance when the number is smaller than the largest integer supported by the implementation language and platform.</w:t>
      </w:r>
    </w:p>
    <w:p w14:paraId="67229218" w14:textId="77777777" w:rsidR="004C770C" w:rsidRPr="00CD6A7E" w:rsidRDefault="004C770C" w:rsidP="004C770C">
      <w:r w:rsidRPr="00CD6A7E">
        <w:t xml:space="preserve">Implicit or explicit conversion floating point to integer, implicitly (or explicitly using the </w:t>
      </w:r>
      <w:r w:rsidRPr="00CD6A7E">
        <w:rPr>
          <w:rFonts w:ascii="Courier New" w:hAnsi="Courier New" w:cs="Courier New"/>
          <w:kern w:val="28"/>
          <w:lang w:val="en-GB"/>
        </w:rPr>
        <w:t>int</w:t>
      </w:r>
      <w:r w:rsidRPr="00CD6A7E">
        <w:t xml:space="preserve"> function), will typically cause a loss of precision:</w:t>
      </w:r>
    </w:p>
    <w:p w14:paraId="344B843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3.0; print(int(a))# =&gt; 3 (no loss of precision)</w:t>
      </w:r>
    </w:p>
    <w:p w14:paraId="501B7E6E"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3.1415; print(int(a))# =&gt; 3 (precision lost)</w:t>
      </w:r>
    </w:p>
    <w:p w14:paraId="49CE1D00" w14:textId="77777777" w:rsidR="004C770C" w:rsidRPr="00CD6A7E" w:rsidRDefault="004C770C" w:rsidP="004C770C">
      <w:pPr>
        <w:tabs>
          <w:tab w:val="left" w:pos="6210"/>
        </w:tabs>
      </w:pPr>
      <w:r w:rsidRPr="00CD6A7E">
        <w:t>Precision can also be lost when converting from very large integer to floating point. Losses in precision, whether from integer to floating point or vice versa, do not generate errors but can lead to unexpected results especially when floating point numbers are used for loop control.</w:t>
      </w:r>
    </w:p>
    <w:p w14:paraId="033B5714" w14:textId="510DACD5" w:rsidR="004C770C" w:rsidRPr="00CD6A7E" w:rsidRDefault="001456BA" w:rsidP="009866F9">
      <w:pPr>
        <w:pStyle w:val="Heading3"/>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7EE499A4" w14:textId="303C2C56" w:rsidR="00DA7483" w:rsidRPr="008F5A32" w:rsidRDefault="00DA7483" w:rsidP="004C770C">
      <w:pPr>
        <w:pStyle w:val="ListParagraph"/>
        <w:widowControl w:val="0"/>
        <w:numPr>
          <w:ilvl w:val="0"/>
          <w:numId w:val="385"/>
        </w:numPr>
        <w:suppressLineNumbers/>
        <w:overflowPunct w:val="0"/>
        <w:adjustRightInd w:val="0"/>
        <w:spacing w:after="120"/>
        <w:rPr>
          <w:rFonts w:ascii="Calibri" w:eastAsia="Times New Roman" w:hAnsi="Calibri"/>
          <w:bCs/>
        </w:rPr>
      </w:pPr>
      <w:del w:id="155" w:author="Sean McDonagh" w:date="2019-04-25T11:30:00Z">
        <w:r w:rsidRPr="008F5A32" w:rsidDel="00D01002">
          <w:rPr>
            <w:rFonts w:ascii="Calibri" w:eastAsia="Times New Roman" w:hAnsi="Calibri"/>
            <w:bCs/>
          </w:rPr>
          <w:delText>Follow the guidance of</w:delText>
        </w:r>
      </w:del>
      <w:r w:rsidR="00D01002">
        <w:rPr>
          <w:rFonts w:ascii="Calibri" w:eastAsia="Times New Roman" w:hAnsi="Calibri"/>
          <w:bCs/>
        </w:rPr>
        <w:t>Follow the guidance contained in</w:t>
      </w:r>
      <w:r w:rsidRPr="008F5A32">
        <w:rPr>
          <w:rFonts w:ascii="Calibri" w:eastAsia="Times New Roman" w:hAnsi="Calibri"/>
          <w:bCs/>
        </w:rPr>
        <w:t xml:space="preserve"> TR 24772-1 clause 6.6.5 </w:t>
      </w:r>
    </w:p>
    <w:p w14:paraId="16885816" w14:textId="602ECFBE" w:rsidR="004C770C" w:rsidRPr="007B6289" w:rsidRDefault="004C770C" w:rsidP="004C770C">
      <w:pPr>
        <w:pStyle w:val="ListParagraph"/>
        <w:widowControl w:val="0"/>
        <w:numPr>
          <w:ilvl w:val="0"/>
          <w:numId w:val="385"/>
        </w:numPr>
        <w:suppressLineNumbers/>
        <w:overflowPunct w:val="0"/>
        <w:adjustRightInd w:val="0"/>
        <w:spacing w:after="120"/>
        <w:rPr>
          <w:rFonts w:ascii="Calibri" w:eastAsia="Times New Roman" w:hAnsi="Calibri"/>
          <w:b/>
          <w:bCs/>
        </w:rPr>
      </w:pPr>
      <w:r w:rsidRPr="007B6289">
        <w:rPr>
          <w:rFonts w:ascii="Calibri" w:eastAsia="Times New Roman" w:hAnsi="Calibri"/>
        </w:rPr>
        <w:t>Though there is generally no need to be concerned with an integer getting too large (rollover) or small, be aware that iterating or performing arithmetic with very large positive or small (negative) integers will hurt performance; and</w:t>
      </w:r>
    </w:p>
    <w:p w14:paraId="07A7F1DB" w14:textId="77777777" w:rsidR="004C770C" w:rsidRPr="007B6289" w:rsidRDefault="004C770C" w:rsidP="004C770C">
      <w:pPr>
        <w:pStyle w:val="ListParagraph"/>
        <w:widowControl w:val="0"/>
        <w:numPr>
          <w:ilvl w:val="0"/>
          <w:numId w:val="385"/>
        </w:numPr>
        <w:suppressLineNumbers/>
        <w:overflowPunct w:val="0"/>
        <w:adjustRightInd w:val="0"/>
        <w:spacing w:after="120"/>
        <w:rPr>
          <w:rFonts w:ascii="Calibri" w:eastAsia="Times New Roman" w:hAnsi="Calibri"/>
          <w:b/>
          <w:bCs/>
        </w:rPr>
      </w:pPr>
      <w:r w:rsidRPr="007B6289">
        <w:rPr>
          <w:rFonts w:ascii="Calibri" w:eastAsia="Times New Roman" w:hAnsi="Calibri"/>
        </w:rPr>
        <w:t>Be aware of the potential consequences of precision loss when converting from floating point to integer.</w:t>
      </w:r>
    </w:p>
    <w:p w14:paraId="50F608F8" w14:textId="2E5D5DE1" w:rsidR="004C770C" w:rsidRPr="00CD6A7E" w:rsidRDefault="001456BA" w:rsidP="004C770C">
      <w:pPr>
        <w:pStyle w:val="Heading2"/>
        <w:rPr>
          <w:lang w:bidi="en-US"/>
        </w:rPr>
      </w:pPr>
      <w:bookmarkStart w:id="156" w:name="_Toc310518162"/>
      <w:bookmarkStart w:id="157" w:name="_Toc7089377"/>
      <w:r>
        <w:rPr>
          <w:lang w:bidi="en-US"/>
        </w:rPr>
        <w:t>6.7</w:t>
      </w:r>
      <w:r w:rsidR="00AD5842">
        <w:rPr>
          <w:lang w:bidi="en-US"/>
        </w:rPr>
        <w:t xml:space="preserve"> </w:t>
      </w:r>
      <w:r w:rsidR="004C770C" w:rsidRPr="00CD6A7E">
        <w:rPr>
          <w:lang w:bidi="en-US"/>
        </w:rPr>
        <w:t>String Termination [CJM]</w:t>
      </w:r>
      <w:bookmarkEnd w:id="156"/>
      <w:bookmarkEnd w:id="157"/>
    </w:p>
    <w:p w14:paraId="09C2E498" w14:textId="589D5C4C" w:rsidR="004C770C" w:rsidRPr="00CD6A7E" w:rsidRDefault="00B00789" w:rsidP="004C770C">
      <w:r>
        <w:t>This vulnerability is not applicable,</w:t>
      </w:r>
      <w:ins w:id="158" w:author="Stephen Michell" w:date="2019-07-16T06:17:00Z">
        <w:r w:rsidR="00F359AE">
          <w:t xml:space="preserve"> as Python does not </w:t>
        </w:r>
      </w:ins>
      <w:ins w:id="159" w:author="Stephen Michell" w:date="2019-07-16T06:19:00Z">
        <w:r w:rsidR="00F359AE">
          <w:t>use null terminated strings.</w:t>
        </w:r>
      </w:ins>
      <w:r w:rsidRPr="00CD6A7E">
        <w:t xml:space="preserve"> </w:t>
      </w:r>
      <w:r w:rsidR="004C770C" w:rsidRPr="00CD6A7E">
        <w:t>Python strings are immutable objects whose length can be queried with built-in functions therefore Python does not permit accesses past the end, or beginning, of a string.</w:t>
      </w:r>
    </w:p>
    <w:p w14:paraId="14C84E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'12345'</w:t>
      </w:r>
    </w:p>
    <w:p w14:paraId="636BB53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a[5] #=&gt; IndexError: string index out of range</w:t>
      </w:r>
    </w:p>
    <w:p w14:paraId="3614DB66" w14:textId="1C9BF0AA" w:rsidR="004C770C" w:rsidRPr="00CD6A7E" w:rsidRDefault="001456BA" w:rsidP="004C770C">
      <w:pPr>
        <w:pStyle w:val="Heading2"/>
        <w:rPr>
          <w:lang w:bidi="en-US"/>
        </w:rPr>
      </w:pPr>
      <w:bookmarkStart w:id="160" w:name="_Toc310518163"/>
      <w:bookmarkStart w:id="161" w:name="_Toc7089378"/>
      <w:r>
        <w:rPr>
          <w:lang w:bidi="en-US"/>
        </w:rPr>
        <w:lastRenderedPageBreak/>
        <w:t>6.8</w:t>
      </w:r>
      <w:r w:rsidR="00AD5842">
        <w:rPr>
          <w:lang w:bidi="en-US"/>
        </w:rPr>
        <w:t xml:space="preserve"> </w:t>
      </w:r>
      <w:r w:rsidR="004C770C" w:rsidRPr="00CD6A7E">
        <w:rPr>
          <w:lang w:bidi="en-US"/>
        </w:rPr>
        <w:t>Buffer Boundary Violation [HCB]</w:t>
      </w:r>
      <w:bookmarkEnd w:id="160"/>
      <w:bookmarkEnd w:id="161"/>
    </w:p>
    <w:p w14:paraId="5931A3A8" w14:textId="795EDAC4" w:rsidR="004C770C" w:rsidRPr="00CD6A7E" w:rsidRDefault="004C770C" w:rsidP="004C770C">
      <w:r w:rsidRPr="00CD6A7E">
        <w:t>This vulnerability is not applicable to Python because Python’s run-time checks the boundaries of arrays and raises an exception when an attempt is made to access beyond a boundary.</w:t>
      </w:r>
      <w:ins w:id="162" w:author="Stephen Michell" w:date="2019-07-16T06:22:00Z">
        <w:r w:rsidR="00F359AE">
          <w:t xml:space="preserve"> </w:t>
        </w:r>
        <w:r w:rsidR="00F359AE" w:rsidRPr="00F359AE">
          <w:t>Exceptions associated with runtime exceptions are addressed in clause 6.36.</w:t>
        </w:r>
      </w:ins>
    </w:p>
    <w:p w14:paraId="6060486F" w14:textId="4B3B81B5" w:rsidR="004C770C" w:rsidRPr="00CD6A7E" w:rsidRDefault="001456BA" w:rsidP="004C770C">
      <w:pPr>
        <w:pStyle w:val="Heading2"/>
        <w:rPr>
          <w:lang w:bidi="en-US"/>
        </w:rPr>
      </w:pPr>
      <w:bookmarkStart w:id="163" w:name="_Toc310518164"/>
      <w:bookmarkStart w:id="164" w:name="_Toc7089379"/>
      <w:r>
        <w:rPr>
          <w:lang w:bidi="en-US"/>
        </w:rPr>
        <w:t>6.9</w:t>
      </w:r>
      <w:r w:rsidR="00AD5842">
        <w:rPr>
          <w:lang w:bidi="en-US"/>
        </w:rPr>
        <w:t xml:space="preserve"> </w:t>
      </w:r>
      <w:r w:rsidR="004C770C" w:rsidRPr="00CD6A7E">
        <w:rPr>
          <w:lang w:bidi="en-US"/>
        </w:rPr>
        <w:t>Unchecked Array Indexing [XYZ]</w:t>
      </w:r>
      <w:bookmarkEnd w:id="163"/>
      <w:bookmarkEnd w:id="164"/>
    </w:p>
    <w:p w14:paraId="68C7B372" w14:textId="46FB911B" w:rsidR="004C770C" w:rsidRPr="00CD6A7E" w:rsidRDefault="004C770C" w:rsidP="004C770C">
      <w:r w:rsidRPr="00CD6A7E">
        <w:t>This vulnerability is not applicable to Python because Python’s run-time checks the boundaries of arrays and raises an exception when an attempt is made to access beyond a boundary.</w:t>
      </w:r>
      <w:ins w:id="165" w:author="Stephen Michell" w:date="2019-07-16T06:23:00Z">
        <w:r w:rsidR="00F359AE">
          <w:t xml:space="preserve"> </w:t>
        </w:r>
        <w:r w:rsidR="00F359AE" w:rsidRPr="00F359AE">
          <w:t>Exc</w:t>
        </w:r>
        <w:r w:rsidR="00F359AE" w:rsidRPr="00020A46">
          <w:t>eptions associated with runtime exceptions are addressed in clause 6.36.</w:t>
        </w:r>
      </w:ins>
    </w:p>
    <w:p w14:paraId="503C168C" w14:textId="270D1176" w:rsidR="004C770C" w:rsidRPr="00CD6A7E" w:rsidRDefault="001456BA" w:rsidP="004C770C">
      <w:pPr>
        <w:pStyle w:val="Heading2"/>
        <w:rPr>
          <w:lang w:bidi="en-US"/>
        </w:rPr>
      </w:pPr>
      <w:bookmarkStart w:id="166" w:name="_Toc310518165"/>
      <w:bookmarkStart w:id="167" w:name="_Toc7089380"/>
      <w:r>
        <w:rPr>
          <w:lang w:bidi="en-US"/>
        </w:rPr>
        <w:t>6.10</w:t>
      </w:r>
      <w:r w:rsidR="00AD5842">
        <w:rPr>
          <w:lang w:bidi="en-US"/>
        </w:rPr>
        <w:t xml:space="preserve"> </w:t>
      </w:r>
      <w:r w:rsidR="004C770C" w:rsidRPr="00CD6A7E">
        <w:rPr>
          <w:lang w:bidi="en-US"/>
        </w:rPr>
        <w:t>Unchecked Array Copying [XYW]</w:t>
      </w:r>
      <w:bookmarkEnd w:id="166"/>
      <w:bookmarkEnd w:id="167"/>
    </w:p>
    <w:p w14:paraId="2C39D58C" w14:textId="54FFCF54" w:rsidR="004C770C" w:rsidRPr="00CD6A7E" w:rsidRDefault="004C770C" w:rsidP="004C770C">
      <w:r w:rsidRPr="00CD6A7E">
        <w:t>This vulnerability is not applicable to Python because Python’s run-time checks the boundaries of arrays and raises an exception when an attempt is made to access beyond a boundary.</w:t>
      </w:r>
      <w:ins w:id="168" w:author="Stephen Michell" w:date="2019-07-16T06:23:00Z">
        <w:r w:rsidR="00F359AE">
          <w:t xml:space="preserve"> </w:t>
        </w:r>
        <w:r w:rsidR="00F359AE" w:rsidRPr="00F359AE">
          <w:t>Exc</w:t>
        </w:r>
        <w:r w:rsidR="00F359AE" w:rsidRPr="00020A46">
          <w:t>eptions associated with runtime exceptions are addressed in clause 6.36.</w:t>
        </w:r>
      </w:ins>
    </w:p>
    <w:p w14:paraId="41C229C9" w14:textId="783C5515" w:rsidR="004C770C" w:rsidRPr="00CD6A7E" w:rsidRDefault="001456BA" w:rsidP="004C770C">
      <w:pPr>
        <w:pStyle w:val="Heading2"/>
        <w:rPr>
          <w:lang w:bidi="en-US"/>
        </w:rPr>
      </w:pPr>
      <w:bookmarkStart w:id="169" w:name="_Toc310518166"/>
      <w:bookmarkStart w:id="170" w:name="_Toc7089381"/>
      <w:r>
        <w:rPr>
          <w:lang w:bidi="en-US"/>
        </w:rPr>
        <w:t>6.11</w:t>
      </w:r>
      <w:r w:rsidR="00AD5842">
        <w:rPr>
          <w:lang w:bidi="en-US"/>
        </w:rPr>
        <w:t xml:space="preserve"> </w:t>
      </w:r>
      <w:r w:rsidR="004C770C" w:rsidRPr="00CD6A7E">
        <w:rPr>
          <w:lang w:bidi="en-US"/>
        </w:rPr>
        <w:t>Pointer</w:t>
      </w:r>
      <w:r w:rsidR="006B4071">
        <w:rPr>
          <w:lang w:bidi="en-US"/>
        </w:rPr>
        <w:t xml:space="preserve"> </w:t>
      </w:r>
      <w:r w:rsidR="00BD480B">
        <w:rPr>
          <w:lang w:bidi="en-US"/>
        </w:rPr>
        <w:t xml:space="preserve">Type Conversions </w:t>
      </w:r>
      <w:r w:rsidR="004C770C" w:rsidRPr="00CD6A7E">
        <w:rPr>
          <w:lang w:bidi="en-US"/>
        </w:rPr>
        <w:t>[HFC]</w:t>
      </w:r>
      <w:bookmarkEnd w:id="169"/>
      <w:bookmarkEnd w:id="170"/>
    </w:p>
    <w:p w14:paraId="50C9DA43" w14:textId="77777777" w:rsidR="004C770C" w:rsidRPr="00CD6A7E" w:rsidRDefault="004C770C" w:rsidP="004C770C">
      <w:commentRangeStart w:id="171"/>
      <w:r w:rsidRPr="00CD6A7E">
        <w:t>This vulnerability is not applicable to Python because Python does not use pointers.</w:t>
      </w:r>
      <w:commentRangeEnd w:id="171"/>
      <w:r w:rsidR="00F359AE">
        <w:rPr>
          <w:rStyle w:val="CommentReference"/>
        </w:rPr>
        <w:commentReference w:id="171"/>
      </w:r>
    </w:p>
    <w:p w14:paraId="6AC718CD" w14:textId="316039DF" w:rsidR="004C770C" w:rsidRPr="00CD6A7E" w:rsidRDefault="001456BA" w:rsidP="004C770C">
      <w:pPr>
        <w:pStyle w:val="Heading2"/>
        <w:rPr>
          <w:lang w:bidi="en-US"/>
        </w:rPr>
      </w:pPr>
      <w:bookmarkStart w:id="172" w:name="_Toc310518167"/>
      <w:bookmarkStart w:id="173" w:name="_Toc7089382"/>
      <w:r>
        <w:rPr>
          <w:lang w:bidi="en-US"/>
        </w:rPr>
        <w:t>6.12</w:t>
      </w:r>
      <w:r w:rsidR="00AD5842">
        <w:rPr>
          <w:lang w:bidi="en-US"/>
        </w:rPr>
        <w:t xml:space="preserve"> </w:t>
      </w:r>
      <w:r w:rsidR="004C770C" w:rsidRPr="00CD6A7E">
        <w:rPr>
          <w:lang w:bidi="en-US"/>
        </w:rPr>
        <w:t>Pointer Arithmetic [RVG]</w:t>
      </w:r>
      <w:bookmarkEnd w:id="172"/>
      <w:bookmarkEnd w:id="173"/>
    </w:p>
    <w:p w14:paraId="730F4FDB" w14:textId="77777777" w:rsidR="004C770C" w:rsidRPr="00CD6A7E" w:rsidRDefault="004C770C" w:rsidP="004C770C">
      <w:r w:rsidRPr="00CD6A7E">
        <w:t>This vulnerability is not applicable to Python because Python does not use pointers.</w:t>
      </w:r>
    </w:p>
    <w:p w14:paraId="2D77673E" w14:textId="2B5A788A" w:rsidR="004C770C" w:rsidRPr="00CD6A7E" w:rsidRDefault="001456BA" w:rsidP="004C770C">
      <w:pPr>
        <w:pStyle w:val="Heading2"/>
        <w:rPr>
          <w:lang w:bidi="en-US"/>
        </w:rPr>
      </w:pPr>
      <w:bookmarkStart w:id="174" w:name="_Toc310518168"/>
      <w:bookmarkStart w:id="175" w:name="_Toc7089383"/>
      <w:r>
        <w:rPr>
          <w:lang w:bidi="en-US"/>
        </w:rPr>
        <w:t>6.13</w:t>
      </w:r>
      <w:r w:rsidR="00AD5842">
        <w:rPr>
          <w:lang w:bidi="en-US"/>
        </w:rPr>
        <w:t xml:space="preserve"> </w:t>
      </w:r>
      <w:r w:rsidR="004C770C" w:rsidRPr="00CD6A7E">
        <w:rPr>
          <w:lang w:bidi="en-US"/>
        </w:rPr>
        <w:t>Null Pointer Dereference [XYH]</w:t>
      </w:r>
      <w:bookmarkEnd w:id="174"/>
      <w:bookmarkEnd w:id="175"/>
    </w:p>
    <w:p w14:paraId="58C0718A" w14:textId="77777777" w:rsidR="004C770C" w:rsidRPr="00CD6A7E" w:rsidRDefault="004C770C" w:rsidP="004C770C">
      <w:commentRangeStart w:id="176"/>
      <w:commentRangeStart w:id="177"/>
      <w:r w:rsidRPr="00CD6A7E">
        <w:t>This vulnerability is not applicable to Python because Python does not use pointers.</w:t>
      </w:r>
      <w:commentRangeEnd w:id="176"/>
      <w:r w:rsidR="00F359AE">
        <w:rPr>
          <w:rStyle w:val="CommentReference"/>
        </w:rPr>
        <w:commentReference w:id="176"/>
      </w:r>
      <w:commentRangeEnd w:id="177"/>
      <w:r w:rsidR="000C6FB6">
        <w:rPr>
          <w:rStyle w:val="CommentReference"/>
        </w:rPr>
        <w:commentReference w:id="177"/>
      </w:r>
    </w:p>
    <w:p w14:paraId="69D0A7ED" w14:textId="47E8C03B" w:rsidR="004C770C" w:rsidRPr="00CD6A7E" w:rsidRDefault="001456BA" w:rsidP="004C770C">
      <w:pPr>
        <w:pStyle w:val="Heading2"/>
        <w:rPr>
          <w:lang w:bidi="en-US"/>
        </w:rPr>
      </w:pPr>
      <w:bookmarkStart w:id="178" w:name="_Toc310518169"/>
      <w:bookmarkStart w:id="179" w:name="_Toc7089384"/>
      <w:r>
        <w:rPr>
          <w:lang w:bidi="en-US"/>
        </w:rPr>
        <w:t>6.14</w:t>
      </w:r>
      <w:r w:rsidR="00AD5842">
        <w:rPr>
          <w:lang w:bidi="en-US"/>
        </w:rPr>
        <w:t xml:space="preserve"> </w:t>
      </w:r>
      <w:r w:rsidR="004C770C" w:rsidRPr="00CD6A7E">
        <w:rPr>
          <w:lang w:bidi="en-US"/>
        </w:rPr>
        <w:t>Dangling Reference to Heap [XYK]</w:t>
      </w:r>
      <w:bookmarkEnd w:id="178"/>
      <w:bookmarkEnd w:id="179"/>
    </w:p>
    <w:p w14:paraId="04C7256A" w14:textId="1E1BE612" w:rsidR="004C770C" w:rsidRPr="00CD6A7E" w:rsidRDefault="004C770C" w:rsidP="004C770C">
      <w:commentRangeStart w:id="180"/>
      <w:r w:rsidRPr="00CD6A7E">
        <w:t xml:space="preserve">This vulnerability is not applicable to Python because Python does not use pointers.  </w:t>
      </w:r>
      <w:commentRangeEnd w:id="180"/>
      <w:r w:rsidR="00F359AE">
        <w:rPr>
          <w:rStyle w:val="CommentReference"/>
        </w:rPr>
        <w:commentReference w:id="180"/>
      </w:r>
      <w:r w:rsidRPr="00CD6A7E">
        <w:t>Specifically, Python only uses namespaces to access objects therefore when an object is deallocated</w:t>
      </w:r>
      <w:ins w:id="181" w:author="Stephen Michell" w:date="2019-07-16T08:46:00Z">
        <w:r w:rsidR="009E1622">
          <w:t xml:space="preserve"> the</w:t>
        </w:r>
      </w:ins>
      <w:ins w:id="182" w:author="Stephen Michell" w:date="2019-07-16T08:47:00Z">
        <w:r w:rsidR="009E1622">
          <w:t xml:space="preserve">re are no names </w:t>
        </w:r>
      </w:ins>
      <w:del w:id="183" w:author="Stephen Michell" w:date="2019-07-16T08:49:00Z">
        <w:r w:rsidRPr="00CD6A7E" w:rsidDel="009E1622">
          <w:delText xml:space="preserve">, any </w:delText>
        </w:r>
      </w:del>
      <w:del w:id="184" w:author="Stephen Michell" w:date="2019-07-16T08:46:00Z">
        <w:r w:rsidRPr="00CD6A7E" w:rsidDel="009E1622">
          <w:delText>reference to it</w:delText>
        </w:r>
      </w:del>
      <w:del w:id="185" w:author="Stephen Michell" w:date="2019-07-16T08:49:00Z">
        <w:r w:rsidRPr="00CD6A7E" w:rsidDel="009E1622">
          <w:delText xml:space="preserve"> causes an exception to be raised.</w:delText>
        </w:r>
      </w:del>
      <w:ins w:id="186" w:author="Stephen Michell" w:date="2019-07-16T08:49:00Z">
        <w:r w:rsidR="009E1622">
          <w:t xml:space="preserve"> denoting the reclaimed object.</w:t>
        </w:r>
      </w:ins>
    </w:p>
    <w:p w14:paraId="66F2FFB7" w14:textId="363336CD" w:rsidR="004C770C" w:rsidRPr="00CD6A7E" w:rsidRDefault="001456BA" w:rsidP="004C770C">
      <w:pPr>
        <w:pStyle w:val="Heading2"/>
        <w:rPr>
          <w:lang w:bidi="en-US"/>
        </w:rPr>
      </w:pPr>
      <w:bookmarkStart w:id="187" w:name="_Toc310518170"/>
      <w:bookmarkStart w:id="188" w:name="_Toc7089385"/>
      <w:r>
        <w:rPr>
          <w:lang w:bidi="en-US"/>
        </w:rPr>
        <w:t>6.15</w:t>
      </w:r>
      <w:r w:rsidR="00AD5842">
        <w:rPr>
          <w:lang w:bidi="en-US"/>
        </w:rPr>
        <w:t xml:space="preserve"> </w:t>
      </w:r>
      <w:r w:rsidR="004C770C" w:rsidRPr="00CD6A7E">
        <w:rPr>
          <w:lang w:bidi="en-US"/>
        </w:rPr>
        <w:t>Arithmetic Wrap-around Error [FIF]</w:t>
      </w:r>
      <w:bookmarkEnd w:id="187"/>
      <w:bookmarkEnd w:id="188"/>
    </w:p>
    <w:p w14:paraId="1348EFC4" w14:textId="1647FA49" w:rsidR="004C770C" w:rsidRPr="00CD6A7E" w:rsidRDefault="001456BA" w:rsidP="009866F9">
      <w:pPr>
        <w:pStyle w:val="Heading3"/>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7022F556" w14:textId="77777777" w:rsidR="004C770C" w:rsidRPr="00CD6A7E" w:rsidRDefault="004C770C" w:rsidP="004C770C">
      <w:r w:rsidRPr="00CD6A7E">
        <w:t>Operations on integers in Python cannot cause wrap-around errors because integers have no maximum size other than what the memory resources of the system can accommodate.</w:t>
      </w:r>
    </w:p>
    <w:p w14:paraId="082ADADB" w14:textId="779B82FD" w:rsidR="004C770C" w:rsidRDefault="004C770C" w:rsidP="004C770C">
      <w:pPr>
        <w:rPr>
          <w:ins w:id="189" w:author="Stephen Michell" w:date="2019-07-16T08:13:00Z"/>
        </w:rPr>
      </w:pPr>
      <w:r w:rsidRPr="00CD6A7E">
        <w:t xml:space="preserve">Normally the </w:t>
      </w:r>
      <w:r w:rsidRPr="00CD6A7E">
        <w:rPr>
          <w:rFonts w:ascii="Courier New" w:hAnsi="Courier New" w:cs="Courier New"/>
          <w:kern w:val="28"/>
          <w:lang w:val="en-GB"/>
        </w:rPr>
        <w:t>OverflowError</w:t>
      </w:r>
      <w:r w:rsidRPr="00CD6A7E">
        <w:t xml:space="preserve"> exception is raised for floating point wrap-around errors but, for implementations of Python written in C, exception handling for floating point operations cannot be assumed to catch this type of error because they are not standardized in the underlying C language. Because of this, most </w:t>
      </w:r>
      <w:proofErr w:type="gramStart"/>
      <w:r w:rsidRPr="00CD6A7E">
        <w:t>floating point</w:t>
      </w:r>
      <w:proofErr w:type="gramEnd"/>
      <w:r w:rsidRPr="00CD6A7E">
        <w:t xml:space="preserve"> operations cannot be depended on to raise this exception.</w:t>
      </w:r>
    </w:p>
    <w:p w14:paraId="23FD10A2" w14:textId="04C434B6" w:rsidR="009E1622" w:rsidRPr="00CD6A7E" w:rsidRDefault="009E1622" w:rsidP="004C770C">
      <w:ins w:id="190" w:author="Stephen Michell" w:date="2019-07-16T08:13:00Z">
        <w:r>
          <w:lastRenderedPageBreak/>
          <w:t xml:space="preserve">The vulnerability discussed in TR 24772-1 clause 6.15.3 </w:t>
        </w:r>
      </w:ins>
    </w:p>
    <w:p w14:paraId="6F1ACBB6" w14:textId="1C4FF1FA" w:rsidR="004C770C" w:rsidRPr="00CD6A7E" w:rsidRDefault="001456BA" w:rsidP="009866F9">
      <w:pPr>
        <w:pStyle w:val="Heading3"/>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4B57EA2B" w14:textId="2AB08534" w:rsidR="009E1622" w:rsidRPr="009E1622" w:rsidRDefault="009E1622">
      <w:pPr>
        <w:widowControl w:val="0"/>
        <w:suppressLineNumbers/>
        <w:overflowPunct w:val="0"/>
        <w:adjustRightInd w:val="0"/>
        <w:spacing w:after="120"/>
        <w:rPr>
          <w:ins w:id="191" w:author="Stephen Michell" w:date="2019-07-16T08:14:00Z"/>
          <w:rFonts w:ascii="Calibri" w:eastAsia="Times New Roman" w:hAnsi="Calibri"/>
          <w:lang w:val="en-GB"/>
          <w:rPrChange w:id="192" w:author="Stephen Michell" w:date="2019-07-16T08:14:00Z">
            <w:rPr>
              <w:ins w:id="193" w:author="Stephen Michell" w:date="2019-07-16T08:14:00Z"/>
              <w:lang w:val="en-GB"/>
            </w:rPr>
          </w:rPrChange>
        </w:rPr>
        <w:pPrChange w:id="194" w:author="Stephen Michell" w:date="2019-07-16T08:14:00Z">
          <w:pPr>
            <w:pStyle w:val="ListParagraph"/>
            <w:widowControl w:val="0"/>
            <w:numPr>
              <w:numId w:val="357"/>
            </w:numPr>
            <w:suppressLineNumbers/>
            <w:overflowPunct w:val="0"/>
            <w:adjustRightInd w:val="0"/>
            <w:spacing w:after="120"/>
            <w:ind w:left="763" w:hanging="360"/>
          </w:pPr>
        </w:pPrChange>
      </w:pPr>
      <w:ins w:id="195" w:author="Stephen Michell" w:date="2019-07-16T08:14:00Z">
        <w:r>
          <w:rPr>
            <w:rFonts w:ascii="Calibri" w:eastAsia="Times New Roman" w:hAnsi="Calibri"/>
            <w:lang w:val="en-GB"/>
          </w:rPr>
          <w:t>To mitigate the issues associated with floating point types:</w:t>
        </w:r>
      </w:ins>
    </w:p>
    <w:p w14:paraId="7206023F" w14:textId="7626D8CB"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Be cognizant that most arithmetic and bit manipulation operations on non-integers have the potential for undetected wrap-around errors.</w:t>
      </w:r>
    </w:p>
    <w:p w14:paraId="6B9111E9" w14:textId="77777777"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Avoid using floating point or decimal variables for loop control but if you must use these types then bound the loop structures so as to not exceed the maximum or minimum possible values for the loop control variables.</w:t>
      </w:r>
    </w:p>
    <w:p w14:paraId="37690E8E" w14:textId="77777777"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Test the implementation that you are using to see if exceptions are raised for floating point operations and if they are then use exception handling to catch and handle wrap-around errors.</w:t>
      </w:r>
    </w:p>
    <w:p w14:paraId="5460419D" w14:textId="7E4FC3FE" w:rsidR="004C770C" w:rsidRPr="00CD6A7E" w:rsidRDefault="001456BA" w:rsidP="004C770C">
      <w:pPr>
        <w:pStyle w:val="Heading2"/>
        <w:rPr>
          <w:lang w:bidi="en-US"/>
        </w:rPr>
      </w:pPr>
      <w:bookmarkStart w:id="196" w:name="_Toc7089386"/>
      <w:bookmarkStart w:id="197" w:name="_Toc310518171"/>
      <w:r>
        <w:rPr>
          <w:lang w:bidi="en-US"/>
        </w:rPr>
        <w:t>6.16</w:t>
      </w:r>
      <w:r w:rsidR="00AD5842">
        <w:rPr>
          <w:lang w:bidi="en-US"/>
        </w:rPr>
        <w:t xml:space="preserve"> </w:t>
      </w:r>
      <w:r w:rsidR="004C770C" w:rsidRPr="00CD6A7E">
        <w:rPr>
          <w:lang w:bidi="en-US"/>
        </w:rPr>
        <w:t>Using Shift Operations for Multiplication and Division [PIK]</w:t>
      </w:r>
      <w:bookmarkEnd w:id="196"/>
    </w:p>
    <w:p w14:paraId="2F06CB96" w14:textId="1E081A86" w:rsidR="004C770C" w:rsidRPr="00CD6A7E" w:rsidRDefault="004C770C" w:rsidP="004C770C">
      <w:r w:rsidRPr="00CD6A7E">
        <w:t xml:space="preserve">This vulnerability is not applicable to Python because </w:t>
      </w:r>
      <w:del w:id="198" w:author="Stephen Michell" w:date="2019-07-16T08:21:00Z">
        <w:r w:rsidRPr="00CD6A7E" w:rsidDel="009E1622">
          <w:delText xml:space="preserve">it </w:delText>
        </w:r>
        <w:r w:rsidRPr="00CD6A7E" w:rsidDel="009E1622">
          <w:rPr>
            <w:lang w:bidi="en-US"/>
          </w:rPr>
          <w:delText>does not check for overflow. In addition</w:delText>
        </w:r>
        <w:r w:rsidR="00DA7483" w:rsidDel="009E1622">
          <w:rPr>
            <w:lang w:bidi="en-US"/>
          </w:rPr>
          <w:delText>,</w:delText>
        </w:r>
        <w:r w:rsidRPr="00CD6A7E" w:rsidDel="009E1622">
          <w:rPr>
            <w:lang w:bidi="en-US"/>
          </w:rPr>
          <w:delText xml:space="preserve"> </w:delText>
        </w:r>
      </w:del>
      <w:r w:rsidRPr="00CD6A7E">
        <w:rPr>
          <w:lang w:bidi="en-US"/>
        </w:rPr>
        <w:t>there is no practical way to overflow an integer since integers have unlimited precision.</w:t>
      </w:r>
    </w:p>
    <w:p w14:paraId="32BD144E" w14:textId="77777777" w:rsidR="004C770C" w:rsidRPr="009913F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bidi="en-US"/>
        </w:rPr>
      </w:pPr>
      <w:r w:rsidRPr="009913F9">
        <w:rPr>
          <w:rFonts w:ascii="Courier New" w:eastAsia="Times New Roman" w:hAnsi="Courier New" w:cs="Courier New"/>
          <w:kern w:val="28"/>
          <w:lang w:val="fr-FR" w:bidi="en-US"/>
        </w:rPr>
        <w:t xml:space="preserve">&gt;&gt;&gt; </w:t>
      </w:r>
      <w:proofErr w:type="gramStart"/>
      <w:r w:rsidRPr="009913F9">
        <w:rPr>
          <w:rFonts w:ascii="Courier New" w:eastAsia="Times New Roman" w:hAnsi="Courier New" w:cs="Courier New"/>
          <w:kern w:val="28"/>
          <w:lang w:val="fr-FR" w:bidi="en-US"/>
        </w:rPr>
        <w:t>print(</w:t>
      </w:r>
      <w:proofErr w:type="gramEnd"/>
      <w:r w:rsidRPr="009913F9">
        <w:rPr>
          <w:rFonts w:ascii="Courier New" w:eastAsia="Times New Roman" w:hAnsi="Courier New" w:cs="Courier New"/>
          <w:kern w:val="28"/>
          <w:lang w:val="fr-FR" w:bidi="en-US"/>
        </w:rPr>
        <w:t>-1&lt;&lt;100)#=&gt; -1267650600228229401496703205376</w:t>
      </w:r>
    </w:p>
    <w:p w14:paraId="1AC0D3DF" w14:textId="77777777" w:rsidR="004C770C" w:rsidRPr="009913F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bidi="en-US"/>
        </w:rPr>
      </w:pPr>
      <w:r w:rsidRPr="009913F9">
        <w:rPr>
          <w:rFonts w:ascii="Courier New" w:eastAsia="Times New Roman" w:hAnsi="Courier New" w:cs="Courier New"/>
          <w:kern w:val="28"/>
          <w:lang w:val="fr-FR" w:bidi="en-US"/>
        </w:rPr>
        <w:t xml:space="preserve">&gt;&gt;&gt; </w:t>
      </w:r>
      <w:proofErr w:type="gramStart"/>
      <w:r w:rsidRPr="009913F9">
        <w:rPr>
          <w:rFonts w:ascii="Courier New" w:eastAsia="Times New Roman" w:hAnsi="Courier New" w:cs="Courier New"/>
          <w:kern w:val="28"/>
          <w:lang w:val="fr-FR" w:bidi="en-US"/>
        </w:rPr>
        <w:t>print(</w:t>
      </w:r>
      <w:proofErr w:type="gramEnd"/>
      <w:r w:rsidRPr="009913F9">
        <w:rPr>
          <w:rFonts w:ascii="Courier New" w:eastAsia="Times New Roman" w:hAnsi="Courier New" w:cs="Courier New"/>
          <w:kern w:val="28"/>
          <w:lang w:val="fr-FR" w:bidi="en-US"/>
        </w:rPr>
        <w:t>1&lt;&lt;100) #=&gt;  1267650600228229401496703205376</w:t>
      </w:r>
    </w:p>
    <w:p w14:paraId="02C339F8" w14:textId="0E2F376F" w:rsidR="004C770C" w:rsidRPr="00CD6A7E" w:rsidRDefault="001456BA" w:rsidP="004C770C">
      <w:pPr>
        <w:pStyle w:val="Heading2"/>
        <w:rPr>
          <w:lang w:bidi="en-US"/>
        </w:rPr>
      </w:pPr>
      <w:bookmarkStart w:id="199" w:name="_Toc310518172"/>
      <w:bookmarkStart w:id="200" w:name="_Ref314208059"/>
      <w:bookmarkStart w:id="201" w:name="_Ref314208069"/>
      <w:bookmarkStart w:id="202" w:name="_Ref357014778"/>
      <w:bookmarkStart w:id="203" w:name="_Toc7089387"/>
      <w:bookmarkEnd w:id="197"/>
      <w:r>
        <w:rPr>
          <w:lang w:bidi="en-US"/>
        </w:rPr>
        <w:t>6.1</w:t>
      </w:r>
      <w:r w:rsidR="00460588">
        <w:rPr>
          <w:lang w:bidi="en-US"/>
        </w:rPr>
        <w:t>7</w:t>
      </w:r>
      <w:r w:rsidR="00AD5842">
        <w:rPr>
          <w:lang w:bidi="en-US"/>
        </w:rPr>
        <w:t xml:space="preserve"> </w:t>
      </w:r>
      <w:r w:rsidR="004C770C" w:rsidRPr="00CD6A7E">
        <w:rPr>
          <w:lang w:bidi="en-US"/>
        </w:rPr>
        <w:t>Choice of Clear Names [NAI]</w:t>
      </w:r>
      <w:bookmarkEnd w:id="199"/>
      <w:bookmarkEnd w:id="200"/>
      <w:bookmarkEnd w:id="201"/>
      <w:bookmarkEnd w:id="202"/>
      <w:bookmarkEnd w:id="203"/>
    </w:p>
    <w:p w14:paraId="16938C5A" w14:textId="386BDCA9" w:rsidR="004C770C" w:rsidRPr="00CD6A7E" w:rsidRDefault="001456BA" w:rsidP="009866F9">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 xml:space="preserve">Applicability to </w:t>
      </w:r>
      <w:commentRangeStart w:id="204"/>
      <w:r w:rsidR="004C770C" w:rsidRPr="00CD6A7E">
        <w:rPr>
          <w:lang w:bidi="en-US"/>
        </w:rPr>
        <w:t>language</w:t>
      </w:r>
      <w:commentRangeEnd w:id="204"/>
      <w:r w:rsidR="00263434">
        <w:rPr>
          <w:rStyle w:val="CommentReference"/>
          <w:rFonts w:asciiTheme="minorHAnsi" w:eastAsiaTheme="minorEastAsia" w:hAnsiTheme="minorHAnsi" w:cstheme="minorBidi"/>
          <w:b w:val="0"/>
          <w:bCs w:val="0"/>
        </w:rPr>
        <w:commentReference w:id="204"/>
      </w:r>
    </w:p>
    <w:p w14:paraId="357C2773" w14:textId="77777777" w:rsidR="004C770C" w:rsidRPr="00CD6A7E" w:rsidRDefault="004C770C" w:rsidP="004C770C">
      <w:r w:rsidRPr="00CD6A7E">
        <w:t>Python provides very liberal naming rules:</w:t>
      </w:r>
    </w:p>
    <w:p w14:paraId="77022D95" w14:textId="77777777"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lang w:val="en-GB"/>
        </w:rPr>
        <w:t>Names may be of any length and consist of letters, numerals, and underscores only. All characters in a name are significant.</w:t>
      </w:r>
      <w:r w:rsidRPr="007B6289">
        <w:rPr>
          <w:rFonts w:ascii="Calibri" w:eastAsia="Times New Roman" w:hAnsi="Calibri"/>
        </w:rPr>
        <w:t xml:space="preserve"> Note that unlike some other languages where only the first </w:t>
      </w:r>
      <w:r w:rsidRPr="007B6289">
        <w:rPr>
          <w:rFonts w:ascii="Calibri" w:eastAsia="Times New Roman" w:hAnsi="Calibri"/>
          <w:i/>
        </w:rPr>
        <w:t>n</w:t>
      </w:r>
      <w:r w:rsidRPr="007B6289">
        <w:rPr>
          <w:rFonts w:ascii="Calibri" w:eastAsia="Times New Roman" w:hAnsi="Calibri"/>
        </w:rPr>
        <w:t xml:space="preserve"> number of characters in a name are significant, </w:t>
      </w:r>
      <w:r w:rsidRPr="007B6289">
        <w:rPr>
          <w:rFonts w:ascii="Calibri" w:eastAsia="Times New Roman" w:hAnsi="Calibri"/>
          <w:b/>
          <w:i/>
        </w:rPr>
        <w:t xml:space="preserve">all </w:t>
      </w:r>
      <w:r w:rsidRPr="007B6289">
        <w:rPr>
          <w:rFonts w:ascii="Calibri" w:eastAsia="Times New Roman" w:hAnsi="Calibri"/>
        </w:rPr>
        <w:t>characters in a Python name are significant. This eliminates a common source of name ambiguity when names are identical up to the significant length and vary afterwards which effectively makes all such names a reference to one common variable.</w:t>
      </w:r>
    </w:p>
    <w:p w14:paraId="299B9FEC" w14:textId="77777777"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rPr>
        <w:t xml:space="preserve">All names must start with an underscore or a letter; and </w:t>
      </w:r>
    </w:p>
    <w:p w14:paraId="5252DEB3" w14:textId="77777777"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are case sensitive, for example, </w:t>
      </w:r>
      <w:r w:rsidRPr="00780FBA">
        <w:rPr>
          <w:rFonts w:ascii="Courier New" w:eastAsiaTheme="majorEastAsia" w:hAnsi="Courier New" w:cs="Courier New"/>
          <w:kern w:val="28"/>
        </w:rPr>
        <w:t>Alpha</w:t>
      </w:r>
      <w:r w:rsidRPr="007B6289">
        <w:rPr>
          <w:rFonts w:ascii="Calibri" w:eastAsia="Times New Roman" w:hAnsi="Calibri"/>
        </w:rPr>
        <w:t xml:space="preserve">, </w:t>
      </w:r>
      <w:r w:rsidRPr="00780FBA">
        <w:rPr>
          <w:rFonts w:ascii="Courier New" w:eastAsiaTheme="majorEastAsia" w:hAnsi="Courier New" w:cs="Courier New"/>
          <w:kern w:val="28"/>
        </w:rPr>
        <w:t>ALPHA</w:t>
      </w:r>
      <w:r w:rsidRPr="007B6289">
        <w:rPr>
          <w:rFonts w:ascii="Calibri" w:eastAsia="Times New Roman" w:hAnsi="Calibri"/>
        </w:rPr>
        <w:t xml:space="preserve">, and </w:t>
      </w:r>
      <w:r w:rsidRPr="00780FBA">
        <w:rPr>
          <w:rFonts w:ascii="Courier New" w:eastAsiaTheme="majorEastAsia" w:hAnsi="Courier New" w:cs="Courier New"/>
          <w:kern w:val="28"/>
        </w:rPr>
        <w:t>alpha</w:t>
      </w:r>
      <w:r w:rsidRPr="007B6289">
        <w:rPr>
          <w:rFonts w:ascii="Calibri" w:eastAsia="Times New Roman" w:hAnsi="Calibri"/>
        </w:rPr>
        <w:t xml:space="preserve"> are each unique </w:t>
      </w:r>
      <w:proofErr w:type="gramStart"/>
      <w:r w:rsidRPr="007B6289">
        <w:rPr>
          <w:rFonts w:ascii="Calibri" w:eastAsia="Times New Roman" w:hAnsi="Calibri"/>
        </w:rPr>
        <w:t>names</w:t>
      </w:r>
      <w:proofErr w:type="gramEnd"/>
      <w:r w:rsidRPr="007B6289">
        <w:rPr>
          <w:rFonts w:ascii="Calibri" w:eastAsia="Times New Roman" w:hAnsi="Calibri"/>
        </w:rPr>
        <w:t xml:space="preserve">. While this is a feature of the language that provides for more flexibility in naming, it is also can be a source of programmer errors when similar names are used which differ only in case, for example, </w:t>
      </w:r>
      <w:r w:rsidRPr="00780FBA">
        <w:rPr>
          <w:rFonts w:ascii="Courier New" w:eastAsiaTheme="majorEastAsia" w:hAnsi="Courier New" w:cs="Courier New"/>
          <w:kern w:val="28"/>
        </w:rPr>
        <w:t>aLpha</w:t>
      </w:r>
      <w:r w:rsidRPr="007B6289">
        <w:rPr>
          <w:rFonts w:ascii="Calibri" w:eastAsia="Times New Roman" w:hAnsi="Calibri"/>
        </w:rPr>
        <w:t xml:space="preserve"> versus </w:t>
      </w:r>
      <w:r w:rsidRPr="00780FBA">
        <w:rPr>
          <w:rFonts w:ascii="Courier New" w:eastAsiaTheme="majorEastAsia" w:hAnsi="Courier New" w:cs="Courier New"/>
          <w:kern w:val="28"/>
        </w:rPr>
        <w:t>alpha</w:t>
      </w:r>
      <w:r w:rsidRPr="007B6289">
        <w:rPr>
          <w:rFonts w:ascii="Calibri" w:eastAsia="Times New Roman" w:hAnsi="Calibri"/>
        </w:rPr>
        <w:t>.</w:t>
      </w:r>
    </w:p>
    <w:p w14:paraId="50365B2F" w14:textId="77777777" w:rsidR="004C770C" w:rsidRPr="00CD6A7E" w:rsidRDefault="004C770C" w:rsidP="004C770C">
      <w:r w:rsidRPr="00CD6A7E">
        <w:t>The following naming conventions are not part of the standard but are in common use:</w:t>
      </w:r>
    </w:p>
    <w:p w14:paraId="5054F1F7"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 xml:space="preserve">Class names start with an </w:t>
      </w:r>
      <w:proofErr w:type="gramStart"/>
      <w:r w:rsidRPr="007B6289">
        <w:rPr>
          <w:rFonts w:ascii="Calibri" w:eastAsia="Times New Roman" w:hAnsi="Calibri"/>
        </w:rPr>
        <w:t>upper case</w:t>
      </w:r>
      <w:proofErr w:type="gramEnd"/>
      <w:r w:rsidRPr="007B6289">
        <w:rPr>
          <w:rFonts w:ascii="Calibri" w:eastAsia="Times New Roman" w:hAnsi="Calibri"/>
        </w:rPr>
        <w:t xml:space="preserve"> letter, all other variables, functions, and modules are in all lower case;</w:t>
      </w:r>
    </w:p>
    <w:p w14:paraId="65D36D0A"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with a single underscore (</w:t>
      </w:r>
      <w:r w:rsidRPr="00780FBA">
        <w:rPr>
          <w:rFonts w:ascii="Courier New" w:eastAsiaTheme="majorEastAsia" w:hAnsi="Courier New" w:cs="Courier New"/>
          <w:kern w:val="28"/>
        </w:rPr>
        <w:t>_</w:t>
      </w:r>
      <w:r w:rsidRPr="007B6289">
        <w:rPr>
          <w:rFonts w:ascii="Calibri" w:eastAsia="Times New Roman" w:hAnsi="Calibri"/>
        </w:rPr>
        <w:t xml:space="preserve">) are not imported by the </w:t>
      </w:r>
      <w:r w:rsidRPr="00780FBA">
        <w:rPr>
          <w:rFonts w:ascii="Courier New" w:eastAsiaTheme="majorEastAsia" w:hAnsi="Courier New" w:cs="Courier New"/>
          <w:kern w:val="28"/>
        </w:rPr>
        <w:t xml:space="preserve">from </w:t>
      </w:r>
      <w:r w:rsidRPr="00780FBA">
        <w:rPr>
          <w:rFonts w:ascii="Courier New" w:eastAsiaTheme="majorEastAsia" w:hAnsi="Courier New" w:cs="Courier New"/>
          <w:i/>
          <w:kern w:val="28"/>
        </w:rPr>
        <w:t>module</w:t>
      </w:r>
      <w:r w:rsidRPr="00780FBA">
        <w:rPr>
          <w:rFonts w:ascii="Courier New" w:eastAsiaTheme="majorEastAsia" w:hAnsi="Courier New" w:cs="Courier New"/>
          <w:kern w:val="28"/>
        </w:rPr>
        <w:t xml:space="preserve"> import * </w:t>
      </w:r>
      <w:r w:rsidRPr="007B6289">
        <w:rPr>
          <w:rFonts w:ascii="Calibri" w:eastAsia="Times New Roman" w:hAnsi="Calibri"/>
        </w:rPr>
        <w:t>statement – this not part of the standard but most implementations enforce it; and</w:t>
      </w:r>
    </w:p>
    <w:p w14:paraId="7B0B1071"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and ending with two underscores (</w:t>
      </w:r>
      <w:r w:rsidRPr="00780FBA">
        <w:rPr>
          <w:rFonts w:ascii="Courier New" w:eastAsiaTheme="majorEastAsia" w:hAnsi="Courier New" w:cs="Courier New"/>
          <w:kern w:val="28"/>
        </w:rPr>
        <w:t>__</w:t>
      </w:r>
      <w:r w:rsidRPr="007B6289">
        <w:rPr>
          <w:rFonts w:ascii="Calibri" w:eastAsia="Times New Roman" w:hAnsi="Calibri"/>
        </w:rPr>
        <w:t>) are system-defined names.</w:t>
      </w:r>
    </w:p>
    <w:p w14:paraId="7282A9E5"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with, but not ending with, two underscores are local to their class definition</w:t>
      </w:r>
    </w:p>
    <w:p w14:paraId="19BCB74C" w14:textId="77777777" w:rsidR="004C770C" w:rsidRPr="00CD6A7E" w:rsidRDefault="004C770C" w:rsidP="004C770C">
      <w:pPr>
        <w:pStyle w:val="ListParagraph"/>
        <w:numPr>
          <w:ilvl w:val="0"/>
          <w:numId w:val="355"/>
        </w:numPr>
      </w:pPr>
      <w:r w:rsidRPr="00CD6A7E">
        <w:lastRenderedPageBreak/>
        <w:t>Python provides a variety of ways to package names into namespaces so that name clashes can be avoided:</w:t>
      </w:r>
    </w:p>
    <w:p w14:paraId="77D090E2"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are scoped to functions, classes, and modules meaning there is normally no collision with names utilized in outer scopes and vice versa; and</w:t>
      </w:r>
    </w:p>
    <w:p w14:paraId="175329BC"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in modules (a file containing one or more Python statements) are local to the module and are referenced using qualification (</w:t>
      </w:r>
      <w:r w:rsidR="001741E0">
        <w:rPr>
          <w:rFonts w:ascii="Calibri" w:eastAsia="Times New Roman" w:hAnsi="Calibri"/>
        </w:rPr>
        <w:t>for example</w:t>
      </w:r>
      <w:r w:rsidRPr="007B6289">
        <w:rPr>
          <w:rFonts w:ascii="Calibri" w:eastAsia="Times New Roman" w:hAnsi="Calibri"/>
        </w:rPr>
        <w:t xml:space="preserve">, a function </w:t>
      </w:r>
      <w:r w:rsidRPr="00780FBA">
        <w:rPr>
          <w:rFonts w:ascii="Courier New" w:eastAsiaTheme="majorEastAsia" w:hAnsi="Courier New" w:cs="Courier New"/>
          <w:kern w:val="28"/>
        </w:rPr>
        <w:t>x</w:t>
      </w:r>
      <w:r w:rsidRPr="007B6289">
        <w:rPr>
          <w:rFonts w:ascii="Calibri" w:eastAsia="Times New Roman" w:hAnsi="Calibri"/>
        </w:rPr>
        <w:t xml:space="preserve"> in module </w:t>
      </w:r>
      <w:r w:rsidRPr="00780FBA">
        <w:rPr>
          <w:rFonts w:ascii="Courier New" w:eastAsiaTheme="majorEastAsia" w:hAnsi="Courier New" w:cs="Courier New"/>
          <w:kern w:val="28"/>
        </w:rPr>
        <w:t>y</w:t>
      </w:r>
      <w:r w:rsidRPr="007B6289">
        <w:rPr>
          <w:rFonts w:ascii="Calibri" w:eastAsia="Times New Roman" w:hAnsi="Calibri"/>
        </w:rPr>
        <w:t xml:space="preserve"> is referenced as </w:t>
      </w:r>
      <w:r w:rsidRPr="00780FBA">
        <w:rPr>
          <w:rFonts w:ascii="Courier New" w:eastAsiaTheme="majorEastAsia" w:hAnsi="Courier New" w:cs="Courier New"/>
          <w:kern w:val="28"/>
        </w:rPr>
        <w:t>y.x</w:t>
      </w:r>
      <w:r w:rsidRPr="007B6289">
        <w:rPr>
          <w:rFonts w:ascii="Calibri" w:eastAsia="Times New Roman" w:hAnsi="Calibri"/>
        </w:rPr>
        <w:t xml:space="preserve">). Though </w:t>
      </w:r>
      <w:r w:rsidRPr="007B6289">
        <w:rPr>
          <w:rFonts w:ascii="Calibri" w:eastAsia="Times New Roman" w:hAnsi="Calibri"/>
          <w:lang w:val="en-GB"/>
        </w:rPr>
        <w:t xml:space="preserve">local to the module, a module’s names can be, and routinely are, copied into another namespace with a </w:t>
      </w:r>
      <w:r w:rsidRPr="00780FBA">
        <w:rPr>
          <w:rFonts w:ascii="Courier New" w:eastAsiaTheme="majorEastAsia" w:hAnsi="Courier New" w:cs="Courier New"/>
          <w:kern w:val="28"/>
          <w:lang w:val="en-GB"/>
        </w:rPr>
        <w:t xml:space="preserve">from </w:t>
      </w:r>
      <w:r w:rsidRPr="00780FBA">
        <w:rPr>
          <w:rFonts w:ascii="Courier New" w:eastAsiaTheme="majorEastAsia" w:hAnsi="Courier New" w:cs="Courier New"/>
          <w:i/>
          <w:kern w:val="28"/>
          <w:lang w:val="en-GB"/>
        </w:rPr>
        <w:t>module</w:t>
      </w:r>
      <w:r w:rsidRPr="00780FBA">
        <w:rPr>
          <w:rFonts w:ascii="Courier New" w:eastAsiaTheme="majorEastAsia" w:hAnsi="Courier New" w:cs="Courier New"/>
          <w:kern w:val="28"/>
          <w:lang w:val="en-GB"/>
        </w:rPr>
        <w:t xml:space="preserve"> import </w:t>
      </w:r>
      <w:r w:rsidRPr="007B6289">
        <w:rPr>
          <w:rFonts w:ascii="Calibri" w:eastAsia="Times New Roman" w:hAnsi="Calibri"/>
          <w:lang w:val="en-GB"/>
        </w:rPr>
        <w:t>statement.</w:t>
      </w:r>
    </w:p>
    <w:p w14:paraId="6C74E00B" w14:textId="77777777" w:rsidR="004C770C" w:rsidRPr="00CD6A7E" w:rsidRDefault="004C770C" w:rsidP="004C770C">
      <w:r w:rsidRPr="00CD6A7E">
        <w:t>Python’s naming rules are flexible by design but are also susceptible to a variety of unintentional coding errors:</w:t>
      </w:r>
    </w:p>
    <w:p w14:paraId="5AC40287" w14:textId="683D9988" w:rsidR="004C770C" w:rsidRPr="007B6289" w:rsidRDefault="004C770C" w:rsidP="004C770C">
      <w:pPr>
        <w:pStyle w:val="ListParagraph"/>
        <w:widowControl w:val="0"/>
        <w:numPr>
          <w:ilvl w:val="0"/>
          <w:numId w:val="354"/>
        </w:numPr>
        <w:suppressLineNumbers/>
        <w:overflowPunct w:val="0"/>
        <w:adjustRightInd w:val="0"/>
        <w:spacing w:after="120"/>
        <w:rPr>
          <w:rFonts w:ascii="Calibri" w:eastAsia="Times New Roman" w:hAnsi="Calibri"/>
        </w:rPr>
      </w:pPr>
      <w:r w:rsidRPr="007B6289">
        <w:rPr>
          <w:rFonts w:ascii="Calibri" w:eastAsia="Times New Roman" w:hAnsi="Calibri"/>
        </w:rPr>
        <w:t>Names are never declared but they must be assigned values before they are referenced. This means that some errors will never be exposed until runtime when the use of an unassigned variable will raise an exception (see</w:t>
      </w:r>
      <w:r w:rsidR="009913F9">
        <w:rPr>
          <w:rFonts w:ascii="Calibri" w:eastAsia="Times New Roman" w:hAnsi="Calibri"/>
        </w:rPr>
        <w:t xml:space="preserve"> subclause </w:t>
      </w:r>
      <w:r w:rsidRPr="007B6289">
        <w:rPr>
          <w:rFonts w:ascii="Calibri" w:eastAsia="Times New Roman" w:hAnsi="Calibri"/>
        </w:rPr>
        <w:t xml:space="preserve"> </w:t>
      </w:r>
      <w:r w:rsidR="00574870" w:rsidRPr="00B35625">
        <w:rPr>
          <w:rFonts w:ascii="Calibri" w:eastAsia="Times New Roman" w:hAnsi="Calibri"/>
          <w:i/>
          <w:color w:val="0070C0"/>
          <w:u w:val="single"/>
        </w:rPr>
        <w:fldChar w:fldCharType="begin"/>
      </w:r>
      <w:r w:rsidR="00574870" w:rsidRPr="00B35625">
        <w:rPr>
          <w:rFonts w:ascii="Calibri" w:eastAsia="Times New Roman" w:hAnsi="Calibri"/>
          <w:i/>
          <w:color w:val="0070C0"/>
          <w:u w:val="single"/>
        </w:rPr>
        <w:instrText xml:space="preserve"> REF _Ref336422669 \h </w:instrText>
      </w:r>
      <w:r w:rsidR="00574870">
        <w:rPr>
          <w:rFonts w:ascii="Calibri" w:eastAsia="Times New Roman" w:hAnsi="Calibri"/>
          <w:i/>
          <w:color w:val="0070C0"/>
          <w:u w:val="single"/>
        </w:rPr>
        <w:instrText xml:space="preserve"> \* MERGEFORMAT </w:instrText>
      </w:r>
      <w:r w:rsidR="00574870" w:rsidRPr="00B35625">
        <w:rPr>
          <w:rFonts w:ascii="Calibri" w:eastAsia="Times New Roman" w:hAnsi="Calibri"/>
          <w:i/>
          <w:color w:val="0070C0"/>
          <w:u w:val="single"/>
        </w:rPr>
      </w:r>
      <w:r w:rsidR="00574870" w:rsidRPr="00B35625">
        <w:rPr>
          <w:rFonts w:ascii="Calibri" w:eastAsia="Times New Roman" w:hAnsi="Calibri"/>
          <w:i/>
          <w:color w:val="0070C0"/>
          <w:u w:val="single"/>
        </w:rPr>
        <w:fldChar w:fldCharType="separate"/>
      </w:r>
      <w:ins w:id="205" w:author="Sean McDonagh" w:date="2019-04-25T12:55:00Z">
        <w:r w:rsidR="00DE5F8F" w:rsidRPr="008F5A32">
          <w:rPr>
            <w:i/>
            <w:color w:val="0070C0"/>
            <w:u w:val="single"/>
            <w:lang w:bidi="en-US"/>
          </w:rPr>
          <w:t>6.22 Initialization of Variables [LAV]</w:t>
        </w:r>
      </w:ins>
      <w:del w:id="206" w:author="Sean McDonagh" w:date="2019-04-25T12:55:00Z">
        <w:r w:rsidR="0048220B" w:rsidRPr="0048220B" w:rsidDel="00DE5F8F">
          <w:rPr>
            <w:i/>
            <w:color w:val="0070C0"/>
            <w:u w:val="single"/>
            <w:lang w:bidi="en-US"/>
          </w:rPr>
          <w:delText>6.22 Initialization of Variables [LAV]</w:delText>
        </w:r>
      </w:del>
      <w:r w:rsidR="00574870" w:rsidRPr="00B35625">
        <w:rPr>
          <w:rFonts w:ascii="Calibri" w:eastAsia="Times New Roman" w:hAnsi="Calibri"/>
          <w:i/>
          <w:color w:val="0070C0"/>
          <w:u w:val="single"/>
        </w:rPr>
        <w:fldChar w:fldCharType="end"/>
      </w:r>
      <w:r w:rsidRPr="007B6289">
        <w:rPr>
          <w:rFonts w:ascii="Calibri" w:eastAsia="Times New Roman" w:hAnsi="Calibri"/>
        </w:rPr>
        <w:t>).</w:t>
      </w:r>
    </w:p>
    <w:p w14:paraId="2CA1CAB0" w14:textId="77777777" w:rsidR="004C770C" w:rsidRPr="007B6289" w:rsidRDefault="004C770C" w:rsidP="004C770C">
      <w:pPr>
        <w:pStyle w:val="ListParagraph"/>
        <w:widowControl w:val="0"/>
        <w:numPr>
          <w:ilvl w:val="0"/>
          <w:numId w:val="354"/>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can be unique but may look similar to other names, for example, </w:t>
      </w:r>
      <w:r w:rsidRPr="00780FBA">
        <w:rPr>
          <w:rFonts w:ascii="Courier New" w:eastAsiaTheme="majorEastAsia" w:hAnsi="Courier New" w:cs="Courier New"/>
          <w:kern w:val="28"/>
        </w:rPr>
        <w:t>alpha</w:t>
      </w:r>
      <w:r w:rsidRPr="007B6289">
        <w:rPr>
          <w:rFonts w:ascii="Calibri" w:eastAsia="Times New Roman" w:hAnsi="Calibri"/>
        </w:rPr>
        <w:t xml:space="preserve"> and </w:t>
      </w:r>
      <w:r w:rsidRPr="00780FBA">
        <w:rPr>
          <w:rFonts w:ascii="Courier New" w:eastAsiaTheme="majorEastAsia" w:hAnsi="Courier New" w:cs="Courier New"/>
          <w:kern w:val="28"/>
        </w:rPr>
        <w:t>aLpha</w:t>
      </w:r>
      <w:r w:rsidRPr="007B6289">
        <w:rPr>
          <w:rFonts w:ascii="Calibri" w:eastAsia="Times New Roman" w:hAnsi="Calibri"/>
        </w:rPr>
        <w:t xml:space="preserve">, </w:t>
      </w:r>
      <w:r w:rsidRPr="00780FBA">
        <w:rPr>
          <w:rFonts w:ascii="Courier New" w:eastAsiaTheme="majorEastAsia" w:hAnsi="Courier New" w:cs="Courier New"/>
          <w:kern w:val="28"/>
        </w:rPr>
        <w:t>__x</w:t>
      </w:r>
      <w:r w:rsidRPr="007B6289">
        <w:rPr>
          <w:rFonts w:ascii="Calibri" w:eastAsia="Times New Roman" w:hAnsi="Calibri"/>
        </w:rPr>
        <w:t xml:space="preserve"> and </w:t>
      </w:r>
      <w:r w:rsidRPr="00780FBA">
        <w:rPr>
          <w:rFonts w:ascii="Courier New" w:eastAsiaTheme="majorEastAsia" w:hAnsi="Courier New" w:cs="Courier New"/>
          <w:kern w:val="28"/>
        </w:rPr>
        <w:t>_x</w:t>
      </w:r>
      <w:r w:rsidRPr="007B6289">
        <w:rPr>
          <w:rFonts w:ascii="Calibri" w:eastAsia="Times New Roman" w:hAnsi="Calibri"/>
        </w:rPr>
        <w:t xml:space="preserve">, </w:t>
      </w:r>
      <w:r w:rsidRPr="00780FBA">
        <w:rPr>
          <w:rFonts w:ascii="Courier New" w:eastAsiaTheme="majorEastAsia" w:hAnsi="Courier New" w:cs="Courier New"/>
          <w:kern w:val="28"/>
        </w:rPr>
        <w:t>_beta__</w:t>
      </w:r>
      <w:r w:rsidRPr="007B6289">
        <w:rPr>
          <w:rFonts w:ascii="Calibri" w:eastAsia="Times New Roman" w:hAnsi="Calibri"/>
        </w:rPr>
        <w:t xml:space="preserve"> and </w:t>
      </w:r>
      <w:r w:rsidRPr="00780FBA">
        <w:rPr>
          <w:rFonts w:ascii="Courier New" w:eastAsiaTheme="majorEastAsia" w:hAnsi="Courier New" w:cs="Courier New"/>
          <w:kern w:val="28"/>
        </w:rPr>
        <w:t>__beta_</w:t>
      </w:r>
      <w:r w:rsidRPr="007B6289">
        <w:rPr>
          <w:rFonts w:ascii="Calibri" w:eastAsia="Times New Roman" w:hAnsi="Calibri"/>
        </w:rPr>
        <w:t xml:space="preserve"> which could lead to the use of the wrong variable. </w:t>
      </w:r>
      <w:r w:rsidRPr="007B6289">
        <w:rPr>
          <w:rFonts w:ascii="Calibri" w:eastAsia="Times New Roman" w:hAnsi="Calibri"/>
          <w:lang w:val="en-GB"/>
        </w:rPr>
        <w:t>Python will not detect this problem at compile-time</w:t>
      </w:r>
      <w:r w:rsidRPr="007B6289">
        <w:rPr>
          <w:rFonts w:ascii="Calibri" w:eastAsia="Times New Roman" w:hAnsi="Calibri"/>
        </w:rPr>
        <w:t>.</w:t>
      </w:r>
    </w:p>
    <w:p w14:paraId="55E98D04" w14:textId="77777777" w:rsidR="004C770C" w:rsidRPr="00CD6A7E" w:rsidRDefault="004C770C" w:rsidP="004C770C">
      <w:r w:rsidRPr="00CD6A7E">
        <w:t>Python utilizes dynamic typing with types determined at runtime. There are no type or variable declarations for an object ,which can lead to subtle and potentially catastrophic errors:</w:t>
      </w:r>
    </w:p>
    <w:p w14:paraId="7BD3AC7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1</w:t>
      </w:r>
    </w:p>
    <w:p w14:paraId="028B4AA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lots of code…</w:t>
      </w:r>
    </w:p>
    <w:p w14:paraId="34BC06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if </w:t>
      </w:r>
      <w:r w:rsidRPr="00CD6A7E">
        <w:rPr>
          <w:rFonts w:ascii="Courier New" w:eastAsia="Times New Roman" w:hAnsi="Courier New" w:cs="Courier New"/>
          <w:i/>
          <w:kern w:val="28"/>
          <w:lang w:val="en-GB"/>
        </w:rPr>
        <w:t>some rare but important case</w:t>
      </w:r>
      <w:r w:rsidRPr="00CD6A7E">
        <w:rPr>
          <w:rFonts w:ascii="Courier New" w:eastAsia="Times New Roman" w:hAnsi="Courier New" w:cs="Courier New"/>
          <w:kern w:val="28"/>
          <w:lang w:val="en-GB"/>
        </w:rPr>
        <w:t>:</w:t>
      </w:r>
    </w:p>
    <w:p w14:paraId="2C53D179" w14:textId="77777777" w:rsidR="004C770C" w:rsidRPr="00CD6A7E" w:rsidRDefault="004C770C" w:rsidP="009866F9">
      <w:pPr>
        <w:widowControl w:val="0"/>
        <w:suppressLineNumbers/>
        <w:overflowPunct w:val="0"/>
        <w:adjustRightInd w:val="0"/>
        <w:spacing w:after="240"/>
        <w:ind w:firstLine="720"/>
        <w:outlineLvl w:val="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X = 10</w:t>
      </w:r>
    </w:p>
    <w:p w14:paraId="2697EAAC" w14:textId="77777777" w:rsidR="004C770C" w:rsidRPr="00CD6A7E" w:rsidRDefault="004C770C" w:rsidP="004C770C">
      <w:r w:rsidRPr="00CD6A7E">
        <w:t xml:space="preserve">In the code above the programmer intended to set (lower case) </w:t>
      </w:r>
      <w:r w:rsidRPr="00CD6A7E">
        <w:rPr>
          <w:rFonts w:ascii="Courier New" w:hAnsi="Courier New" w:cs="Courier New"/>
          <w:kern w:val="28"/>
          <w:lang w:val="en-GB"/>
        </w:rPr>
        <w:t>x</w:t>
      </w:r>
      <w:r w:rsidRPr="00CD6A7E">
        <w:t xml:space="preserve"> to 10 and instead created a new </w:t>
      </w:r>
      <w:proofErr w:type="gramStart"/>
      <w:r w:rsidRPr="00CD6A7E">
        <w:rPr>
          <w:i/>
        </w:rPr>
        <w:t>upper case</w:t>
      </w:r>
      <w:proofErr w:type="gramEnd"/>
      <w:r w:rsidRPr="00CD6A7E">
        <w:t xml:space="preserve"> </w:t>
      </w:r>
      <w:r w:rsidRPr="00CD6A7E">
        <w:rPr>
          <w:rFonts w:ascii="Courier New" w:hAnsi="Courier New" w:cs="Courier New"/>
          <w:kern w:val="28"/>
          <w:lang w:val="en-GB"/>
        </w:rPr>
        <w:t xml:space="preserve">X </w:t>
      </w:r>
      <w:r w:rsidRPr="00CD6A7E">
        <w:t xml:space="preserve">to </w:t>
      </w:r>
      <w:r w:rsidRPr="00CD6A7E">
        <w:rPr>
          <w:rFonts w:ascii="Courier New" w:hAnsi="Courier New" w:cs="Courier New"/>
          <w:kern w:val="28"/>
          <w:lang w:val="en-GB"/>
        </w:rPr>
        <w:t>10</w:t>
      </w:r>
      <w:r w:rsidRPr="00CD6A7E">
        <w:t xml:space="preserve"> so the </w:t>
      </w:r>
      <w:r w:rsidRPr="00CD6A7E">
        <w:rPr>
          <w:i/>
        </w:rPr>
        <w:t>lower case</w:t>
      </w:r>
      <w:r w:rsidRPr="00CD6A7E">
        <w:t xml:space="preserve"> </w:t>
      </w:r>
      <w:r w:rsidRPr="00CD6A7E">
        <w:rPr>
          <w:rFonts w:ascii="Courier New" w:hAnsi="Courier New" w:cs="Courier New"/>
          <w:kern w:val="28"/>
          <w:lang w:val="en-GB"/>
        </w:rPr>
        <w:t>x</w:t>
      </w:r>
      <w:r w:rsidRPr="00CD6A7E">
        <w:t xml:space="preserve"> remains unchanged. Python will not detect a problem because there is no problem – it sees the </w:t>
      </w:r>
      <w:proofErr w:type="gramStart"/>
      <w:r w:rsidRPr="00CD6A7E">
        <w:t>upper case</w:t>
      </w:r>
      <w:proofErr w:type="gramEnd"/>
      <w:r w:rsidRPr="00CD6A7E">
        <w:t xml:space="preserve"> </w:t>
      </w:r>
      <w:r w:rsidRPr="00CD6A7E">
        <w:rPr>
          <w:rFonts w:ascii="Courier New" w:hAnsi="Courier New" w:cs="Courier New"/>
          <w:kern w:val="28"/>
          <w:lang w:val="en-GB"/>
        </w:rPr>
        <w:t>X</w:t>
      </w:r>
      <w:r w:rsidRPr="00CD6A7E">
        <w:t xml:space="preserve"> assignment as a legitimate way to bring a </w:t>
      </w:r>
      <w:r w:rsidRPr="00CD6A7E">
        <w:rPr>
          <w:i/>
        </w:rPr>
        <w:t>new</w:t>
      </w:r>
      <w:r w:rsidRPr="00CD6A7E">
        <w:t xml:space="preserve"> object into existence. It could be argued that Python could statically detect that </w:t>
      </w:r>
      <w:r w:rsidRPr="00CD6A7E">
        <w:rPr>
          <w:rFonts w:ascii="Courier New" w:hAnsi="Courier New" w:cs="Courier New"/>
          <w:kern w:val="28"/>
          <w:lang w:val="en-GB"/>
        </w:rPr>
        <w:t>X</w:t>
      </w:r>
      <w:r w:rsidRPr="00CD6A7E">
        <w:t xml:space="preserve"> is never referenced and therefore indicate the assignment is dubious but there are also cases where a dynamically defined function defined downstream could legitimately reference </w:t>
      </w:r>
      <w:r w:rsidRPr="00CD6A7E">
        <w:rPr>
          <w:rFonts w:ascii="Courier New" w:hAnsi="Courier New" w:cs="Courier New"/>
          <w:kern w:val="28"/>
          <w:lang w:val="en-GB"/>
        </w:rPr>
        <w:t>X</w:t>
      </w:r>
      <w:r w:rsidRPr="00CD6A7E">
        <w:t xml:space="preserve"> as a </w:t>
      </w:r>
      <w:r w:rsidRPr="00CD6A7E">
        <w:rPr>
          <w:rFonts w:ascii="Courier New" w:hAnsi="Courier New" w:cs="Courier New"/>
          <w:kern w:val="28"/>
          <w:lang w:val="en-GB"/>
        </w:rPr>
        <w:t>global</w:t>
      </w:r>
      <w:r w:rsidRPr="00CD6A7E">
        <w:t>.</w:t>
      </w:r>
    </w:p>
    <w:p w14:paraId="2D12888D" w14:textId="1AE86F2B" w:rsidR="004C770C" w:rsidRPr="00CD6A7E" w:rsidRDefault="001456BA" w:rsidP="009866F9">
      <w:pPr>
        <w:pStyle w:val="Heading3"/>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75D09AC3" w14:textId="01E0073C" w:rsidR="00DA7483" w:rsidRPr="00E94999" w:rsidRDefault="00DA7483" w:rsidP="00DA7483">
      <w:pPr>
        <w:pStyle w:val="ListParagraph"/>
        <w:widowControl w:val="0"/>
        <w:numPr>
          <w:ilvl w:val="0"/>
          <w:numId w:val="353"/>
        </w:numPr>
        <w:suppressLineNumbers/>
        <w:overflowPunct w:val="0"/>
        <w:adjustRightInd w:val="0"/>
        <w:spacing w:after="120"/>
        <w:rPr>
          <w:rFonts w:ascii="Calibri" w:eastAsia="Times New Roman" w:hAnsi="Calibri"/>
          <w:lang w:val="en-GB"/>
        </w:rPr>
      </w:pPr>
      <w:del w:id="207" w:author="Sean McDonagh" w:date="2019-04-25T11:30:00Z">
        <w:r w:rsidRPr="00E94999" w:rsidDel="00D01002">
          <w:rPr>
            <w:rFonts w:ascii="Calibri" w:eastAsia="Times New Roman" w:hAnsi="Calibri"/>
            <w:lang w:val="en-GB"/>
          </w:rPr>
          <w:delText>Follow the guidance of</w:delText>
        </w:r>
      </w:del>
      <w:ins w:id="208" w:author="Sean McDonagh" w:date="2019-04-25T11:30:00Z">
        <w:r w:rsidR="00D01002">
          <w:rPr>
            <w:rFonts w:ascii="Calibri" w:eastAsia="Times New Roman" w:hAnsi="Calibri"/>
            <w:lang w:val="en-GB"/>
          </w:rPr>
          <w:t>Follow the guidance contained in</w:t>
        </w:r>
      </w:ins>
      <w:r w:rsidRPr="00E94999">
        <w:rPr>
          <w:rFonts w:ascii="Calibri" w:eastAsia="Times New Roman" w:hAnsi="Calibri"/>
          <w:lang w:val="en-GB"/>
        </w:rPr>
        <w:t xml:space="preserve"> </w:t>
      </w:r>
      <w:r>
        <w:rPr>
          <w:rFonts w:ascii="Calibri" w:eastAsia="Times New Roman" w:hAnsi="Calibri"/>
          <w:lang w:val="en-GB"/>
        </w:rPr>
        <w:t>TR 24772-1 clause 6.17.5</w:t>
      </w:r>
      <w:del w:id="209" w:author="Sean McDonagh" w:date="2019-04-25T11:26:00Z">
        <w:r w:rsidDel="00D01002">
          <w:rPr>
            <w:rFonts w:ascii="Calibri" w:eastAsia="Times New Roman" w:hAnsi="Calibri"/>
            <w:lang w:val="en-GB"/>
          </w:rPr>
          <w:delText>;</w:delText>
        </w:r>
      </w:del>
    </w:p>
    <w:p w14:paraId="3B0D4850" w14:textId="1E37ECA5"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For more guidance on Python’s naming conventions, refer to Python Style Guides contained in PEP 8 at </w:t>
      </w:r>
      <w:hyperlink r:id="rId17" w:history="1">
        <w:r w:rsidRPr="007B6289">
          <w:rPr>
            <w:rFonts w:ascii="Calibri" w:eastAsia="Times New Roman" w:hAnsi="Calibri"/>
            <w:color w:val="0000FF"/>
            <w:u w:val="single"/>
            <w:lang w:val="en-GB"/>
          </w:rPr>
          <w:t>http://www.python.org/dev/peps/pep-0008/</w:t>
        </w:r>
      </w:hyperlink>
      <w:r w:rsidRPr="007B6289">
        <w:rPr>
          <w:rFonts w:ascii="Calibri" w:eastAsia="Times New Roman" w:hAnsi="Calibri"/>
          <w:lang w:val="en-GB"/>
        </w:rPr>
        <w:t xml:space="preserve"> .</w:t>
      </w:r>
    </w:p>
    <w:p w14:paraId="079BFCA8" w14:textId="3EAB01FC"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Avoid names that differ only by case unless necessary to the logic of the usage</w:t>
      </w:r>
      <w:r w:rsidR="00DA7483">
        <w:rPr>
          <w:rFonts w:ascii="Calibri" w:eastAsia="Times New Roman" w:hAnsi="Calibri"/>
          <w:lang w:val="en-GB"/>
        </w:rPr>
        <w:t>, and in such cases document the usage</w:t>
      </w:r>
      <w:r w:rsidRPr="007B6289">
        <w:rPr>
          <w:rFonts w:ascii="Calibri" w:eastAsia="Times New Roman" w:hAnsi="Calibri"/>
          <w:lang w:val="en-GB"/>
        </w:rPr>
        <w:t>;</w:t>
      </w:r>
    </w:p>
    <w:p w14:paraId="06387979"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Adhere to Python’s naming conventions;</w:t>
      </w:r>
    </w:p>
    <w:p w14:paraId="3F98D286"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use overly long names;</w:t>
      </w:r>
    </w:p>
    <w:p w14:paraId="64D14807"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names that are not similar (especially in the use of upper and lower case) to other names;</w:t>
      </w:r>
    </w:p>
    <w:p w14:paraId="4BC51D38"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meaningful names; and</w:t>
      </w:r>
    </w:p>
    <w:p w14:paraId="63FEBDAA"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names that are clear and visually unambiguous because the compiler cannot assist in detecting names that appear similar but are different.</w:t>
      </w:r>
    </w:p>
    <w:p w14:paraId="3EBF182C" w14:textId="2E824689" w:rsidR="004C770C" w:rsidRPr="00CD6A7E" w:rsidRDefault="001456BA" w:rsidP="004C770C">
      <w:pPr>
        <w:pStyle w:val="Heading2"/>
        <w:rPr>
          <w:lang w:bidi="en-US"/>
        </w:rPr>
      </w:pPr>
      <w:bookmarkStart w:id="210" w:name="_Toc310518173"/>
      <w:bookmarkStart w:id="211" w:name="_Ref420411596"/>
      <w:bookmarkStart w:id="212" w:name="_Toc7089388"/>
      <w:r>
        <w:rPr>
          <w:lang w:bidi="en-US"/>
        </w:rPr>
        <w:lastRenderedPageBreak/>
        <w:t>6.1</w:t>
      </w:r>
      <w:r w:rsidR="00460588">
        <w:rPr>
          <w:lang w:bidi="en-US"/>
        </w:rPr>
        <w:t>8</w:t>
      </w:r>
      <w:r w:rsidR="00AD5842">
        <w:rPr>
          <w:lang w:bidi="en-US"/>
        </w:rPr>
        <w:t xml:space="preserve"> </w:t>
      </w:r>
      <w:r w:rsidR="004C770C" w:rsidRPr="00CD6A7E">
        <w:rPr>
          <w:lang w:bidi="en-US"/>
        </w:rPr>
        <w:t>Dead Store [WXQ]</w:t>
      </w:r>
      <w:bookmarkEnd w:id="210"/>
      <w:bookmarkEnd w:id="211"/>
      <w:bookmarkEnd w:id="212"/>
    </w:p>
    <w:p w14:paraId="440F1BA9" w14:textId="30D47A74" w:rsidR="004C770C" w:rsidRPr="00CD6A7E" w:rsidRDefault="001456BA" w:rsidP="009866F9">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 xml:space="preserve">Applicability to </w:t>
      </w:r>
      <w:commentRangeStart w:id="213"/>
      <w:r w:rsidR="004C770C" w:rsidRPr="00CD6A7E">
        <w:rPr>
          <w:lang w:bidi="en-US"/>
        </w:rPr>
        <w:t>language</w:t>
      </w:r>
      <w:commentRangeEnd w:id="213"/>
      <w:r w:rsidR="00263434">
        <w:rPr>
          <w:rStyle w:val="CommentReference"/>
          <w:rFonts w:asciiTheme="minorHAnsi" w:eastAsiaTheme="minorEastAsia" w:hAnsiTheme="minorHAnsi" w:cstheme="minorBidi"/>
          <w:b w:val="0"/>
          <w:bCs w:val="0"/>
        </w:rPr>
        <w:commentReference w:id="213"/>
      </w:r>
    </w:p>
    <w:p w14:paraId="12A50DC5" w14:textId="77777777" w:rsidR="004C770C" w:rsidRPr="00CD6A7E" w:rsidRDefault="004C770C" w:rsidP="004C770C">
      <w:r w:rsidRPr="00CD6A7E">
        <w:t xml:space="preserve">It is possible to assign a value to a variable and never reference that variable which causes a “dead store”. This in itself is not harmful, other than the memory that it wastes, but if there is a substantial </w:t>
      </w:r>
      <w:proofErr w:type="gramStart"/>
      <w:r w:rsidRPr="00CD6A7E">
        <w:t>amount</w:t>
      </w:r>
      <w:proofErr w:type="gramEnd"/>
      <w:r w:rsidRPr="00CD6A7E">
        <w:t xml:space="preserve"> of dead stores then performance could suffer or, in an extreme case, the program could halt due to lack of memory.</w:t>
      </w:r>
    </w:p>
    <w:p w14:paraId="610DFD34" w14:textId="63C2D8CE" w:rsidR="004C770C" w:rsidRPr="00CD6A7E" w:rsidDel="001F349F" w:rsidRDefault="004C770C" w:rsidP="004C770C">
      <w:pPr>
        <w:rPr>
          <w:del w:id="214" w:author="Stephen Michell" w:date="2019-07-16T09:58:00Z"/>
        </w:rPr>
      </w:pPr>
      <w:del w:id="215" w:author="Stephen Michell" w:date="2019-07-16T09:58:00Z">
        <w:r w:rsidRPr="00CD6A7E" w:rsidDel="001F349F">
          <w:delText xml:space="preserve">Python provides the ability to dynamically create variables when they are first assigned a value. In fact, assignment is the </w:delText>
        </w:r>
        <w:r w:rsidRPr="00CD6A7E" w:rsidDel="001F349F">
          <w:rPr>
            <w:i/>
          </w:rPr>
          <w:delText>only</w:delText>
        </w:r>
        <w:r w:rsidRPr="00CD6A7E" w:rsidDel="001F349F">
          <w:delText xml:space="preserve"> way to bring a variable into existence. All values in a Python program are accessed through a reference which refers to a memory location which is always an object (</w:delText>
        </w:r>
        <w:r w:rsidR="001741E0" w:rsidDel="001F349F">
          <w:delText>for example</w:delText>
        </w:r>
        <w:r w:rsidRPr="00CD6A7E" w:rsidDel="001F349F">
          <w:delText>, number, string, list</w:delText>
        </w:r>
        <w:r w:rsidR="004F63AC" w:rsidDel="001F349F">
          <w:delText>, and so on</w:delText>
        </w:r>
        <w:r w:rsidRPr="00CD6A7E" w:rsidDel="001F349F">
          <w:delText>). A variable is said to be bound to an object when it is assigned to that object. A variable can be rebound to another object which can be of any type. For example:</w:delText>
        </w:r>
      </w:del>
    </w:p>
    <w:p w14:paraId="70B7AE65" w14:textId="4F449211" w:rsidR="004C770C" w:rsidRPr="00CD6A7E" w:rsidDel="001F349F" w:rsidRDefault="004C770C" w:rsidP="004C770C">
      <w:pPr>
        <w:widowControl w:val="0"/>
        <w:suppressLineNumbers/>
        <w:overflowPunct w:val="0"/>
        <w:adjustRightInd w:val="0"/>
        <w:spacing w:after="0"/>
        <w:ind w:firstLine="720"/>
        <w:rPr>
          <w:del w:id="216" w:author="Stephen Michell" w:date="2019-07-16T09:58:00Z"/>
          <w:rFonts w:ascii="Courier New" w:eastAsia="Times New Roman" w:hAnsi="Courier New" w:cs="Courier New"/>
          <w:kern w:val="28"/>
        </w:rPr>
      </w:pPr>
      <w:del w:id="217" w:author="Stephen Michell" w:date="2019-07-16T09:58:00Z">
        <w:r w:rsidRPr="00CD6A7E" w:rsidDel="001F349F">
          <w:rPr>
            <w:rFonts w:ascii="Courier New" w:eastAsia="Times New Roman" w:hAnsi="Courier New" w:cs="Courier New"/>
            <w:kern w:val="28"/>
          </w:rPr>
          <w:delText>a = 'alpha' # assignment to a string</w:delText>
        </w:r>
      </w:del>
    </w:p>
    <w:p w14:paraId="51AA5838" w14:textId="05754397" w:rsidR="004C770C" w:rsidRPr="00CD6A7E" w:rsidDel="001F349F" w:rsidRDefault="004C770C" w:rsidP="004C770C">
      <w:pPr>
        <w:widowControl w:val="0"/>
        <w:suppressLineNumbers/>
        <w:overflowPunct w:val="0"/>
        <w:adjustRightInd w:val="0"/>
        <w:spacing w:after="0"/>
        <w:ind w:firstLine="720"/>
        <w:rPr>
          <w:del w:id="218" w:author="Stephen Michell" w:date="2019-07-16T09:58:00Z"/>
          <w:rFonts w:ascii="Courier New" w:eastAsia="Times New Roman" w:hAnsi="Courier New" w:cs="Courier New"/>
          <w:kern w:val="28"/>
        </w:rPr>
      </w:pPr>
      <w:del w:id="219" w:author="Stephen Michell" w:date="2019-07-16T09:58:00Z">
        <w:r w:rsidRPr="00CD6A7E" w:rsidDel="001F349F">
          <w:rPr>
            <w:rFonts w:ascii="Courier New" w:eastAsia="Times New Roman" w:hAnsi="Courier New" w:cs="Courier New"/>
            <w:kern w:val="28"/>
          </w:rPr>
          <w:delText>a = 3.142 # rebinding to a float</w:delText>
        </w:r>
      </w:del>
    </w:p>
    <w:p w14:paraId="0F073C2E" w14:textId="10739096" w:rsidR="004C770C" w:rsidRPr="00CD6A7E" w:rsidDel="001F349F" w:rsidRDefault="004C770C" w:rsidP="004C770C">
      <w:pPr>
        <w:widowControl w:val="0"/>
        <w:suppressLineNumbers/>
        <w:overflowPunct w:val="0"/>
        <w:adjustRightInd w:val="0"/>
        <w:spacing w:after="0"/>
        <w:ind w:firstLine="720"/>
        <w:rPr>
          <w:del w:id="220" w:author="Stephen Michell" w:date="2019-07-16T09:58:00Z"/>
          <w:rFonts w:ascii="Courier New" w:eastAsia="Times New Roman" w:hAnsi="Courier New" w:cs="Courier New"/>
          <w:kern w:val="28"/>
        </w:rPr>
      </w:pPr>
      <w:del w:id="221" w:author="Stephen Michell" w:date="2019-07-16T09:58:00Z">
        <w:r w:rsidRPr="00CD6A7E" w:rsidDel="001F349F">
          <w:rPr>
            <w:rFonts w:ascii="Courier New" w:eastAsia="Times New Roman" w:hAnsi="Courier New" w:cs="Courier New"/>
            <w:kern w:val="28"/>
          </w:rPr>
          <w:delText>a = b = (1, 2, 3) # rebinding to a tuple</w:delText>
        </w:r>
      </w:del>
    </w:p>
    <w:p w14:paraId="239C7067" w14:textId="5B4BE96C" w:rsidR="004C770C" w:rsidRPr="00CD6A7E" w:rsidDel="001F349F" w:rsidRDefault="004C770C" w:rsidP="004C770C">
      <w:pPr>
        <w:widowControl w:val="0"/>
        <w:suppressLineNumbers/>
        <w:overflowPunct w:val="0"/>
        <w:adjustRightInd w:val="0"/>
        <w:spacing w:after="0"/>
        <w:ind w:firstLine="720"/>
        <w:rPr>
          <w:del w:id="222" w:author="Stephen Michell" w:date="2019-07-16T09:58:00Z"/>
          <w:rFonts w:ascii="Courier New" w:eastAsia="Times New Roman" w:hAnsi="Courier New" w:cs="Courier New"/>
          <w:kern w:val="28"/>
        </w:rPr>
      </w:pPr>
      <w:del w:id="223" w:author="Stephen Michell" w:date="2019-07-16T09:58:00Z">
        <w:r w:rsidRPr="00CD6A7E" w:rsidDel="001F349F">
          <w:rPr>
            <w:rFonts w:ascii="Courier New" w:eastAsia="Times New Roman" w:hAnsi="Courier New" w:cs="Courier New"/>
            <w:kern w:val="28"/>
          </w:rPr>
          <w:delText>print(a) # =&gt; (1, 2, 3)</w:delText>
        </w:r>
      </w:del>
    </w:p>
    <w:p w14:paraId="4390E208" w14:textId="53BC2A25" w:rsidR="004C770C" w:rsidRPr="00CD6A7E" w:rsidDel="001F349F" w:rsidRDefault="004C770C" w:rsidP="004C770C">
      <w:pPr>
        <w:widowControl w:val="0"/>
        <w:suppressLineNumbers/>
        <w:overflowPunct w:val="0"/>
        <w:adjustRightInd w:val="0"/>
        <w:spacing w:after="0"/>
        <w:ind w:firstLine="720"/>
        <w:rPr>
          <w:del w:id="224" w:author="Stephen Michell" w:date="2019-07-16T09:58:00Z"/>
          <w:rFonts w:ascii="Courier New" w:eastAsia="Times New Roman" w:hAnsi="Courier New" w:cs="Courier New"/>
          <w:kern w:val="28"/>
        </w:rPr>
      </w:pPr>
      <w:del w:id="225" w:author="Stephen Michell" w:date="2019-07-16T09:58:00Z">
        <w:r w:rsidRPr="00CD6A7E" w:rsidDel="001F349F">
          <w:rPr>
            <w:rFonts w:ascii="Courier New" w:eastAsia="Times New Roman" w:hAnsi="Courier New" w:cs="Courier New"/>
            <w:kern w:val="28"/>
          </w:rPr>
          <w:delText>del a</w:delText>
        </w:r>
      </w:del>
    </w:p>
    <w:p w14:paraId="283C12BE" w14:textId="1D73D00E" w:rsidR="004C770C" w:rsidDel="001F349F" w:rsidRDefault="004C770C" w:rsidP="009E1622">
      <w:pPr>
        <w:widowControl w:val="0"/>
        <w:suppressLineNumbers/>
        <w:overflowPunct w:val="0"/>
        <w:adjustRightInd w:val="0"/>
        <w:spacing w:after="0"/>
        <w:ind w:firstLine="720"/>
        <w:rPr>
          <w:del w:id="226" w:author="Stephen Michell" w:date="2019-07-16T09:58:00Z"/>
          <w:rFonts w:ascii="Courier New" w:eastAsia="Times New Roman" w:hAnsi="Courier New" w:cs="Courier New"/>
          <w:kern w:val="28"/>
        </w:rPr>
      </w:pPr>
      <w:del w:id="227" w:author="Stephen Michell" w:date="2019-07-16T09:58:00Z">
        <w:r w:rsidRPr="00CD6A7E" w:rsidDel="001F349F">
          <w:rPr>
            <w:rFonts w:ascii="Courier New" w:eastAsia="Times New Roman" w:hAnsi="Courier New" w:cs="Courier New"/>
            <w:kern w:val="28"/>
          </w:rPr>
          <w:delText>print(b)# =&gt; (1, 2, 3)</w:delText>
        </w:r>
      </w:del>
    </w:p>
    <w:p w14:paraId="5669AF00" w14:textId="6A04F622" w:rsidR="009E1622" w:rsidRPr="00CD6A7E" w:rsidDel="001F349F" w:rsidRDefault="004C770C">
      <w:pPr>
        <w:widowControl w:val="0"/>
        <w:suppressLineNumbers/>
        <w:overflowPunct w:val="0"/>
        <w:adjustRightInd w:val="0"/>
        <w:spacing w:after="0"/>
        <w:ind w:firstLine="720"/>
        <w:rPr>
          <w:del w:id="228" w:author="Stephen Michell" w:date="2019-07-16T09:58:00Z"/>
          <w:rFonts w:ascii="Courier New" w:eastAsia="Times New Roman" w:hAnsi="Courier New" w:cs="Courier New"/>
          <w:kern w:val="28"/>
        </w:rPr>
        <w:pPrChange w:id="229" w:author="Stephen Michell" w:date="2019-07-16T08:36:00Z">
          <w:pPr>
            <w:widowControl w:val="0"/>
            <w:suppressLineNumbers/>
            <w:overflowPunct w:val="0"/>
            <w:adjustRightInd w:val="0"/>
            <w:spacing w:after="240"/>
            <w:ind w:left="720" w:firstLine="720"/>
          </w:pPr>
        </w:pPrChange>
      </w:pPr>
      <w:del w:id="230" w:author="Stephen Michell" w:date="2019-07-16T09:58:00Z">
        <w:r w:rsidRPr="00CD6A7E" w:rsidDel="001F349F">
          <w:rPr>
            <w:rFonts w:ascii="Courier New" w:eastAsia="Times New Roman" w:hAnsi="Courier New" w:cs="Courier New"/>
            <w:kern w:val="28"/>
          </w:rPr>
          <w:delText>print(a)# =&gt; NameError: name 'a' is not defined</w:delText>
        </w:r>
      </w:del>
    </w:p>
    <w:p w14:paraId="75BA8B07" w14:textId="7C5798B3" w:rsidR="004C770C" w:rsidRPr="00CD6A7E" w:rsidDel="001F349F" w:rsidRDefault="004C770C" w:rsidP="004C770C">
      <w:pPr>
        <w:rPr>
          <w:del w:id="231" w:author="Stephen Michell" w:date="2019-07-16T09:58:00Z"/>
        </w:rPr>
      </w:pPr>
      <w:del w:id="232" w:author="Stephen Michell" w:date="2019-07-16T09:58:00Z">
        <w:r w:rsidRPr="00CD6A7E" w:rsidDel="001F349F">
          <w:delText xml:space="preserve">The first three statements show dynamic binding in action. The variable </w:delText>
        </w:r>
        <w:r w:rsidRPr="00CD6A7E" w:rsidDel="001F349F">
          <w:rPr>
            <w:rFonts w:ascii="Courier New" w:hAnsi="Courier New" w:cs="Courier New"/>
            <w:kern w:val="28"/>
            <w:lang w:val="en-GB"/>
          </w:rPr>
          <w:delText>a</w:delText>
        </w:r>
        <w:r w:rsidRPr="00CD6A7E" w:rsidDel="001F349F">
          <w:delText xml:space="preserve"> is bound to a string, then to a float, then to another variable which in turn is assigned a tuple of value </w:delText>
        </w:r>
        <w:r w:rsidRPr="00CD6A7E" w:rsidDel="001F349F">
          <w:rPr>
            <w:rFonts w:ascii="Courier New" w:hAnsi="Courier New" w:cs="Courier New"/>
            <w:kern w:val="28"/>
            <w:lang w:val="en-GB"/>
          </w:rPr>
          <w:delText>(1, 2, 3)</w:delText>
        </w:r>
        <w:r w:rsidRPr="00CD6A7E" w:rsidDel="001F349F">
          <w:delText xml:space="preserve">. The </w:delText>
        </w:r>
        <w:r w:rsidRPr="00CD6A7E" w:rsidDel="001F349F">
          <w:rPr>
            <w:rFonts w:ascii="Courier New" w:hAnsi="Courier New" w:cs="Courier New"/>
            <w:kern w:val="28"/>
            <w:lang w:val="en-GB"/>
          </w:rPr>
          <w:delText>del</w:delText>
        </w:r>
        <w:r w:rsidRPr="00CD6A7E" w:rsidDel="001F349F">
          <w:delText xml:space="preserve"> statement then unbinds the variable </w:delText>
        </w:r>
        <w:r w:rsidRPr="00CD6A7E" w:rsidDel="001F349F">
          <w:rPr>
            <w:rFonts w:ascii="Courier New" w:hAnsi="Courier New" w:cs="Courier New"/>
            <w:kern w:val="28"/>
            <w:lang w:val="en-GB"/>
          </w:rPr>
          <w:delText>a</w:delText>
        </w:r>
        <w:r w:rsidRPr="00CD6A7E" w:rsidDel="001F349F">
          <w:delText xml:space="preserve"> from the tuple object which effectively deletes the </w:delText>
        </w:r>
        <w:r w:rsidRPr="00CD6A7E" w:rsidDel="001F349F">
          <w:rPr>
            <w:rFonts w:ascii="Courier New" w:hAnsi="Courier New" w:cs="Courier New"/>
            <w:kern w:val="28"/>
            <w:lang w:val="en-GB"/>
          </w:rPr>
          <w:delText>a</w:delText>
        </w:r>
        <w:r w:rsidRPr="00CD6A7E" w:rsidDel="001F349F">
          <w:delText xml:space="preserve"> variable (if there were no other references to the tuple object it too would have been deleted because an object with zero references is </w:delText>
        </w:r>
        <w:r w:rsidRPr="00CD6A7E" w:rsidDel="001F349F">
          <w:rPr>
            <w:i/>
          </w:rPr>
          <w:delText>marked</w:delText>
        </w:r>
        <w:r w:rsidRPr="00CD6A7E" w:rsidDel="001F349F">
          <w:delText xml:space="preserve"> for garbage collection (but is not necessarily actually deleted immediately)). But in this case we see that </w:delText>
        </w:r>
        <w:r w:rsidRPr="00CD6A7E" w:rsidDel="001F349F">
          <w:rPr>
            <w:rFonts w:ascii="Courier New" w:hAnsi="Courier New" w:cs="Courier New"/>
            <w:kern w:val="28"/>
            <w:lang w:val="en-GB"/>
          </w:rPr>
          <w:delText>b</w:delText>
        </w:r>
        <w:r w:rsidRPr="00CD6A7E" w:rsidDel="001F349F">
          <w:delText xml:space="preserve"> is still referencing the tuple object so the tuple is not deleted. The final statement above shows that an exception is raised when an unbound variable is referenced.</w:delText>
        </w:r>
      </w:del>
    </w:p>
    <w:p w14:paraId="10748F32" w14:textId="2CA374A2" w:rsidR="004C770C" w:rsidRPr="00CD6A7E" w:rsidDel="001F349F" w:rsidRDefault="004C770C" w:rsidP="004C770C">
      <w:pPr>
        <w:rPr>
          <w:del w:id="233" w:author="Stephen Michell" w:date="2019-07-16T09:58:00Z"/>
        </w:rPr>
      </w:pPr>
      <w:del w:id="234" w:author="Stephen Michell" w:date="2019-07-16T09:58:00Z">
        <w:r w:rsidRPr="00CD6A7E" w:rsidDel="001F349F">
          <w:delText>The way in which Python dynamically binds and rebinds variables is a source of some confusion to new programmers and even experienced programmers who are used to static binding where a variable is permanently bound to a single memory location.</w:delText>
        </w:r>
      </w:del>
    </w:p>
    <w:p w14:paraId="62A62A2F" w14:textId="31E9A054" w:rsidR="004C770C" w:rsidRPr="00CD6A7E" w:rsidDel="001F349F" w:rsidRDefault="004C770C" w:rsidP="004C770C">
      <w:pPr>
        <w:rPr>
          <w:del w:id="235" w:author="Stephen Michell" w:date="2019-07-16T09:58:00Z"/>
        </w:rPr>
      </w:pPr>
      <w:del w:id="236" w:author="Stephen Michell" w:date="2019-07-16T09:58:00Z">
        <w:r w:rsidRPr="00CD6A7E" w:rsidDel="001F349F">
          <w:delText>The Python language, by design, allows for dynamic binding and rebinding. Because Python performs a syntactic analysis and not a semantic analysis (with one exception which is covered in</w:delText>
        </w:r>
        <w:r w:rsidR="009913F9" w:rsidDel="001F349F">
          <w:delText xml:space="preserve"> subclause </w:delText>
        </w:r>
        <w:r w:rsidR="00026C6C" w:rsidDel="001F349F">
          <w:delText xml:space="preserve"> </w:delText>
        </w:r>
        <w:r w:rsidR="001067F4" w:rsidDel="001F349F">
          <w:fldChar w:fldCharType="begin"/>
        </w:r>
        <w:r w:rsidR="001067F4" w:rsidDel="001F349F">
          <w:delInstrText xml:space="preserve"> REF _Ref420411546 \h </w:delInstrText>
        </w:r>
        <w:r w:rsidR="001067F4" w:rsidDel="001F349F">
          <w:fldChar w:fldCharType="separate"/>
        </w:r>
      </w:del>
      <w:ins w:id="237" w:author="Sean McDonagh" w:date="2019-04-25T12:55:00Z">
        <w:del w:id="238" w:author="Stephen Michell" w:date="2019-07-16T09:58:00Z">
          <w:r w:rsidR="00DE5F8F" w:rsidDel="001F349F">
            <w:rPr>
              <w:lang w:bidi="en-US"/>
            </w:rPr>
            <w:delText xml:space="preserve">6.21 </w:delText>
          </w:r>
          <w:r w:rsidR="00DE5F8F" w:rsidRPr="00CD6A7E" w:rsidDel="001F349F">
            <w:rPr>
              <w:lang w:bidi="en-US"/>
            </w:rPr>
            <w:delText>Namespace Issues [BJL]</w:delText>
          </w:r>
        </w:del>
      </w:ins>
      <w:del w:id="239" w:author="Stephen Michell" w:date="2019-07-16T09:58:00Z">
        <w:r w:rsidR="0048220B" w:rsidDel="001F349F">
          <w:rPr>
            <w:lang w:bidi="en-US"/>
          </w:rPr>
          <w:delText xml:space="preserve">6.21 </w:delText>
        </w:r>
        <w:r w:rsidR="0048220B" w:rsidRPr="00CD6A7E" w:rsidDel="001F349F">
          <w:rPr>
            <w:lang w:bidi="en-US"/>
          </w:rPr>
          <w:delText>Namespace Issues [BJL]</w:delText>
        </w:r>
        <w:r w:rsidR="001067F4" w:rsidDel="001F349F">
          <w:fldChar w:fldCharType="end"/>
        </w:r>
        <w:r w:rsidRPr="00CD6A7E" w:rsidDel="001F349F">
          <w:delText xml:space="preserve"> Applicability to language) and because of the dynamic way in which variables are brought into a program at run-time, Python cannot warn that a variable is referenced but never assigned a value. The following code illustrates this:</w:delText>
        </w:r>
      </w:del>
    </w:p>
    <w:p w14:paraId="1BAD2FAF" w14:textId="40EF19A0" w:rsidR="004C770C" w:rsidRPr="00CD6A7E" w:rsidDel="001F349F" w:rsidRDefault="004C770C" w:rsidP="004C770C">
      <w:pPr>
        <w:widowControl w:val="0"/>
        <w:suppressLineNumbers/>
        <w:overflowPunct w:val="0"/>
        <w:adjustRightInd w:val="0"/>
        <w:spacing w:after="0"/>
        <w:ind w:firstLine="720"/>
        <w:rPr>
          <w:del w:id="240" w:author="Stephen Michell" w:date="2019-07-16T09:58:00Z"/>
          <w:rFonts w:ascii="Courier New" w:eastAsia="Times New Roman" w:hAnsi="Courier New" w:cs="Courier New"/>
          <w:kern w:val="28"/>
        </w:rPr>
      </w:pPr>
      <w:del w:id="241" w:author="Stephen Michell" w:date="2019-07-16T09:58:00Z">
        <w:r w:rsidRPr="00CD6A7E" w:rsidDel="001F349F">
          <w:rPr>
            <w:rFonts w:ascii="Courier New" w:eastAsia="Times New Roman" w:hAnsi="Courier New" w:cs="Courier New"/>
            <w:kern w:val="28"/>
          </w:rPr>
          <w:delText>if a &gt; b:</w:delText>
        </w:r>
      </w:del>
    </w:p>
    <w:p w14:paraId="5E0B018C" w14:textId="16A40273" w:rsidR="004C770C" w:rsidRPr="00CD6A7E" w:rsidDel="001F349F" w:rsidRDefault="004C770C" w:rsidP="004C770C">
      <w:pPr>
        <w:widowControl w:val="0"/>
        <w:suppressLineNumbers/>
        <w:overflowPunct w:val="0"/>
        <w:adjustRightInd w:val="0"/>
        <w:spacing w:after="0"/>
        <w:ind w:firstLine="720"/>
        <w:rPr>
          <w:del w:id="242" w:author="Stephen Michell" w:date="2019-07-16T09:58:00Z"/>
          <w:rFonts w:ascii="Courier New" w:eastAsia="Times New Roman" w:hAnsi="Courier New" w:cs="Courier New"/>
          <w:kern w:val="28"/>
        </w:rPr>
      </w:pPr>
      <w:del w:id="243" w:author="Stephen Michell" w:date="2019-07-16T09:58:00Z">
        <w:r w:rsidRPr="00CD6A7E" w:rsidDel="001F349F">
          <w:rPr>
            <w:rFonts w:ascii="Courier New" w:eastAsia="Times New Roman" w:hAnsi="Courier New" w:cs="Courier New"/>
            <w:kern w:val="28"/>
          </w:rPr>
          <w:delText xml:space="preserve">    import x</w:delText>
        </w:r>
      </w:del>
    </w:p>
    <w:p w14:paraId="674741CE" w14:textId="41B58884" w:rsidR="004C770C" w:rsidRPr="00CD6A7E" w:rsidDel="001F349F" w:rsidRDefault="004C770C" w:rsidP="004C770C">
      <w:pPr>
        <w:widowControl w:val="0"/>
        <w:suppressLineNumbers/>
        <w:overflowPunct w:val="0"/>
        <w:adjustRightInd w:val="0"/>
        <w:spacing w:after="0"/>
        <w:ind w:firstLine="720"/>
        <w:rPr>
          <w:del w:id="244" w:author="Stephen Michell" w:date="2019-07-16T09:58:00Z"/>
          <w:rFonts w:ascii="Courier New" w:eastAsia="Times New Roman" w:hAnsi="Courier New" w:cs="Courier New"/>
          <w:kern w:val="28"/>
        </w:rPr>
      </w:pPr>
      <w:del w:id="245" w:author="Stephen Michell" w:date="2019-07-16T09:58:00Z">
        <w:r w:rsidRPr="00CD6A7E" w:rsidDel="001F349F">
          <w:rPr>
            <w:rFonts w:ascii="Courier New" w:eastAsia="Times New Roman" w:hAnsi="Courier New" w:cs="Courier New"/>
            <w:kern w:val="28"/>
          </w:rPr>
          <w:delText>else:</w:delText>
        </w:r>
      </w:del>
    </w:p>
    <w:p w14:paraId="33B475E5" w14:textId="6414D452" w:rsidR="004C770C" w:rsidRPr="00CD6A7E" w:rsidDel="001F349F" w:rsidRDefault="004C770C" w:rsidP="004C770C">
      <w:pPr>
        <w:widowControl w:val="0"/>
        <w:suppressLineNumbers/>
        <w:overflowPunct w:val="0"/>
        <w:adjustRightInd w:val="0"/>
        <w:spacing w:after="240"/>
        <w:ind w:firstLine="720"/>
        <w:rPr>
          <w:del w:id="246" w:author="Stephen Michell" w:date="2019-07-16T09:58:00Z"/>
          <w:rFonts w:ascii="Courier New" w:eastAsia="Times New Roman" w:hAnsi="Courier New" w:cs="Courier New"/>
          <w:kern w:val="28"/>
        </w:rPr>
      </w:pPr>
      <w:del w:id="247" w:author="Stephen Michell" w:date="2019-07-16T09:58:00Z">
        <w:r w:rsidRPr="00CD6A7E" w:rsidDel="001F349F">
          <w:rPr>
            <w:rFonts w:ascii="Courier New" w:eastAsia="Times New Roman" w:hAnsi="Courier New" w:cs="Courier New"/>
            <w:kern w:val="28"/>
          </w:rPr>
          <w:delText xml:space="preserve">    import y</w:delText>
        </w:r>
      </w:del>
    </w:p>
    <w:p w14:paraId="2D1BA7E9" w14:textId="5A6C13F7" w:rsidR="004C770C" w:rsidDel="001F349F" w:rsidRDefault="004C770C" w:rsidP="004C770C">
      <w:pPr>
        <w:rPr>
          <w:del w:id="248" w:author="Stephen Michell" w:date="2019-07-16T09:58:00Z"/>
        </w:rPr>
      </w:pPr>
      <w:del w:id="249" w:author="Stephen Michell" w:date="2019-07-16T09:58:00Z">
        <w:r w:rsidRPr="00CD6A7E" w:rsidDel="001F349F">
          <w:delText xml:space="preserve">Depending on the current value of </w:delText>
        </w:r>
        <w:r w:rsidRPr="00CD6A7E" w:rsidDel="001F349F">
          <w:rPr>
            <w:rFonts w:ascii="Courier New" w:hAnsi="Courier New" w:cs="Courier New"/>
            <w:kern w:val="28"/>
            <w:lang w:val="en-GB"/>
          </w:rPr>
          <w:delText>a</w:delText>
        </w:r>
        <w:r w:rsidRPr="00CD6A7E" w:rsidDel="001F349F">
          <w:delText xml:space="preserve"> and </w:delText>
        </w:r>
        <w:r w:rsidRPr="00CD6A7E" w:rsidDel="001F349F">
          <w:rPr>
            <w:rFonts w:ascii="Courier New" w:hAnsi="Courier New" w:cs="Courier New"/>
            <w:kern w:val="28"/>
            <w:lang w:val="en-GB"/>
          </w:rPr>
          <w:delText>b</w:delText>
        </w:r>
        <w:r w:rsidRPr="00CD6A7E" w:rsidDel="001F349F">
          <w:delText xml:space="preserve">, either module </w:delText>
        </w:r>
        <w:r w:rsidRPr="00CD6A7E" w:rsidDel="001F349F">
          <w:rPr>
            <w:rFonts w:ascii="Courier New" w:hAnsi="Courier New" w:cs="Courier New"/>
            <w:kern w:val="28"/>
            <w:lang w:val="en-GB"/>
          </w:rPr>
          <w:delText>x</w:delText>
        </w:r>
        <w:r w:rsidRPr="00CD6A7E" w:rsidDel="001F349F">
          <w:delText xml:space="preserve"> or</w:delText>
        </w:r>
        <w:r w:rsidRPr="00CD6A7E" w:rsidDel="001F349F">
          <w:rPr>
            <w:rFonts w:ascii="Courier New" w:hAnsi="Courier New" w:cs="Courier New"/>
            <w:kern w:val="28"/>
            <w:lang w:val="en-GB"/>
          </w:rPr>
          <w:delText xml:space="preserve"> y</w:delText>
        </w:r>
        <w:r w:rsidRPr="00CD6A7E" w:rsidDel="001F349F">
          <w:delText xml:space="preserve"> is imported into the program. If </w:delText>
        </w:r>
        <w:r w:rsidRPr="00CD6A7E" w:rsidDel="001F349F">
          <w:rPr>
            <w:rFonts w:ascii="Courier New" w:hAnsi="Courier New" w:cs="Courier New"/>
            <w:kern w:val="28"/>
            <w:lang w:val="en-GB"/>
          </w:rPr>
          <w:delText>x</w:delText>
        </w:r>
        <w:r w:rsidRPr="00CD6A7E" w:rsidDel="001F349F">
          <w:delText xml:space="preserve"> assigns a value to a variable </w:delText>
        </w:r>
        <w:r w:rsidRPr="00CD6A7E" w:rsidDel="001F349F">
          <w:rPr>
            <w:rFonts w:ascii="Courier New" w:hAnsi="Courier New" w:cs="Courier New"/>
            <w:kern w:val="28"/>
            <w:lang w:val="en-GB"/>
          </w:rPr>
          <w:delText>z</w:delText>
        </w:r>
        <w:r w:rsidRPr="00CD6A7E" w:rsidDel="001F349F">
          <w:delText xml:space="preserve"> and module </w:delText>
        </w:r>
        <w:r w:rsidRPr="00CD6A7E" w:rsidDel="001F349F">
          <w:rPr>
            <w:rFonts w:ascii="Courier New" w:hAnsi="Courier New" w:cs="Courier New"/>
            <w:kern w:val="28"/>
            <w:lang w:val="en-GB"/>
          </w:rPr>
          <w:delText>y</w:delText>
        </w:r>
        <w:r w:rsidRPr="00CD6A7E" w:rsidDel="001F349F">
          <w:delText xml:space="preserve"> references </w:delText>
        </w:r>
        <w:r w:rsidRPr="00CD6A7E" w:rsidDel="001F349F">
          <w:rPr>
            <w:rFonts w:ascii="Courier New" w:hAnsi="Courier New" w:cs="Courier New"/>
            <w:kern w:val="28"/>
            <w:lang w:val="en-GB"/>
          </w:rPr>
          <w:delText xml:space="preserve">z </w:delText>
        </w:r>
        <w:r w:rsidRPr="00CD6A7E" w:rsidDel="001F349F">
          <w:delText>then  dependent on which import statement is executed first (an import always executes all code in the module when it is first imported), an unassigned variable reference exception will or will not be raised.</w:delText>
        </w:r>
      </w:del>
    </w:p>
    <w:p w14:paraId="6A02362E" w14:textId="338A0510" w:rsidR="00340877" w:rsidRPr="00CD6A7E" w:rsidDel="001F349F" w:rsidRDefault="00340877" w:rsidP="004C770C">
      <w:pPr>
        <w:rPr>
          <w:del w:id="250" w:author="Stephen Michell" w:date="2019-07-16T09:58:00Z"/>
        </w:rPr>
      </w:pPr>
      <w:del w:id="251" w:author="Stephen Michell" w:date="2019-07-16T09:58:00Z">
        <w:r w:rsidDel="001F349F">
          <w:delText xml:space="preserve">Programmers can use </w:delText>
        </w:r>
        <w:r w:rsidRPr="0069516F" w:rsidDel="001F349F">
          <w:rPr>
            <w:rFonts w:ascii="Courier New" w:hAnsi="Courier New" w:cs="Courier New"/>
            <w:sz w:val="20"/>
            <w:szCs w:val="20"/>
          </w:rPr>
          <w:delText>ResourceWarning</w:delText>
        </w:r>
        <w:r w:rsidDel="001F349F">
          <w:delText xml:space="preserve"> to detect the implicit cleanup o</w:delText>
        </w:r>
        <w:r w:rsidR="007B706D" w:rsidDel="001F349F">
          <w:delText>f</w:delText>
        </w:r>
        <w:r w:rsidDel="001F349F">
          <w:delText xml:space="preserve"> resources and </w:delText>
        </w:r>
        <w:r w:rsidRPr="0069516F" w:rsidDel="001F349F">
          <w:rPr>
            <w:rFonts w:ascii="Courier New" w:hAnsi="Courier New" w:cs="Courier New"/>
            <w:sz w:val="20"/>
            <w:szCs w:val="20"/>
          </w:rPr>
          <w:delText>tracemalloc</w:delText>
        </w:r>
        <w:r w:rsidDel="001F349F">
          <w:delText xml:space="preserve"> to report the location of the resource allocation.</w:delText>
        </w:r>
      </w:del>
    </w:p>
    <w:p w14:paraId="190567B2" w14:textId="1B383B4B" w:rsidR="004C770C" w:rsidRPr="00CD6A7E" w:rsidRDefault="001456BA" w:rsidP="009866F9">
      <w:pPr>
        <w:pStyle w:val="Heading3"/>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4C81E13D" w14:textId="4EBE3793" w:rsidR="009E1622" w:rsidRDefault="009E1622" w:rsidP="004C770C">
      <w:pPr>
        <w:pStyle w:val="ListParagraph"/>
        <w:widowControl w:val="0"/>
        <w:numPr>
          <w:ilvl w:val="0"/>
          <w:numId w:val="352"/>
        </w:numPr>
        <w:suppressLineNumbers/>
        <w:overflowPunct w:val="0"/>
        <w:adjustRightInd w:val="0"/>
        <w:spacing w:after="120"/>
        <w:rPr>
          <w:ins w:id="252" w:author="Stephen Michell" w:date="2019-07-16T09:05:00Z"/>
          <w:rFonts w:ascii="Calibri" w:eastAsia="Times New Roman" w:hAnsi="Calibri"/>
        </w:rPr>
      </w:pPr>
      <w:ins w:id="253" w:author="Stephen Michell" w:date="2019-07-16T09:05:00Z">
        <w:r>
          <w:rPr>
            <w:rFonts w:ascii="Calibri" w:eastAsia="Times New Roman" w:hAnsi="Calibri"/>
          </w:rPr>
          <w:t xml:space="preserve">Follow the </w:t>
        </w:r>
      </w:ins>
      <w:ins w:id="254" w:author="Stephen Michell" w:date="2019-07-16T09:27:00Z">
        <w:r w:rsidR="005B695C">
          <w:rPr>
            <w:rFonts w:ascii="Calibri" w:eastAsia="Times New Roman" w:hAnsi="Calibri"/>
          </w:rPr>
          <w:t>applica</w:t>
        </w:r>
      </w:ins>
      <w:ins w:id="255" w:author="Stephen Michell" w:date="2019-07-16T09:28:00Z">
        <w:r w:rsidR="005B695C">
          <w:rPr>
            <w:rFonts w:ascii="Calibri" w:eastAsia="Times New Roman" w:hAnsi="Calibri"/>
          </w:rPr>
          <w:t xml:space="preserve">ble </w:t>
        </w:r>
      </w:ins>
      <w:ins w:id="256" w:author="Stephen Michell" w:date="2019-07-16T09:05:00Z">
        <w:r>
          <w:rPr>
            <w:rFonts w:ascii="Calibri" w:eastAsia="Times New Roman" w:hAnsi="Calibri"/>
          </w:rPr>
          <w:t>guidance of TR 24772-1 clause 6.18.5</w:t>
        </w:r>
      </w:ins>
      <w:ins w:id="257" w:author="Stephen Michell" w:date="2019-07-16T09:28:00Z">
        <w:r w:rsidR="005B695C">
          <w:rPr>
            <w:rFonts w:ascii="Calibri" w:eastAsia="Times New Roman" w:hAnsi="Calibri"/>
          </w:rPr>
          <w:t>.</w:t>
        </w:r>
      </w:ins>
    </w:p>
    <w:p w14:paraId="7F67C72A" w14:textId="6C246D4C" w:rsidR="004C770C" w:rsidRPr="007B6289" w:rsidRDefault="004C770C" w:rsidP="004C770C">
      <w:pPr>
        <w:pStyle w:val="ListParagraph"/>
        <w:widowControl w:val="0"/>
        <w:numPr>
          <w:ilvl w:val="0"/>
          <w:numId w:val="352"/>
        </w:numPr>
        <w:suppressLineNumbers/>
        <w:overflowPunct w:val="0"/>
        <w:adjustRightInd w:val="0"/>
        <w:spacing w:after="120"/>
        <w:rPr>
          <w:rFonts w:ascii="Calibri" w:eastAsia="Times New Roman" w:hAnsi="Calibri"/>
        </w:rPr>
      </w:pPr>
      <w:commentRangeStart w:id="258"/>
      <w:r w:rsidRPr="007B6289">
        <w:rPr>
          <w:rFonts w:ascii="Calibri" w:eastAsia="Times New Roman" w:hAnsi="Calibri"/>
        </w:rPr>
        <w:t>Avoid rebinding except where it adds value;</w:t>
      </w:r>
    </w:p>
    <w:p w14:paraId="4B509C9B" w14:textId="2394C514" w:rsidR="004C770C" w:rsidRPr="007B6289" w:rsidRDefault="004C770C" w:rsidP="004C770C">
      <w:pPr>
        <w:pStyle w:val="ListParagraph"/>
        <w:widowControl w:val="0"/>
        <w:numPr>
          <w:ilvl w:val="0"/>
          <w:numId w:val="352"/>
        </w:numPr>
        <w:suppressLineNumbers/>
        <w:overflowPunct w:val="0"/>
        <w:adjustRightInd w:val="0"/>
        <w:spacing w:after="120"/>
        <w:rPr>
          <w:rFonts w:ascii="Calibri" w:eastAsia="Times New Roman" w:hAnsi="Calibri"/>
        </w:rPr>
      </w:pPr>
      <w:r w:rsidRPr="007B6289">
        <w:rPr>
          <w:rFonts w:ascii="Calibri" w:eastAsia="Times New Roman" w:hAnsi="Calibri"/>
        </w:rPr>
        <w:t xml:space="preserve">Ensure that when examining code that you </w:t>
      </w:r>
      <w:r w:rsidR="00DA7483" w:rsidRPr="007B6289">
        <w:rPr>
          <w:rFonts w:ascii="Calibri" w:eastAsia="Times New Roman" w:hAnsi="Calibri"/>
        </w:rPr>
        <w:t>consider</w:t>
      </w:r>
      <w:r w:rsidRPr="007B6289">
        <w:rPr>
          <w:rFonts w:ascii="Calibri" w:eastAsia="Times New Roman" w:hAnsi="Calibri"/>
        </w:rPr>
        <w:t xml:space="preserve"> that a variable can be bound (or rebound) to another object (of same or different type) at any time; and</w:t>
      </w:r>
    </w:p>
    <w:p w14:paraId="47752072" w14:textId="77777777" w:rsidR="00DA7483" w:rsidRDefault="004C770C" w:rsidP="00DA7483">
      <w:pPr>
        <w:pStyle w:val="ListParagraph"/>
        <w:widowControl w:val="0"/>
        <w:numPr>
          <w:ilvl w:val="0"/>
          <w:numId w:val="352"/>
        </w:numPr>
        <w:suppressLineNumbers/>
        <w:overflowPunct w:val="0"/>
        <w:adjustRightInd w:val="0"/>
        <w:spacing w:after="120"/>
        <w:rPr>
          <w:rFonts w:ascii="Calibri" w:eastAsia="Times New Roman" w:hAnsi="Calibri"/>
        </w:rPr>
      </w:pPr>
      <w:r w:rsidRPr="007B6289">
        <w:rPr>
          <w:rFonts w:ascii="Calibri" w:eastAsia="Times New Roman" w:hAnsi="Calibri"/>
        </w:rPr>
        <w:t xml:space="preserve">Variables local to a function are deleted automatically when the encompassing function is exited but, though not a common practice, you can also explicitly delete variables using the </w:t>
      </w:r>
      <w:r w:rsidRPr="00780FBA">
        <w:rPr>
          <w:rFonts w:ascii="Courier New" w:eastAsiaTheme="majorEastAsia" w:hAnsi="Courier New" w:cs="Courier New"/>
          <w:kern w:val="28"/>
        </w:rPr>
        <w:t>del</w:t>
      </w:r>
      <w:r w:rsidRPr="007B6289">
        <w:rPr>
          <w:rFonts w:ascii="Calibri" w:eastAsia="Times New Roman" w:hAnsi="Calibri"/>
        </w:rPr>
        <w:t xml:space="preserve"> statement when they are no longer needed.</w:t>
      </w:r>
    </w:p>
    <w:p w14:paraId="6C25885A" w14:textId="636F7F57" w:rsidR="00340877" w:rsidRPr="00E94999" w:rsidRDefault="00340877" w:rsidP="00DA7483">
      <w:pPr>
        <w:pStyle w:val="ListParagraph"/>
        <w:widowControl w:val="0"/>
        <w:numPr>
          <w:ilvl w:val="0"/>
          <w:numId w:val="352"/>
        </w:numPr>
        <w:suppressLineNumbers/>
        <w:overflowPunct w:val="0"/>
        <w:adjustRightInd w:val="0"/>
        <w:spacing w:after="120"/>
        <w:rPr>
          <w:rFonts w:ascii="Calibri" w:eastAsia="Times New Roman" w:hAnsi="Calibri"/>
        </w:rPr>
      </w:pPr>
      <w:r w:rsidRPr="00E94999">
        <w:rPr>
          <w:rFonts w:ascii="Calibri" w:eastAsia="Times New Roman" w:hAnsi="Calibri"/>
        </w:rPr>
        <w:t xml:space="preserve">Consider using </w:t>
      </w:r>
      <w:r w:rsidRPr="00E94999">
        <w:rPr>
          <w:rFonts w:ascii="Courier New" w:hAnsi="Courier New" w:cs="Courier New"/>
          <w:sz w:val="20"/>
          <w:szCs w:val="20"/>
        </w:rPr>
        <w:t>ResourceWarning</w:t>
      </w:r>
      <w:r w:rsidRPr="00E94999">
        <w:rPr>
          <w:rFonts w:ascii="Calibri" w:eastAsia="Times New Roman" w:hAnsi="Calibri"/>
        </w:rPr>
        <w:t xml:space="preserve"> to detect implicit reclamation of resources.</w:t>
      </w:r>
      <w:commentRangeEnd w:id="258"/>
      <w:r w:rsidR="009E1622">
        <w:rPr>
          <w:rStyle w:val="CommentReference"/>
        </w:rPr>
        <w:commentReference w:id="258"/>
      </w:r>
    </w:p>
    <w:p w14:paraId="59CA986D" w14:textId="21263395" w:rsidR="004C770C" w:rsidRPr="00CD6A7E" w:rsidRDefault="001456BA" w:rsidP="004C770C">
      <w:pPr>
        <w:pStyle w:val="Heading2"/>
        <w:rPr>
          <w:lang w:bidi="en-US"/>
        </w:rPr>
      </w:pPr>
      <w:bookmarkStart w:id="259" w:name="_6.19_Unused_Variable"/>
      <w:bookmarkStart w:id="260" w:name="_Toc310518174"/>
      <w:bookmarkStart w:id="261" w:name="_Ref357014706"/>
      <w:bookmarkStart w:id="262" w:name="_Toc7089389"/>
      <w:bookmarkEnd w:id="259"/>
      <w:r>
        <w:rPr>
          <w:lang w:bidi="en-US"/>
        </w:rPr>
        <w:t>6.</w:t>
      </w:r>
      <w:r w:rsidR="00460588">
        <w:rPr>
          <w:lang w:bidi="en-US"/>
        </w:rPr>
        <w:t>19</w:t>
      </w:r>
      <w:r w:rsidR="00AD5842">
        <w:rPr>
          <w:lang w:bidi="en-US"/>
        </w:rPr>
        <w:t xml:space="preserve"> </w:t>
      </w:r>
      <w:r w:rsidR="004C770C" w:rsidRPr="00CD6A7E">
        <w:rPr>
          <w:lang w:bidi="en-US"/>
        </w:rPr>
        <w:t>Unused Variable [YZS]</w:t>
      </w:r>
      <w:bookmarkEnd w:id="260"/>
      <w:bookmarkEnd w:id="261"/>
      <w:bookmarkEnd w:id="262"/>
    </w:p>
    <w:p w14:paraId="4C46766C" w14:textId="50F10E41" w:rsidR="004C770C" w:rsidRDefault="004C770C" w:rsidP="004C770C">
      <w:pPr>
        <w:rPr>
          <w:ins w:id="263" w:author="Stephen Michell" w:date="2019-07-16T09:58:00Z"/>
        </w:rPr>
      </w:pPr>
      <w:r w:rsidRPr="00CD6A7E">
        <w:t xml:space="preserve">The applicability to language and guidance to language users sections of </w:t>
      </w:r>
      <w:r w:rsidR="00EF04A2">
        <w:t>clause</w:t>
      </w:r>
      <w:r>
        <w:t xml:space="preserve"> </w:t>
      </w:r>
      <w:r w:rsidR="0001212A">
        <w:fldChar w:fldCharType="begin"/>
      </w:r>
      <w:r w:rsidR="0001212A">
        <w:instrText xml:space="preserve"> REF _Ref420411596 \h </w:instrText>
      </w:r>
      <w:r w:rsidR="0001212A">
        <w:fldChar w:fldCharType="separate"/>
      </w:r>
      <w:ins w:id="264" w:author="Sean McDonagh" w:date="2019-04-25T12:55:00Z">
        <w:del w:id="265" w:author="Stephen Michell" w:date="2019-07-16T09:57:00Z">
          <w:r w:rsidR="00DE5F8F" w:rsidDel="001F349F">
            <w:rPr>
              <w:lang w:bidi="en-US"/>
            </w:rPr>
            <w:delText xml:space="preserve">6.18 </w:delText>
          </w:r>
          <w:r w:rsidR="00DE5F8F" w:rsidRPr="00CD6A7E" w:rsidDel="001F349F">
            <w:rPr>
              <w:lang w:bidi="en-US"/>
            </w:rPr>
            <w:delText>Dead</w:delText>
          </w:r>
        </w:del>
      </w:ins>
      <w:ins w:id="266" w:author="Stephen Michell" w:date="2019-07-16T09:57:00Z">
        <w:r w:rsidR="001F349F">
          <w:rPr>
            <w:lang w:bidi="en-US"/>
          </w:rPr>
          <w:fldChar w:fldCharType="begin"/>
        </w:r>
        <w:r w:rsidR="001F349F">
          <w:rPr>
            <w:lang w:bidi="en-US"/>
          </w:rPr>
          <w:instrText xml:space="preserve"> HYPERLINK  \l "_6.19_Unused_Variable" </w:instrText>
        </w:r>
        <w:r w:rsidR="001F349F">
          <w:rPr>
            <w:lang w:bidi="en-US"/>
          </w:rPr>
          <w:fldChar w:fldCharType="separate"/>
        </w:r>
        <w:r w:rsidR="001F349F" w:rsidRPr="001F349F">
          <w:rPr>
            <w:rStyle w:val="Hyperlink"/>
            <w:lang w:bidi="en-US"/>
          </w:rPr>
          <w:t>6.19 Unused Variable [YZS]</w:t>
        </w:r>
        <w:r w:rsidR="001F349F">
          <w:rPr>
            <w:lang w:bidi="en-US"/>
          </w:rPr>
          <w:fldChar w:fldCharType="end"/>
        </w:r>
      </w:ins>
      <w:ins w:id="267" w:author="Sean McDonagh" w:date="2019-04-25T12:55:00Z">
        <w:del w:id="268" w:author="Stephen Michell" w:date="2019-07-16T09:57:00Z">
          <w:r w:rsidR="00DE5F8F" w:rsidRPr="00CD6A7E" w:rsidDel="001F349F">
            <w:rPr>
              <w:lang w:bidi="en-US"/>
            </w:rPr>
            <w:delText xml:space="preserve"> Store [WXQ</w:delText>
          </w:r>
        </w:del>
      </w:ins>
      <w:ins w:id="269" w:author="Stephen Michell" w:date="2019-07-16T09:57:00Z">
        <w:r w:rsidR="001F349F" w:rsidRPr="00CD6A7E" w:rsidDel="001F349F">
          <w:rPr>
            <w:lang w:bidi="en-US"/>
          </w:rPr>
          <w:t xml:space="preserve"> </w:t>
        </w:r>
      </w:ins>
      <w:ins w:id="270" w:author="Sean McDonagh" w:date="2019-04-25T12:55:00Z">
        <w:del w:id="271" w:author="Stephen Michell" w:date="2019-07-16T09:57:00Z">
          <w:r w:rsidR="00DE5F8F" w:rsidRPr="00CD6A7E" w:rsidDel="001F349F">
            <w:rPr>
              <w:lang w:bidi="en-US"/>
            </w:rPr>
            <w:delText>]</w:delText>
          </w:r>
        </w:del>
      </w:ins>
      <w:del w:id="272" w:author="Stephen Michell" w:date="2019-07-16T09:57:00Z">
        <w:r w:rsidR="0048220B" w:rsidDel="001F349F">
          <w:rPr>
            <w:lang w:bidi="en-US"/>
          </w:rPr>
          <w:delText xml:space="preserve">6.18 </w:delText>
        </w:r>
        <w:r w:rsidR="0048220B" w:rsidRPr="00CD6A7E" w:rsidDel="001F349F">
          <w:rPr>
            <w:lang w:bidi="en-US"/>
          </w:rPr>
          <w:delText>Dead Store [WXQ]</w:delText>
        </w:r>
      </w:del>
      <w:r w:rsidR="0001212A">
        <w:fldChar w:fldCharType="end"/>
      </w:r>
      <w:r>
        <w:t xml:space="preserve"> </w:t>
      </w:r>
      <w:r w:rsidRPr="00CD6A7E">
        <w:t xml:space="preserve">write-up are applicable </w:t>
      </w:r>
      <w:r w:rsidR="00EF04A2">
        <w:t>to Python</w:t>
      </w:r>
      <w:r w:rsidRPr="00CD6A7E">
        <w:t>.</w:t>
      </w:r>
    </w:p>
    <w:p w14:paraId="4ABCAC7A" w14:textId="77777777" w:rsidR="001F349F" w:rsidRPr="00CD6A7E" w:rsidRDefault="001F349F" w:rsidP="004C770C"/>
    <w:p w14:paraId="4639EB7E" w14:textId="039ED8C2" w:rsidR="004C770C" w:rsidRPr="00CD6A7E" w:rsidRDefault="001456BA" w:rsidP="004C770C">
      <w:pPr>
        <w:pStyle w:val="Heading2"/>
        <w:rPr>
          <w:lang w:bidi="en-US"/>
        </w:rPr>
      </w:pPr>
      <w:bookmarkStart w:id="273" w:name="_Toc310518175"/>
      <w:bookmarkStart w:id="274" w:name="_Toc7089390"/>
      <w:r>
        <w:rPr>
          <w:lang w:bidi="en-US"/>
        </w:rPr>
        <w:t>6.</w:t>
      </w:r>
      <w:r w:rsidR="00460588">
        <w:rPr>
          <w:lang w:bidi="en-US"/>
        </w:rPr>
        <w:t>20</w:t>
      </w:r>
      <w:r w:rsidR="00AD5842">
        <w:rPr>
          <w:lang w:bidi="en-US"/>
        </w:rPr>
        <w:t xml:space="preserve"> </w:t>
      </w:r>
      <w:r w:rsidR="004C770C" w:rsidRPr="00CD6A7E">
        <w:rPr>
          <w:lang w:bidi="en-US"/>
        </w:rPr>
        <w:t>Identifier Name Reuse [YOW]</w:t>
      </w:r>
      <w:bookmarkEnd w:id="273"/>
      <w:bookmarkEnd w:id="274"/>
    </w:p>
    <w:p w14:paraId="370C2DF2" w14:textId="3492226A" w:rsidR="004C770C" w:rsidRPr="00CD6A7E" w:rsidRDefault="001456BA" w:rsidP="009866F9">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694B6957" w14:textId="77777777" w:rsidR="004C770C" w:rsidRPr="00CD6A7E" w:rsidRDefault="004C770C" w:rsidP="004C770C">
      <w:r w:rsidRPr="00CD6A7E">
        <w:t>Python has the concept of namespaces which are simply the places where names exist in memory. Namespaces are associated with functions, classes, and modules. When a name is created (</w:t>
      </w:r>
      <w:r w:rsidR="001741E0">
        <w:t>that is</w:t>
      </w:r>
      <w:r w:rsidRPr="00CD6A7E">
        <w:t>, when it is first assigned a value), it is associated (</w:t>
      </w:r>
      <w:r w:rsidR="001741E0">
        <w:t>that is</w:t>
      </w:r>
      <w:r w:rsidRPr="00CD6A7E">
        <w:t>, bound) to the namespace associated with the location where the assignment statement is made (</w:t>
      </w:r>
      <w:r w:rsidR="001741E0">
        <w:t>for example</w:t>
      </w:r>
      <w:r w:rsidRPr="00CD6A7E">
        <w:t>, in a function definition). The association of a variable to a specific namespace is elemental to how scoping is defined in Python.</w:t>
      </w:r>
    </w:p>
    <w:p w14:paraId="0D1512F0" w14:textId="77777777" w:rsidR="004C770C" w:rsidRPr="00CD6A7E" w:rsidRDefault="004C770C" w:rsidP="004C770C">
      <w:r w:rsidRPr="00CD6A7E">
        <w:t>Scoping allows for the definition of more than one variable with the same name to reference different objects. For example:</w:t>
      </w:r>
    </w:p>
    <w:p w14:paraId="7C843CFA" w14:textId="5E7F260C"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w:t>
      </w:r>
      <w:ins w:id="275" w:author="Stephen Michell" w:date="2019-07-16T10:17: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1</w:t>
      </w:r>
    </w:p>
    <w:p w14:paraId="7824411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14:paraId="21E1524B" w14:textId="271BC604"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w:t>
      </w:r>
      <w:ins w:id="276" w:author="Stephen Michell" w:date="2019-07-16T10:17: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2</w:t>
      </w:r>
    </w:p>
    <w:p w14:paraId="5C1EB95F" w14:textId="2EC1A9C9"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w:t>
      </w:r>
      <w:ins w:id="277" w:author="Stephen Michell" w:date="2019-07-16T10:17:00Z">
        <w:r w:rsidR="00845158">
          <w:rPr>
            <w:rFonts w:ascii="Courier New" w:eastAsia="Times New Roman" w:hAnsi="Courier New" w:cs="Courier New"/>
            <w:kern w:val="28"/>
          </w:rPr>
          <w:t>var</w:t>
        </w:r>
      </w:ins>
      <w:r w:rsidRPr="00CD6A7E">
        <w:rPr>
          <w:rFonts w:ascii="Courier New" w:eastAsia="Times New Roman" w:hAnsi="Courier New" w:cs="Courier New"/>
          <w:kern w:val="28"/>
        </w:rPr>
        <w:t>)#=&gt; 2</w:t>
      </w:r>
    </w:p>
    <w:p w14:paraId="21BA5F35" w14:textId="2280193F"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w:t>
      </w:r>
      <w:ins w:id="278" w:author="Stephen Michell" w:date="2019-07-16T10:17:00Z">
        <w:r w:rsidR="00845158">
          <w:rPr>
            <w:rFonts w:ascii="Courier New" w:eastAsia="Times New Roman" w:hAnsi="Courier New" w:cs="Courier New"/>
            <w:kern w:val="28"/>
          </w:rPr>
          <w:t>var</w:t>
        </w:r>
      </w:ins>
      <w:r w:rsidRPr="00CD6A7E">
        <w:rPr>
          <w:rFonts w:ascii="Courier New" w:eastAsia="Times New Roman" w:hAnsi="Courier New" w:cs="Courier New"/>
          <w:kern w:val="28"/>
        </w:rPr>
        <w:t>) #=&gt; 1</w:t>
      </w:r>
    </w:p>
    <w:p w14:paraId="05E34B1A" w14:textId="2B15E2D6" w:rsidR="004C770C" w:rsidRPr="00CD6A7E" w:rsidRDefault="004C770C" w:rsidP="004C770C">
      <w:r w:rsidRPr="00CD6A7E">
        <w:lastRenderedPageBreak/>
        <w:t>The</w:t>
      </w:r>
      <w:del w:id="279" w:author="Stephen Michell" w:date="2019-07-16T10:16:00Z">
        <w:r w:rsidRPr="00CD6A7E" w:rsidDel="00845158">
          <w:delText xml:space="preserve"> </w:delText>
        </w:r>
        <w:r w:rsidRPr="00CD6A7E" w:rsidDel="00845158">
          <w:rPr>
            <w:rFonts w:ascii="Courier New" w:hAnsi="Courier New" w:cs="Courier New"/>
            <w:kern w:val="28"/>
            <w:lang w:val="en-GB"/>
          </w:rPr>
          <w:delText>a</w:delText>
        </w:r>
      </w:del>
      <w:r w:rsidRPr="00CD6A7E">
        <w:t xml:space="preserve"> variable </w:t>
      </w:r>
      <w:ins w:id="280" w:author="Stephen Michell" w:date="2019-07-16T10:16:00Z">
        <w:r w:rsidR="00845158" w:rsidRPr="00CD6A7E">
          <w:rPr>
            <w:rFonts w:ascii="Courier New" w:hAnsi="Courier New" w:cs="Courier New"/>
            <w:kern w:val="28"/>
            <w:lang w:val="en-GB"/>
          </w:rPr>
          <w:t>a</w:t>
        </w:r>
      </w:ins>
      <w:ins w:id="281" w:author="Stephen Michell" w:date="2019-07-16T10:17:00Z">
        <w:r w:rsidR="00845158">
          <w:rPr>
            <w:rFonts w:ascii="Courier New" w:hAnsi="Courier New" w:cs="Courier New"/>
            <w:kern w:val="28"/>
            <w:lang w:val="en-GB"/>
          </w:rPr>
          <w:t>var</w:t>
        </w:r>
      </w:ins>
      <w:ins w:id="282" w:author="Stephen Michell" w:date="2019-07-16T10:16:00Z">
        <w:r w:rsidR="00845158" w:rsidRPr="00CD6A7E">
          <w:t xml:space="preserve"> </w:t>
        </w:r>
      </w:ins>
      <w:r w:rsidRPr="00CD6A7E">
        <w:t xml:space="preserve">within the function </w:t>
      </w:r>
      <w:r w:rsidRPr="00CD6A7E">
        <w:rPr>
          <w:rFonts w:ascii="Courier New" w:hAnsi="Courier New" w:cs="Courier New"/>
          <w:kern w:val="28"/>
          <w:lang w:val="en-GB"/>
        </w:rPr>
        <w:t>x</w:t>
      </w:r>
      <w:r w:rsidRPr="00CD6A7E">
        <w:t xml:space="preserve"> above is local to the function only – it is created when </w:t>
      </w:r>
      <w:r w:rsidRPr="00CD6A7E">
        <w:rPr>
          <w:rFonts w:ascii="Courier New" w:hAnsi="Courier New" w:cs="Courier New"/>
          <w:kern w:val="28"/>
          <w:lang w:val="en-GB"/>
        </w:rPr>
        <w:t>x</w:t>
      </w:r>
      <w:r w:rsidRPr="00CD6A7E">
        <w:t xml:space="preserve"> is called and disappears when control is returned to the calling program. If the function needed to update the outer variable named </w:t>
      </w:r>
      <w:r w:rsidRPr="00CD6A7E">
        <w:rPr>
          <w:rFonts w:ascii="Courier New" w:hAnsi="Courier New" w:cs="Courier New"/>
          <w:kern w:val="28"/>
          <w:lang w:val="en-GB"/>
        </w:rPr>
        <w:t>a</w:t>
      </w:r>
      <w:ins w:id="283" w:author="Stephen Michell" w:date="2019-07-16T10:19:00Z">
        <w:r w:rsidR="00845158">
          <w:rPr>
            <w:rFonts w:ascii="Courier New" w:hAnsi="Courier New" w:cs="Courier New"/>
            <w:kern w:val="28"/>
            <w:lang w:val="en-GB"/>
          </w:rPr>
          <w:t>var</w:t>
        </w:r>
      </w:ins>
      <w:r w:rsidRPr="00CD6A7E">
        <w:t xml:space="preserve"> then it would need to specify that </w:t>
      </w:r>
      <w:r w:rsidRPr="00CD6A7E">
        <w:rPr>
          <w:rFonts w:ascii="Courier New" w:hAnsi="Courier New" w:cs="Courier New"/>
          <w:kern w:val="28"/>
          <w:lang w:val="en-GB"/>
        </w:rPr>
        <w:t>a</w:t>
      </w:r>
      <w:ins w:id="284" w:author="Stephen Michell" w:date="2019-07-16T10:19:00Z">
        <w:r w:rsidR="00845158">
          <w:rPr>
            <w:rFonts w:ascii="Courier New" w:hAnsi="Courier New" w:cs="Courier New"/>
            <w:kern w:val="28"/>
            <w:lang w:val="en-GB"/>
          </w:rPr>
          <w:t>var</w:t>
        </w:r>
      </w:ins>
      <w:r w:rsidRPr="00CD6A7E">
        <w:t xml:space="preserve"> was a global before referencing it as in:</w:t>
      </w:r>
    </w:p>
    <w:p w14:paraId="7BC4C58F" w14:textId="5FBC35B5"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w:t>
      </w:r>
      <w:ins w:id="285" w:author="Stephen Michell" w:date="2019-07-16T10:18: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1</w:t>
      </w:r>
    </w:p>
    <w:p w14:paraId="46DC0A1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14:paraId="027BFA0A" w14:textId="7BFFC61B"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global a</w:t>
      </w:r>
      <w:ins w:id="286" w:author="Stephen Michell" w:date="2019-07-16T10:18:00Z">
        <w:r w:rsidR="00845158">
          <w:rPr>
            <w:rFonts w:ascii="Courier New" w:eastAsia="Times New Roman" w:hAnsi="Courier New" w:cs="Courier New"/>
            <w:kern w:val="28"/>
          </w:rPr>
          <w:t>var</w:t>
        </w:r>
      </w:ins>
    </w:p>
    <w:p w14:paraId="6933F166" w14:textId="572DD28E"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w:t>
      </w:r>
      <w:ins w:id="287" w:author="Stephen Michell" w:date="2019-07-16T10:18: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2</w:t>
      </w:r>
    </w:p>
    <w:p w14:paraId="08C0D6DD" w14:textId="4FA7D510"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w:t>
      </w:r>
      <w:ins w:id="288" w:author="Stephen Michell" w:date="2019-07-16T10:18:00Z">
        <w:r w:rsidR="00845158">
          <w:rPr>
            <w:rFonts w:ascii="Courier New" w:eastAsia="Times New Roman" w:hAnsi="Courier New" w:cs="Courier New"/>
            <w:kern w:val="28"/>
          </w:rPr>
          <w:t>var</w:t>
        </w:r>
      </w:ins>
      <w:r w:rsidRPr="00CD6A7E">
        <w:rPr>
          <w:rFonts w:ascii="Courier New" w:eastAsia="Times New Roman" w:hAnsi="Courier New" w:cs="Courier New"/>
          <w:kern w:val="28"/>
        </w:rPr>
        <w:t>)#=&gt; 2</w:t>
      </w:r>
    </w:p>
    <w:p w14:paraId="68FF899D" w14:textId="0475BE2A"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print(a</w:t>
      </w:r>
      <w:ins w:id="289" w:author="Stephen Michell" w:date="2019-07-16T10:18:00Z">
        <w:r w:rsidR="00845158">
          <w:rPr>
            <w:rFonts w:ascii="Courier New" w:eastAsia="Times New Roman" w:hAnsi="Courier New" w:cs="Courier New"/>
            <w:kern w:val="28"/>
          </w:rPr>
          <w:t>var</w:t>
        </w:r>
      </w:ins>
      <w:r w:rsidRPr="00CD6A7E">
        <w:rPr>
          <w:rFonts w:ascii="Courier New" w:eastAsia="Times New Roman" w:hAnsi="Courier New" w:cs="Courier New"/>
          <w:kern w:val="28"/>
        </w:rPr>
        <w:t>) #=&gt; 2</w:t>
      </w:r>
    </w:p>
    <w:p w14:paraId="2E4F481E" w14:textId="79A8E76C" w:rsidR="004C770C" w:rsidRPr="00CD6A7E" w:rsidRDefault="004C770C" w:rsidP="004C770C">
      <w:r w:rsidRPr="00CD6A7E">
        <w:t xml:space="preserve">In the case above, the function is updating the variable </w:t>
      </w:r>
      <w:r w:rsidRPr="00CD6A7E">
        <w:rPr>
          <w:rFonts w:ascii="Courier New" w:hAnsi="Courier New" w:cs="Courier New"/>
          <w:kern w:val="28"/>
          <w:lang w:val="en-GB"/>
        </w:rPr>
        <w:t>a</w:t>
      </w:r>
      <w:ins w:id="290" w:author="Stephen Michell" w:date="2019-07-16T10:18:00Z">
        <w:r w:rsidR="00845158">
          <w:rPr>
            <w:rFonts w:ascii="Courier New" w:hAnsi="Courier New" w:cs="Courier New"/>
            <w:kern w:val="28"/>
            <w:lang w:val="en-GB"/>
          </w:rPr>
          <w:t>var</w:t>
        </w:r>
      </w:ins>
      <w:r w:rsidRPr="00CD6A7E">
        <w:t xml:space="preserve"> that is defined in the calling module. There is a subtle but important distinction on the locality versus global nature of variables: </w:t>
      </w:r>
      <w:r w:rsidRPr="00CD6A7E">
        <w:rPr>
          <w:i/>
        </w:rPr>
        <w:t>assignment</w:t>
      </w:r>
      <w:r w:rsidRPr="00CD6A7E">
        <w:t xml:space="preserve"> is always local unless </w:t>
      </w:r>
      <w:r w:rsidRPr="00CD6A7E">
        <w:rPr>
          <w:rFonts w:ascii="Courier New" w:hAnsi="Courier New" w:cs="Courier New"/>
          <w:kern w:val="28"/>
          <w:lang w:val="en-GB"/>
        </w:rPr>
        <w:t>global</w:t>
      </w:r>
      <w:r w:rsidRPr="00CD6A7E">
        <w:t xml:space="preserve"> is specified for the variable as in the example above where </w:t>
      </w:r>
      <w:r w:rsidRPr="00CD6A7E">
        <w:rPr>
          <w:rFonts w:ascii="Courier New" w:hAnsi="Courier New" w:cs="Courier New"/>
          <w:kern w:val="28"/>
          <w:lang w:val="en-GB"/>
        </w:rPr>
        <w:t>a</w:t>
      </w:r>
      <w:ins w:id="291" w:author="Stephen Michell" w:date="2019-07-16T10:18:00Z">
        <w:r w:rsidR="00845158">
          <w:rPr>
            <w:rFonts w:ascii="Courier New" w:hAnsi="Courier New" w:cs="Courier New"/>
            <w:kern w:val="28"/>
            <w:lang w:val="en-GB"/>
          </w:rPr>
          <w:t>var</w:t>
        </w:r>
      </w:ins>
      <w:r w:rsidRPr="00CD6A7E">
        <w:t xml:space="preserve"> is </w:t>
      </w:r>
      <w:r w:rsidRPr="00CD6A7E">
        <w:rPr>
          <w:i/>
        </w:rPr>
        <w:t>assigned</w:t>
      </w:r>
      <w:r w:rsidRPr="00CD6A7E">
        <w:t xml:space="preserve"> a value of </w:t>
      </w:r>
      <w:r w:rsidRPr="00CD6A7E">
        <w:rPr>
          <w:rFonts w:ascii="Courier New" w:hAnsi="Courier New" w:cs="Courier New"/>
          <w:kern w:val="28"/>
          <w:lang w:val="en-GB"/>
        </w:rPr>
        <w:t>2</w:t>
      </w:r>
      <w:r w:rsidRPr="00CD6A7E">
        <w:t xml:space="preserve">. If the function had instead simply </w:t>
      </w:r>
      <w:r w:rsidRPr="00CD6A7E">
        <w:rPr>
          <w:i/>
        </w:rPr>
        <w:t>referenced</w:t>
      </w:r>
      <w:r w:rsidRPr="00CD6A7E">
        <w:t xml:space="preserve"> </w:t>
      </w:r>
      <w:r w:rsidRPr="00CD6A7E">
        <w:rPr>
          <w:rFonts w:ascii="Courier New" w:hAnsi="Courier New" w:cs="Courier New"/>
          <w:kern w:val="28"/>
          <w:lang w:val="en-GB"/>
        </w:rPr>
        <w:t>a</w:t>
      </w:r>
      <w:ins w:id="292" w:author="Stephen Michell" w:date="2019-07-16T10:18:00Z">
        <w:r w:rsidR="00845158">
          <w:rPr>
            <w:rFonts w:ascii="Courier New" w:hAnsi="Courier New" w:cs="Courier New"/>
            <w:kern w:val="28"/>
            <w:lang w:val="en-GB"/>
          </w:rPr>
          <w:t>var</w:t>
        </w:r>
      </w:ins>
      <w:r w:rsidRPr="00CD6A7E">
        <w:t xml:space="preserve"> without assigning it a value, then it would reference the topmost variable </w:t>
      </w:r>
      <w:r w:rsidRPr="00CD6A7E">
        <w:rPr>
          <w:rFonts w:ascii="Courier New" w:hAnsi="Courier New" w:cs="Courier New"/>
          <w:kern w:val="28"/>
          <w:lang w:val="en-GB"/>
        </w:rPr>
        <w:t>a</w:t>
      </w:r>
      <w:ins w:id="293" w:author="Stephen Michell" w:date="2019-07-16T10:19:00Z">
        <w:r w:rsidR="00845158">
          <w:rPr>
            <w:rFonts w:ascii="Courier New" w:hAnsi="Courier New" w:cs="Courier New"/>
            <w:kern w:val="28"/>
            <w:lang w:val="en-GB"/>
          </w:rPr>
          <w:t>var</w:t>
        </w:r>
      </w:ins>
      <w:r w:rsidRPr="00CD6A7E">
        <w:t xml:space="preserve"> which, by definition, is always a global:</w:t>
      </w:r>
    </w:p>
    <w:p w14:paraId="328E78F2" w14:textId="2BDEB36B"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w:t>
      </w:r>
      <w:ins w:id="294" w:author="Stephen Michell" w:date="2019-07-16T10:19: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1</w:t>
      </w:r>
    </w:p>
    <w:p w14:paraId="1EC2B1C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14:paraId="2E2B25A4" w14:textId="57C3ABF5"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w:t>
      </w:r>
      <w:ins w:id="295" w:author="Stephen Michell" w:date="2019-07-16T10:19:00Z">
        <w:r w:rsidR="00845158">
          <w:rPr>
            <w:rFonts w:ascii="Courier New" w:eastAsia="Times New Roman" w:hAnsi="Courier New" w:cs="Courier New"/>
            <w:kern w:val="28"/>
          </w:rPr>
          <w:t>var</w:t>
        </w:r>
      </w:ins>
      <w:r w:rsidRPr="00CD6A7E">
        <w:rPr>
          <w:rFonts w:ascii="Courier New" w:eastAsia="Times New Roman" w:hAnsi="Courier New" w:cs="Courier New"/>
          <w:kern w:val="28"/>
        </w:rPr>
        <w:t>)</w:t>
      </w:r>
    </w:p>
    <w:p w14:paraId="484FD23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x() #=&gt; 1</w:t>
      </w:r>
    </w:p>
    <w:p w14:paraId="393FF5A0" w14:textId="77777777" w:rsidR="004C770C" w:rsidRPr="00CD6A7E" w:rsidRDefault="004C770C" w:rsidP="004C770C">
      <w:r w:rsidRPr="00CD6A7E">
        <w:t>The rule illustrated above is that attributes of modules (</w:t>
      </w:r>
      <w:r w:rsidR="00A0245B">
        <w:t>that is</w:t>
      </w:r>
      <w:r w:rsidRPr="00CD6A7E">
        <w:t>, variable, function, and class names) are global to the module meaning any function or class can reference them.</w:t>
      </w:r>
    </w:p>
    <w:p w14:paraId="65BEC1B5" w14:textId="77777777" w:rsidR="004C770C" w:rsidRPr="00CD6A7E" w:rsidRDefault="004C770C" w:rsidP="004C770C">
      <w:r w:rsidRPr="00CD6A7E">
        <w:t>Scoping rules cover other cases where an identically named variable name references different objects:</w:t>
      </w:r>
    </w:p>
    <w:p w14:paraId="621A1AA3" w14:textId="77777777" w:rsidR="004C770C" w:rsidRPr="007B6289" w:rsidRDefault="004C770C" w:rsidP="004C770C">
      <w:pPr>
        <w:pStyle w:val="ListParagraph"/>
        <w:widowControl w:val="0"/>
        <w:numPr>
          <w:ilvl w:val="0"/>
          <w:numId w:val="351"/>
        </w:numPr>
        <w:suppressLineNumbers/>
        <w:overflowPunct w:val="0"/>
        <w:adjustRightInd w:val="0"/>
        <w:spacing w:after="120"/>
        <w:rPr>
          <w:rFonts w:ascii="Calibri" w:eastAsia="Times New Roman" w:hAnsi="Calibri"/>
        </w:rPr>
      </w:pPr>
      <w:r w:rsidRPr="007B6289">
        <w:rPr>
          <w:rFonts w:ascii="Calibri" w:eastAsia="Times New Roman" w:hAnsi="Calibri"/>
        </w:rPr>
        <w:t>A nested function’s variables are in the scope of the nested function only; and</w:t>
      </w:r>
    </w:p>
    <w:p w14:paraId="1E7CCFE9" w14:textId="77777777" w:rsidR="004C770C" w:rsidRPr="007B6289" w:rsidRDefault="004C770C" w:rsidP="004C770C">
      <w:pPr>
        <w:pStyle w:val="ListParagraph"/>
        <w:widowControl w:val="0"/>
        <w:numPr>
          <w:ilvl w:val="0"/>
          <w:numId w:val="351"/>
        </w:numPr>
        <w:suppressLineNumbers/>
        <w:overflowPunct w:val="0"/>
        <w:adjustRightInd w:val="0"/>
        <w:spacing w:after="120"/>
        <w:rPr>
          <w:rFonts w:ascii="Calibri" w:eastAsia="Times New Roman" w:hAnsi="Calibri"/>
        </w:rPr>
      </w:pPr>
      <w:r w:rsidRPr="007B6289">
        <w:rPr>
          <w:rFonts w:ascii="Calibri" w:eastAsia="Times New Roman" w:hAnsi="Calibri"/>
        </w:rPr>
        <w:t xml:space="preserve">Variables defined in a module are in </w:t>
      </w:r>
      <w:r w:rsidRPr="007B6289">
        <w:rPr>
          <w:rFonts w:ascii="Calibri" w:eastAsia="Times New Roman" w:hAnsi="Calibri"/>
          <w:i/>
        </w:rPr>
        <w:t>global</w:t>
      </w:r>
      <w:r w:rsidRPr="007B6289">
        <w:rPr>
          <w:rFonts w:ascii="Calibri" w:eastAsia="Times New Roman" w:hAnsi="Calibri"/>
        </w:rPr>
        <w:t xml:space="preserve"> scope </w:t>
      </w:r>
      <w:r w:rsidRPr="00780FBA">
        <w:rPr>
          <w:rFonts w:eastAsiaTheme="majorEastAsia" w:cstheme="minorHAnsi"/>
          <w:kern w:val="28"/>
          <w:lang w:val="en-GB"/>
        </w:rPr>
        <w:t>which</w:t>
      </w:r>
      <w:r w:rsidRPr="00780FBA">
        <w:rPr>
          <w:rFonts w:ascii="Courier New" w:eastAsiaTheme="majorEastAsia" w:hAnsi="Courier New" w:cs="Courier New"/>
          <w:kern w:val="28"/>
          <w:lang w:val="en-GB"/>
        </w:rPr>
        <w:t xml:space="preserve"> </w:t>
      </w:r>
      <w:r w:rsidRPr="007B6289">
        <w:rPr>
          <w:rFonts w:ascii="Calibri" w:eastAsia="Times New Roman" w:hAnsi="Calibri"/>
          <w:lang w:val="en-GB"/>
        </w:rPr>
        <w:t xml:space="preserve">means they are scoped to the module only </w:t>
      </w:r>
      <w:r w:rsidRPr="007B6289">
        <w:rPr>
          <w:rFonts w:ascii="Calibri" w:eastAsia="Times New Roman" w:hAnsi="Calibri"/>
        </w:rPr>
        <w:t xml:space="preserve">and are therefore not visible within functions defined in that module (or any other function) unless explicitly identified as </w:t>
      </w:r>
      <w:r w:rsidRPr="00780FBA">
        <w:rPr>
          <w:rFonts w:ascii="Courier New" w:eastAsiaTheme="majorEastAsia" w:hAnsi="Courier New" w:cs="Courier New"/>
          <w:kern w:val="28"/>
        </w:rPr>
        <w:t>global</w:t>
      </w:r>
      <w:r w:rsidRPr="007B6289">
        <w:rPr>
          <w:rFonts w:ascii="Calibri" w:eastAsia="Times New Roman" w:hAnsi="Calibri"/>
        </w:rPr>
        <w:t xml:space="preserve"> at the start of the function.</w:t>
      </w:r>
    </w:p>
    <w:p w14:paraId="3540D850" w14:textId="77777777" w:rsidR="004C770C" w:rsidRPr="00CD6A7E" w:rsidRDefault="004C770C" w:rsidP="004C770C">
      <w:r w:rsidRPr="00CD6A7E">
        <w:t>Python has ways to bypass implicit scope rules:</w:t>
      </w:r>
    </w:p>
    <w:p w14:paraId="13B75785" w14:textId="77777777" w:rsidR="004C770C" w:rsidRPr="007B6289" w:rsidRDefault="004C770C" w:rsidP="004C770C">
      <w:pPr>
        <w:pStyle w:val="ListParagraph"/>
        <w:widowControl w:val="0"/>
        <w:numPr>
          <w:ilvl w:val="0"/>
          <w:numId w:val="350"/>
        </w:numPr>
        <w:suppressLineNumbers/>
        <w:overflowPunct w:val="0"/>
        <w:adjustRightInd w:val="0"/>
        <w:spacing w:after="120"/>
        <w:rPr>
          <w:rFonts w:ascii="Calibri" w:eastAsia="Times New Roman" w:hAnsi="Calibri"/>
        </w:rPr>
      </w:pPr>
      <w:r w:rsidRPr="007B6289">
        <w:rPr>
          <w:rFonts w:ascii="Calibri" w:eastAsia="Times New Roman" w:hAnsi="Calibri"/>
        </w:rPr>
        <w:t xml:space="preserve">The </w:t>
      </w:r>
      <w:r w:rsidRPr="00780FBA">
        <w:rPr>
          <w:rFonts w:ascii="Courier New" w:eastAsiaTheme="majorEastAsia" w:hAnsi="Courier New" w:cs="Courier New"/>
          <w:kern w:val="28"/>
        </w:rPr>
        <w:t>global</w:t>
      </w:r>
      <w:r w:rsidRPr="007B6289">
        <w:rPr>
          <w:rFonts w:ascii="Calibri" w:eastAsia="Times New Roman" w:hAnsi="Calibri"/>
        </w:rPr>
        <w:t xml:space="preserve"> statement which allows an inner reference to an outer scoped variable(s); and </w:t>
      </w:r>
    </w:p>
    <w:p w14:paraId="7BA556B7" w14:textId="5BFA597B" w:rsidR="004C770C" w:rsidRPr="007B6289" w:rsidRDefault="004C770C" w:rsidP="004C770C">
      <w:pPr>
        <w:pStyle w:val="ListParagraph"/>
        <w:widowControl w:val="0"/>
        <w:numPr>
          <w:ilvl w:val="0"/>
          <w:numId w:val="350"/>
        </w:numPr>
        <w:suppressLineNumbers/>
        <w:overflowPunct w:val="0"/>
        <w:adjustRightInd w:val="0"/>
        <w:spacing w:after="120"/>
        <w:rPr>
          <w:rFonts w:ascii="Calibri" w:eastAsia="Times New Roman" w:hAnsi="Calibri"/>
        </w:rPr>
      </w:pPr>
      <w:r w:rsidRPr="007B6289">
        <w:rPr>
          <w:rFonts w:ascii="Calibri" w:eastAsia="Times New Roman" w:hAnsi="Calibri"/>
        </w:rPr>
        <w:t xml:space="preserve">The </w:t>
      </w:r>
      <w:r w:rsidRPr="00780FBA">
        <w:rPr>
          <w:rFonts w:ascii="Courier New" w:eastAsiaTheme="majorEastAsia" w:hAnsi="Courier New" w:cs="Courier New"/>
          <w:kern w:val="28"/>
        </w:rPr>
        <w:t>nonlocal</w:t>
      </w:r>
      <w:r w:rsidRPr="007B6289">
        <w:rPr>
          <w:rFonts w:ascii="Calibri" w:eastAsia="Times New Roman" w:hAnsi="Calibri"/>
        </w:rPr>
        <w:t xml:space="preserve"> statement which allows a</w:t>
      </w:r>
      <w:ins w:id="296" w:author="Stephen Michell" w:date="2019-07-16T10:06:00Z">
        <w:r w:rsidR="003D7059">
          <w:rPr>
            <w:rFonts w:ascii="Calibri" w:eastAsia="Times New Roman" w:hAnsi="Calibri"/>
          </w:rPr>
          <w:t xml:space="preserve"> variable i</w:t>
        </w:r>
      </w:ins>
      <w:r w:rsidRPr="007B6289">
        <w:rPr>
          <w:rFonts w:ascii="Calibri" w:eastAsia="Times New Roman" w:hAnsi="Calibri"/>
        </w:rPr>
        <w:t>n</w:t>
      </w:r>
      <w:ins w:id="297" w:author="Stephen Michell" w:date="2019-07-16T10:06:00Z">
        <w:r w:rsidR="003D7059">
          <w:rPr>
            <w:rFonts w:ascii="Calibri" w:eastAsia="Times New Roman" w:hAnsi="Calibri"/>
          </w:rPr>
          <w:t xml:space="preserve"> an</w:t>
        </w:r>
      </w:ins>
      <w:r w:rsidRPr="007B6289">
        <w:rPr>
          <w:rFonts w:ascii="Calibri" w:eastAsia="Times New Roman" w:hAnsi="Calibri"/>
        </w:rPr>
        <w:t xml:space="preserve"> enclosing function definition to </w:t>
      </w:r>
      <w:ins w:id="298" w:author="Stephen Michell" w:date="2019-07-16T10:04:00Z">
        <w:r w:rsidR="003D7059">
          <w:rPr>
            <w:rFonts w:ascii="Calibri" w:eastAsia="Times New Roman" w:hAnsi="Calibri"/>
          </w:rPr>
          <w:t xml:space="preserve">be </w:t>
        </w:r>
      </w:ins>
      <w:r w:rsidRPr="007B6289">
        <w:rPr>
          <w:rFonts w:ascii="Calibri" w:eastAsia="Times New Roman" w:hAnsi="Calibri"/>
        </w:rPr>
        <w:t>reference</w:t>
      </w:r>
      <w:ins w:id="299" w:author="Stephen Michell" w:date="2019-07-16T10:04:00Z">
        <w:r w:rsidR="003D7059">
          <w:rPr>
            <w:rFonts w:ascii="Calibri" w:eastAsia="Times New Roman" w:hAnsi="Calibri"/>
          </w:rPr>
          <w:t>d</w:t>
        </w:r>
      </w:ins>
      <w:ins w:id="300" w:author="Stephen Michell" w:date="2019-07-16T10:05:00Z">
        <w:r w:rsidR="003D7059">
          <w:rPr>
            <w:rFonts w:ascii="Calibri" w:eastAsia="Times New Roman" w:hAnsi="Calibri"/>
          </w:rPr>
          <w:t xml:space="preserve"> from</w:t>
        </w:r>
      </w:ins>
      <w:del w:id="301" w:author="Stephen Michell" w:date="2019-07-16T10:05:00Z">
        <w:r w:rsidRPr="007B6289" w:rsidDel="003D7059">
          <w:rPr>
            <w:rFonts w:ascii="Calibri" w:eastAsia="Times New Roman" w:hAnsi="Calibri"/>
          </w:rPr>
          <w:delText xml:space="preserve"> </w:delText>
        </w:r>
      </w:del>
      <w:ins w:id="302" w:author="Stephen Michell" w:date="2019-07-16T10:04:00Z">
        <w:r w:rsidR="003D7059">
          <w:rPr>
            <w:rFonts w:ascii="Calibri" w:eastAsia="Times New Roman" w:hAnsi="Calibri"/>
          </w:rPr>
          <w:t xml:space="preserve"> </w:t>
        </w:r>
      </w:ins>
      <w:r w:rsidRPr="007B6289">
        <w:rPr>
          <w:rFonts w:ascii="Calibri" w:eastAsia="Times New Roman" w:hAnsi="Calibri"/>
        </w:rPr>
        <w:t>a nested function</w:t>
      </w:r>
      <w:ins w:id="303" w:author="Stephen Michell" w:date="2019-07-16T10:05:00Z">
        <w:r w:rsidR="003D7059">
          <w:rPr>
            <w:rFonts w:ascii="Calibri" w:eastAsia="Times New Roman" w:hAnsi="Calibri"/>
          </w:rPr>
          <w:t>.</w:t>
        </w:r>
      </w:ins>
      <w:del w:id="304" w:author="Stephen Michell" w:date="2019-07-16T10:05:00Z">
        <w:r w:rsidRPr="007B6289" w:rsidDel="003D7059">
          <w:rPr>
            <w:rFonts w:ascii="Calibri" w:eastAsia="Times New Roman" w:hAnsi="Calibri"/>
          </w:rPr>
          <w:delText>’s variable(s)</w:delText>
        </w:r>
      </w:del>
      <w:del w:id="305" w:author="Stephen Michell" w:date="2019-07-16T10:06:00Z">
        <w:r w:rsidRPr="007B6289" w:rsidDel="003D7059">
          <w:rPr>
            <w:rFonts w:ascii="Calibri" w:eastAsia="Times New Roman" w:hAnsi="Calibri"/>
          </w:rPr>
          <w:delText>.</w:delText>
        </w:r>
      </w:del>
    </w:p>
    <w:p w14:paraId="10FC9CAD" w14:textId="77777777" w:rsidR="004C770C" w:rsidRPr="00CD6A7E" w:rsidRDefault="004C770C" w:rsidP="004C770C">
      <w:r w:rsidRPr="00CD6A7E">
        <w:t>The concept of scoping makes it safer to code functions because the programmer is free to select any name in a function without worrying about accidentally selecting a name assigned to an outer scope which in turn could cause unwanted results. In Python, one must be explicit when intending to circumvent the intrinsic scoping of variable names. The downside is that identical variable names, which are totally unrelated, can appear in the same module which could lead to confusion and misuse unless scoping rules are well understood.</w:t>
      </w:r>
    </w:p>
    <w:p w14:paraId="1EA1D645" w14:textId="77777777" w:rsidR="00482351" w:rsidRDefault="00482351">
      <w:pPr>
        <w:rPr>
          <w:ins w:id="306" w:author="Sean McDonagh" w:date="2019-04-25T11:41:00Z"/>
        </w:rPr>
      </w:pPr>
      <w:ins w:id="307" w:author="Sean McDonagh" w:date="2019-04-25T11:41:00Z">
        <w:r>
          <w:br w:type="page"/>
        </w:r>
      </w:ins>
    </w:p>
    <w:p w14:paraId="4613456E" w14:textId="015E6DAA" w:rsidR="004C770C" w:rsidRPr="00CD6A7E" w:rsidRDefault="004C770C" w:rsidP="004C770C">
      <w:r w:rsidRPr="00CD6A7E">
        <w:lastRenderedPageBreak/>
        <w:t>Names can also be qualified to prevent confusion as to which variable is being referenced:</w:t>
      </w:r>
    </w:p>
    <w:p w14:paraId="6C5B69B8" w14:textId="4DC1848C"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w:t>
      </w:r>
      <w:ins w:id="308" w:author="Stephen Michell" w:date="2019-07-16T10:20: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1</w:t>
      </w:r>
    </w:p>
    <w:p w14:paraId="09F3B31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class xyz():</w:t>
      </w:r>
    </w:p>
    <w:p w14:paraId="652ABEA4" w14:textId="18D3A333"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w:t>
      </w:r>
      <w:ins w:id="309" w:author="Stephen Michell" w:date="2019-07-16T10:21: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2</w:t>
      </w:r>
    </w:p>
    <w:p w14:paraId="33E07D62" w14:textId="423DE138"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w:t>
      </w:r>
      <w:ins w:id="310" w:author="Stephen Michell" w:date="2019-07-16T10:20:00Z">
        <w:r w:rsidR="00845158">
          <w:rPr>
            <w:rFonts w:ascii="Courier New" w:eastAsia="Times New Roman" w:hAnsi="Courier New" w:cs="Courier New"/>
            <w:kern w:val="28"/>
          </w:rPr>
          <w:t>var</w:t>
        </w:r>
      </w:ins>
      <w:r w:rsidRPr="00CD6A7E">
        <w:rPr>
          <w:rFonts w:ascii="Courier New" w:eastAsia="Times New Roman" w:hAnsi="Courier New" w:cs="Courier New"/>
          <w:kern w:val="28"/>
        </w:rPr>
        <w:t>)#=&gt; 2</w:t>
      </w:r>
    </w:p>
    <w:p w14:paraId="4636F058" w14:textId="1DAD48CC"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print(xyz.a</w:t>
      </w:r>
      <w:ins w:id="311" w:author="Stephen Michell" w:date="2019-07-16T10:20:00Z">
        <w:r w:rsidR="00845158">
          <w:rPr>
            <w:rFonts w:ascii="Courier New" w:eastAsia="Times New Roman" w:hAnsi="Courier New" w:cs="Courier New"/>
            <w:kern w:val="28"/>
          </w:rPr>
          <w:t>var</w:t>
        </w:r>
      </w:ins>
      <w:r w:rsidRPr="00CD6A7E">
        <w:rPr>
          <w:rFonts w:ascii="Courier New" w:eastAsia="Times New Roman" w:hAnsi="Courier New" w:cs="Courier New"/>
          <w:kern w:val="28"/>
        </w:rPr>
        <w:t>, a</w:t>
      </w:r>
      <w:ins w:id="312" w:author="Stephen Michell" w:date="2019-07-16T10:20:00Z">
        <w:r w:rsidR="00845158">
          <w:rPr>
            <w:rFonts w:ascii="Courier New" w:eastAsia="Times New Roman" w:hAnsi="Courier New" w:cs="Courier New"/>
            <w:kern w:val="28"/>
          </w:rPr>
          <w:t>var</w:t>
        </w:r>
      </w:ins>
      <w:r w:rsidRPr="00CD6A7E">
        <w:rPr>
          <w:rFonts w:ascii="Courier New" w:eastAsia="Times New Roman" w:hAnsi="Courier New" w:cs="Courier New"/>
          <w:kern w:val="28"/>
        </w:rPr>
        <w:t>) #=&gt; 2 1</w:t>
      </w:r>
    </w:p>
    <w:p w14:paraId="44AF2E58" w14:textId="1698FFE9" w:rsidR="004C770C" w:rsidRPr="00CD6A7E" w:rsidRDefault="004C770C" w:rsidP="004C770C">
      <w:commentRangeStart w:id="313"/>
      <w:r w:rsidRPr="00CD6A7E">
        <w:t xml:space="preserve">The final </w:t>
      </w:r>
      <w:r w:rsidRPr="00CD6A7E">
        <w:rPr>
          <w:rFonts w:ascii="Courier New" w:hAnsi="Courier New" w:cs="Courier New"/>
          <w:kern w:val="28"/>
          <w:lang w:val="en-GB"/>
        </w:rPr>
        <w:t>print</w:t>
      </w:r>
      <w:r w:rsidRPr="00CD6A7E">
        <w:t xml:space="preserve"> function call above references the </w:t>
      </w:r>
      <w:r w:rsidRPr="00CD6A7E">
        <w:rPr>
          <w:rFonts w:ascii="Courier New" w:hAnsi="Courier New" w:cs="Courier New"/>
          <w:kern w:val="28"/>
          <w:lang w:val="en-GB"/>
        </w:rPr>
        <w:t>a</w:t>
      </w:r>
      <w:ins w:id="314" w:author="Stephen Michell" w:date="2019-07-16T10:28:00Z">
        <w:r w:rsidR="00D55990">
          <w:rPr>
            <w:rFonts w:ascii="Courier New" w:hAnsi="Courier New" w:cs="Courier New"/>
            <w:kern w:val="28"/>
            <w:lang w:val="en-GB"/>
          </w:rPr>
          <w:t>var</w:t>
        </w:r>
      </w:ins>
      <w:r w:rsidRPr="00CD6A7E">
        <w:t xml:space="preserve"> variable within the </w:t>
      </w:r>
      <w:r w:rsidRPr="00CD6A7E">
        <w:rPr>
          <w:rFonts w:ascii="Courier New" w:hAnsi="Courier New" w:cs="Courier New"/>
          <w:kern w:val="28"/>
          <w:lang w:val="en-GB"/>
        </w:rPr>
        <w:t>xyz</w:t>
      </w:r>
      <w:r w:rsidRPr="00CD6A7E">
        <w:t xml:space="preserve"> class and the global </w:t>
      </w:r>
      <w:r w:rsidRPr="00CD6A7E">
        <w:rPr>
          <w:rFonts w:ascii="Courier New" w:hAnsi="Courier New" w:cs="Courier New"/>
          <w:kern w:val="28"/>
          <w:lang w:val="en-GB"/>
        </w:rPr>
        <w:t>a</w:t>
      </w:r>
      <w:ins w:id="315" w:author="Stephen Michell" w:date="2019-07-16T10:20:00Z">
        <w:r w:rsidR="00845158">
          <w:rPr>
            <w:rFonts w:ascii="Courier New" w:hAnsi="Courier New" w:cs="Courier New"/>
            <w:kern w:val="28"/>
            <w:lang w:val="en-GB"/>
          </w:rPr>
          <w:t>var</w:t>
        </w:r>
      </w:ins>
      <w:r w:rsidRPr="00CD6A7E">
        <w:t xml:space="preserve">. </w:t>
      </w:r>
      <w:commentRangeEnd w:id="313"/>
      <w:r w:rsidR="00D55990">
        <w:rPr>
          <w:rStyle w:val="CommentReference"/>
        </w:rPr>
        <w:commentReference w:id="313"/>
      </w:r>
    </w:p>
    <w:p w14:paraId="0F91BFA9" w14:textId="558E0A4F" w:rsidR="004C770C" w:rsidRPr="00CD6A7E" w:rsidRDefault="001456BA" w:rsidP="009866F9">
      <w:pPr>
        <w:pStyle w:val="Heading3"/>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65727A21" w14:textId="77777777"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 xml:space="preserve">Do not use identical names unless </w:t>
      </w:r>
      <w:del w:id="316" w:author="Sean McDonagh" w:date="2019-04-25T11:42:00Z">
        <w:r w:rsidRPr="007B6289" w:rsidDel="00482351">
          <w:rPr>
            <w:rFonts w:ascii="Calibri" w:eastAsia="Times New Roman" w:hAnsi="Calibri"/>
          </w:rPr>
          <w:delText xml:space="preserve"> </w:delText>
        </w:r>
      </w:del>
      <w:r w:rsidRPr="007B6289">
        <w:rPr>
          <w:rFonts w:ascii="Calibri" w:eastAsia="Times New Roman" w:hAnsi="Calibri"/>
        </w:rPr>
        <w:t>necessary to reference the correct object;</w:t>
      </w:r>
    </w:p>
    <w:p w14:paraId="73C4259E" w14:textId="0A289287"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 xml:space="preserve">Avoid the use of the </w:t>
      </w:r>
      <w:r w:rsidRPr="00E423F0">
        <w:rPr>
          <w:rFonts w:ascii="Courier New" w:eastAsiaTheme="majorEastAsia" w:hAnsi="Courier New" w:cs="Courier New"/>
          <w:kern w:val="28"/>
        </w:rPr>
        <w:t>global</w:t>
      </w:r>
      <w:r w:rsidRPr="007B6289">
        <w:rPr>
          <w:rFonts w:ascii="Calibri" w:eastAsia="Times New Roman" w:hAnsi="Calibri"/>
        </w:rPr>
        <w:t xml:space="preserve"> and </w:t>
      </w:r>
      <w:r w:rsidRPr="00E423F0">
        <w:rPr>
          <w:rFonts w:ascii="Courier New" w:eastAsiaTheme="majorEastAsia" w:hAnsi="Courier New" w:cs="Courier New"/>
          <w:kern w:val="28"/>
        </w:rPr>
        <w:t>nonlocal</w:t>
      </w:r>
      <w:r w:rsidRPr="007B6289">
        <w:rPr>
          <w:rFonts w:ascii="Calibri" w:eastAsia="Times New Roman" w:hAnsi="Calibri"/>
        </w:rPr>
        <w:t xml:space="preserve"> specifications because they are generally a bad programming practice for reasons beyond the scope of this annex and because their bypassing of standard scoping rules </w:t>
      </w:r>
      <w:proofErr w:type="gramStart"/>
      <w:r w:rsidRPr="007B6289">
        <w:rPr>
          <w:rFonts w:ascii="Calibri" w:eastAsia="Times New Roman" w:hAnsi="Calibri"/>
        </w:rPr>
        <w:t>make</w:t>
      </w:r>
      <w:proofErr w:type="gramEnd"/>
      <w:r w:rsidRPr="007B6289">
        <w:rPr>
          <w:rFonts w:ascii="Calibri" w:eastAsia="Times New Roman" w:hAnsi="Calibri"/>
        </w:rPr>
        <w:t xml:space="preserve"> the code harder to understand; and</w:t>
      </w:r>
    </w:p>
    <w:p w14:paraId="46E4123D" w14:textId="77777777"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Use qualification when necessary to ensure that the correct variable is referenced.</w:t>
      </w:r>
    </w:p>
    <w:p w14:paraId="369C811B" w14:textId="0B91DEFE" w:rsidR="004C770C" w:rsidRPr="00CD6A7E" w:rsidRDefault="001456BA" w:rsidP="004C770C">
      <w:pPr>
        <w:pStyle w:val="Heading2"/>
        <w:rPr>
          <w:lang w:bidi="en-US"/>
        </w:rPr>
      </w:pPr>
      <w:bookmarkStart w:id="317" w:name="_Toc310518176"/>
      <w:bookmarkStart w:id="318" w:name="_Ref357014663"/>
      <w:bookmarkStart w:id="319" w:name="_Ref420411458"/>
      <w:bookmarkStart w:id="320" w:name="_Ref420411546"/>
      <w:bookmarkStart w:id="321" w:name="_Toc7089391"/>
      <w:r>
        <w:rPr>
          <w:lang w:bidi="en-US"/>
        </w:rPr>
        <w:t>6.2</w:t>
      </w:r>
      <w:r w:rsidR="00460588">
        <w:rPr>
          <w:lang w:bidi="en-US"/>
        </w:rPr>
        <w:t>1</w:t>
      </w:r>
      <w:r w:rsidR="00AD5842">
        <w:rPr>
          <w:lang w:bidi="en-US"/>
        </w:rPr>
        <w:t xml:space="preserve"> </w:t>
      </w:r>
      <w:r w:rsidR="004C770C" w:rsidRPr="00CD6A7E">
        <w:rPr>
          <w:lang w:bidi="en-US"/>
        </w:rPr>
        <w:t>Namespace Issues [BJL]</w:t>
      </w:r>
      <w:bookmarkEnd w:id="317"/>
      <w:bookmarkEnd w:id="318"/>
      <w:bookmarkEnd w:id="319"/>
      <w:bookmarkEnd w:id="320"/>
      <w:bookmarkEnd w:id="321"/>
    </w:p>
    <w:p w14:paraId="2D11C592" w14:textId="7D4B2867" w:rsidR="004C770C" w:rsidRPr="00CD6A7E" w:rsidRDefault="001456BA" w:rsidP="009866F9">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 xml:space="preserve">Applicability to </w:t>
      </w:r>
      <w:commentRangeStart w:id="322"/>
      <w:r w:rsidR="004C770C" w:rsidRPr="00CD6A7E">
        <w:rPr>
          <w:lang w:bidi="en-US"/>
        </w:rPr>
        <w:t>language</w:t>
      </w:r>
      <w:commentRangeEnd w:id="322"/>
      <w:r w:rsidR="00D46D22">
        <w:rPr>
          <w:rStyle w:val="CommentReference"/>
          <w:rFonts w:asciiTheme="minorHAnsi" w:eastAsiaTheme="minorEastAsia" w:hAnsiTheme="minorHAnsi" w:cstheme="minorBidi"/>
          <w:b w:val="0"/>
          <w:bCs w:val="0"/>
        </w:rPr>
        <w:commentReference w:id="322"/>
      </w:r>
    </w:p>
    <w:p w14:paraId="4116B1FA" w14:textId="7EE59BBC" w:rsidR="00D55990" w:rsidRDefault="00F41A58" w:rsidP="004C770C">
      <w:pPr>
        <w:rPr>
          <w:ins w:id="323" w:author="Stephen Michell" w:date="2019-07-16T10:36:00Z"/>
        </w:rPr>
      </w:pPr>
      <w:ins w:id="324" w:author="Stephen Michell" w:date="2019-07-16T10:36:00Z">
        <w:r>
          <w:t>The vulnerability as described in TR 24772-1 clause 21 is appl</w:t>
        </w:r>
      </w:ins>
      <w:ins w:id="325" w:author="Stephen Michell" w:date="2019-07-16T10:37:00Z">
        <w:r>
          <w:t xml:space="preserve">icable to Python when </w:t>
        </w:r>
      </w:ins>
      <w:ins w:id="326" w:author="Stephen Michell" w:date="2019-07-16T10:38:00Z">
        <w:r>
          <w:t>modules are imported.</w:t>
        </w:r>
      </w:ins>
    </w:p>
    <w:p w14:paraId="1DD546EF" w14:textId="7EA2A812" w:rsidR="004C770C" w:rsidRPr="00CD6A7E" w:rsidRDefault="004C770C" w:rsidP="004C770C">
      <w:r w:rsidRPr="00CD6A7E">
        <w:t xml:space="preserve">Python has a hierarchy of namespaces which provides isolation to protect from name collisions, ways to explicitly reference down into a nested namespace, and a way to reference up to an encompassing namespace. Generally speaking, namespaces are very well isolated. For example, a program’s variables are maintained in a separate namespace from any of the functions or classes it defines or uses. The variables of modules, classes, or functions are also maintained in their own protected namespaces. </w:t>
      </w:r>
    </w:p>
    <w:p w14:paraId="1A0F10F3" w14:textId="77777777" w:rsidR="004C770C" w:rsidRPr="00CD6A7E" w:rsidRDefault="004C770C" w:rsidP="004C770C">
      <w:r w:rsidRPr="00CD6A7E">
        <w:t>Accessing a namespace’s attribute (</w:t>
      </w:r>
      <w:r w:rsidR="00A0245B">
        <w:t>that is</w:t>
      </w:r>
      <w:r w:rsidRPr="00CD6A7E">
        <w:t>, a variable, function, or class name), is generally done in an explicit manner to make it clear to the reader (and Python) which attribute is being accessed:</w:t>
      </w:r>
    </w:p>
    <w:p w14:paraId="4F09F0C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n = Animal.num # fetches a class’ variable called num</w:t>
      </w:r>
    </w:p>
    <w:p w14:paraId="4B65D19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x = mymodule.y # fetches a module’s variable called y</w:t>
      </w:r>
    </w:p>
    <w:p w14:paraId="1C27420A" w14:textId="77777777" w:rsidR="004C770C" w:rsidRPr="00CD6A7E" w:rsidRDefault="004C770C" w:rsidP="004C770C">
      <w:pPr>
        <w:rPr>
          <w:rFonts w:cstheme="minorHAnsi"/>
        </w:rPr>
      </w:pPr>
      <w:r w:rsidRPr="00CD6A7E">
        <w:rPr>
          <w:rFonts w:cstheme="minorHAnsi"/>
          <w:lang w:bidi="en-US"/>
        </w:rPr>
        <w:t xml:space="preserve">The examples above exhibit qualification – there is no doubt where a variable is being fetched from. Qualification can also occur from an encompassed namespace up to the encompassing namespace using the </w:t>
      </w:r>
      <w:r w:rsidRPr="00CD6A7E">
        <w:rPr>
          <w:rFonts w:cstheme="minorHAnsi"/>
          <w:kern w:val="28"/>
          <w:lang w:val="en-GB"/>
        </w:rPr>
        <w:t>global</w:t>
      </w:r>
      <w:r w:rsidRPr="00CD6A7E">
        <w:rPr>
          <w:rFonts w:cstheme="minorHAnsi"/>
          <w:lang w:bidi="en-US"/>
        </w:rPr>
        <w:t xml:space="preserve"> statement:</w:t>
      </w:r>
    </w:p>
    <w:p w14:paraId="291D307B"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def </w:t>
      </w:r>
      <w:proofErr w:type="gramStart"/>
      <w:r w:rsidRPr="0069516F">
        <w:rPr>
          <w:rFonts w:ascii="Courier New" w:eastAsia="Times New Roman" w:hAnsi="Courier New" w:cs="Courier New"/>
          <w:kern w:val="28"/>
          <w:lang w:val="es-ES"/>
        </w:rPr>
        <w:t>x(</w:t>
      </w:r>
      <w:proofErr w:type="gramEnd"/>
      <w:r w:rsidRPr="0069516F">
        <w:rPr>
          <w:rFonts w:ascii="Courier New" w:eastAsia="Times New Roman" w:hAnsi="Courier New" w:cs="Courier New"/>
          <w:kern w:val="28"/>
          <w:lang w:val="es-ES"/>
        </w:rPr>
        <w:t>):</w:t>
      </w:r>
    </w:p>
    <w:p w14:paraId="5FD9B706"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global y</w:t>
      </w:r>
    </w:p>
    <w:p w14:paraId="3E4F40F0" w14:textId="77777777" w:rsidR="004C770C" w:rsidRPr="0069516F" w:rsidRDefault="004C770C" w:rsidP="004C770C">
      <w:pPr>
        <w:widowControl w:val="0"/>
        <w:suppressLineNumbers/>
        <w:overflowPunct w:val="0"/>
        <w:adjustRightInd w:val="0"/>
        <w:spacing w:after="24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y = 1</w:t>
      </w:r>
    </w:p>
    <w:p w14:paraId="017B1647" w14:textId="77777777" w:rsidR="004C770C" w:rsidRPr="007B6289" w:rsidRDefault="004C770C" w:rsidP="004C770C">
      <w:pPr>
        <w:autoSpaceDE w:val="0"/>
      </w:pPr>
      <w:r w:rsidRPr="00CD6A7E">
        <w:lastRenderedPageBreak/>
        <w:t xml:space="preserve">The example above uses an explicit </w:t>
      </w:r>
      <w:r w:rsidRPr="00CD6A7E">
        <w:rPr>
          <w:rFonts w:ascii="Courier New" w:hAnsi="Courier New" w:cs="Courier New"/>
          <w:kern w:val="28"/>
          <w:lang w:val="en-GB"/>
        </w:rPr>
        <w:t>global</w:t>
      </w:r>
      <w:r w:rsidRPr="00CD6A7E">
        <w:t xml:space="preserve"> statement which makes it clear that the variable </w:t>
      </w:r>
      <w:r w:rsidRPr="00CD6A7E">
        <w:rPr>
          <w:rFonts w:ascii="Courier New" w:hAnsi="Courier New" w:cs="Courier New"/>
          <w:kern w:val="28"/>
          <w:lang w:val="en-GB"/>
        </w:rPr>
        <w:t>y</w:t>
      </w:r>
      <w:r w:rsidRPr="00CD6A7E">
        <w:t xml:space="preserve"> is not local to the function </w:t>
      </w:r>
      <w:r w:rsidRPr="00CD6A7E">
        <w:rPr>
          <w:rFonts w:ascii="Courier New" w:hAnsi="Courier New" w:cs="Courier New"/>
          <w:kern w:val="28"/>
          <w:lang w:val="en-GB"/>
        </w:rPr>
        <w:t>x;</w:t>
      </w:r>
      <w:r w:rsidRPr="00CD6A7E">
        <w:t xml:space="preserve"> it assigns the value of </w:t>
      </w:r>
      <w:r w:rsidRPr="00CD6A7E">
        <w:rPr>
          <w:rFonts w:ascii="Courier New" w:hAnsi="Courier New" w:cs="Courier New"/>
          <w:kern w:val="28"/>
          <w:lang w:val="en-GB"/>
        </w:rPr>
        <w:t>1</w:t>
      </w:r>
      <w:r w:rsidRPr="00CD6A7E">
        <w:t xml:space="preserve"> to the variable </w:t>
      </w:r>
      <w:r w:rsidRPr="00CD6A7E">
        <w:rPr>
          <w:rFonts w:ascii="Courier New" w:hAnsi="Courier New" w:cs="Courier New"/>
          <w:kern w:val="28"/>
          <w:lang w:val="en-GB"/>
        </w:rPr>
        <w:t>y</w:t>
      </w:r>
      <w:r w:rsidRPr="00CD6A7E">
        <w:t xml:space="preserve"> in the encompassing module</w:t>
      </w:r>
      <w:r w:rsidRPr="00CD6A7E">
        <w:rPr>
          <w:rFonts w:ascii="ZWAdobeF" w:hAnsi="ZWAdobeF" w:cs="ZWAdobeF"/>
          <w:sz w:val="2"/>
          <w:szCs w:val="2"/>
        </w:rPr>
        <w:t>14F</w:t>
      </w:r>
      <w:r w:rsidRPr="00CD6A7E">
        <w:rPr>
          <w:position w:val="6"/>
          <w:sz w:val="16"/>
          <w:szCs w:val="16"/>
        </w:rPr>
        <w:footnoteReference w:id="1"/>
      </w:r>
      <w:r w:rsidRPr="00CD6A7E">
        <w:t>.</w:t>
      </w:r>
    </w:p>
    <w:p w14:paraId="6A124229" w14:textId="77777777" w:rsidR="004C770C" w:rsidRPr="00CD6A7E" w:rsidRDefault="004C770C" w:rsidP="004C770C">
      <w:r w:rsidRPr="00CD6A7E">
        <w:t xml:space="preserve">Python also has some subtle namespace issues that can cause unexpected results especially when using imports of modules. For example, assuming module </w:t>
      </w:r>
      <w:r w:rsidRPr="00CD6A7E">
        <w:rPr>
          <w:rFonts w:ascii="Courier New" w:hAnsi="Courier New" w:cs="Courier New"/>
          <w:kern w:val="28"/>
          <w:lang w:val="en-GB"/>
        </w:rPr>
        <w:t>a.py</w:t>
      </w:r>
      <w:r w:rsidRPr="00CD6A7E">
        <w:t xml:space="preserve"> contains:</w:t>
      </w:r>
    </w:p>
    <w:p w14:paraId="59810AB7"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6850265" w14:textId="77777777" w:rsidR="004C770C" w:rsidRPr="00CD6A7E" w:rsidRDefault="004C770C" w:rsidP="004C770C">
      <w:r w:rsidRPr="00CD6A7E">
        <w:t xml:space="preserve">And module </w:t>
      </w:r>
      <w:r w:rsidRPr="00CD6A7E">
        <w:rPr>
          <w:rFonts w:ascii="Courier New" w:hAnsi="Courier New" w:cs="Courier New"/>
          <w:kern w:val="28"/>
          <w:lang w:val="en-GB"/>
        </w:rPr>
        <w:t>b.py</w:t>
      </w:r>
      <w:r w:rsidRPr="00CD6A7E">
        <w:t xml:space="preserve"> contains:</w:t>
      </w:r>
    </w:p>
    <w:p w14:paraId="77B9B67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2A997136" w14:textId="77777777" w:rsidR="004C770C" w:rsidRPr="00CD6A7E" w:rsidRDefault="004C770C" w:rsidP="004C770C">
      <w:r w:rsidRPr="00CD6A7E">
        <w:t xml:space="preserve">Executing the following code is not a problem since there is no variable name collision in the two modules (the </w:t>
      </w:r>
      <w:r w:rsidRPr="00CD6A7E">
        <w:rPr>
          <w:rFonts w:ascii="Courier New" w:hAnsi="Courier New" w:cs="Courier New"/>
          <w:kern w:val="28"/>
          <w:lang w:val="en-GB"/>
        </w:rPr>
        <w:t xml:space="preserve">from </w:t>
      </w:r>
      <w:r w:rsidRPr="00CD6A7E">
        <w:rPr>
          <w:rFonts w:ascii="Courier New" w:hAnsi="Courier New" w:cs="Courier New"/>
          <w:i/>
          <w:kern w:val="28"/>
          <w:lang w:val="en-GB"/>
        </w:rPr>
        <w:t>modulename</w:t>
      </w:r>
      <w:r w:rsidRPr="00CD6A7E">
        <w:rPr>
          <w:rFonts w:ascii="Courier New" w:hAnsi="Courier New" w:cs="Courier New"/>
          <w:kern w:val="28"/>
          <w:lang w:val="en-GB"/>
        </w:rPr>
        <w:t xml:space="preserve"> import</w:t>
      </w:r>
      <w:r w:rsidRPr="00CD6A7E">
        <w:t xml:space="preserve"> * statement brings all of the attributes of the named module into the local namespace):</w:t>
      </w:r>
    </w:p>
    <w:p w14:paraId="5B98DBD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proofErr w:type="gramStart"/>
      <w:r w:rsidRPr="00CD6A7E">
        <w:rPr>
          <w:rFonts w:ascii="Courier New" w:eastAsia="Times New Roman" w:hAnsi="Courier New" w:cs="Courier New"/>
          <w:kern w:val="28"/>
        </w:rPr>
        <w:t>a</w:t>
      </w:r>
      <w:proofErr w:type="gramEnd"/>
      <w:r w:rsidRPr="00CD6A7E">
        <w:rPr>
          <w:rFonts w:ascii="Courier New" w:eastAsia="Times New Roman" w:hAnsi="Courier New" w:cs="Courier New"/>
          <w:kern w:val="28"/>
        </w:rPr>
        <w:t xml:space="preserve"> import *</w:t>
      </w:r>
    </w:p>
    <w:p w14:paraId="12369BE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14:paraId="54089E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 import *</w:t>
      </w:r>
    </w:p>
    <w:p w14:paraId="69ABDE3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 #=&gt; 1</w:t>
      </w:r>
    </w:p>
    <w:p w14:paraId="017872BF" w14:textId="77777777" w:rsidR="004C770C" w:rsidRPr="00CD6A7E" w:rsidRDefault="004C770C" w:rsidP="004C770C">
      <w:r w:rsidRPr="00CD6A7E">
        <w:t xml:space="preserve">Later </w:t>
      </w:r>
      <w:proofErr w:type="gramStart"/>
      <w:r w:rsidRPr="00CD6A7E">
        <w:t>on</w:t>
      </w:r>
      <w:proofErr w:type="gramEnd"/>
      <w:r w:rsidRPr="00CD6A7E">
        <w:t xml:space="preserve"> the author of the </w:t>
      </w:r>
      <w:r w:rsidRPr="00CD6A7E">
        <w:rPr>
          <w:rFonts w:ascii="Courier New" w:hAnsi="Courier New" w:cs="Courier New"/>
          <w:kern w:val="28"/>
          <w:lang w:val="en-GB"/>
        </w:rPr>
        <w:t>b</w:t>
      </w:r>
      <w:r w:rsidRPr="00CD6A7E">
        <w:t xml:space="preserve"> module adds a variable named </w:t>
      </w:r>
      <w:r w:rsidRPr="00CD6A7E">
        <w:rPr>
          <w:rFonts w:ascii="Courier New" w:hAnsi="Courier New" w:cs="Courier New"/>
          <w:kern w:val="28"/>
          <w:lang w:val="en-GB"/>
        </w:rPr>
        <w:t xml:space="preserve">a </w:t>
      </w:r>
      <w:r w:rsidRPr="00CD6A7E">
        <w:t xml:space="preserve">and assigns it a value of </w:t>
      </w:r>
      <w:r w:rsidRPr="00CD6A7E">
        <w:rPr>
          <w:rFonts w:ascii="Courier New" w:hAnsi="Courier New" w:cs="Courier New"/>
          <w:kern w:val="28"/>
          <w:lang w:val="en-GB"/>
        </w:rPr>
        <w:t xml:space="preserve">2. </w:t>
      </w:r>
      <w:r w:rsidR="004C173A">
        <w:rPr>
          <w:rFonts w:ascii="Courier New" w:hAnsi="Courier New" w:cs="Courier New"/>
          <w:kern w:val="28"/>
          <w:lang w:val="en-GB"/>
        </w:rPr>
        <w:t>b</w:t>
      </w:r>
      <w:r w:rsidRPr="00CD6A7E">
        <w:rPr>
          <w:rFonts w:ascii="Courier New" w:hAnsi="Courier New" w:cs="Courier New"/>
          <w:kern w:val="28"/>
          <w:lang w:val="en-GB"/>
        </w:rPr>
        <w:t xml:space="preserve">.py </w:t>
      </w:r>
      <w:r w:rsidRPr="00CD6A7E">
        <w:t>now contains:</w:t>
      </w:r>
    </w:p>
    <w:p w14:paraId="04D6B48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3BD92A5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2 # new assignment</w:t>
      </w:r>
    </w:p>
    <w:p w14:paraId="15392108" w14:textId="77777777" w:rsidR="004C770C" w:rsidRPr="00CD6A7E" w:rsidRDefault="004C770C" w:rsidP="004C770C">
      <w:pPr>
        <w:widowControl w:val="0"/>
        <w:suppressLineNumbers/>
        <w:overflowPunct w:val="0"/>
        <w:adjustRightInd w:val="0"/>
        <w:spacing w:after="240"/>
        <w:rPr>
          <w:rFonts w:ascii="Courier New" w:eastAsia="Times New Roman" w:hAnsi="Courier New" w:cs="Courier New"/>
          <w:kern w:val="28"/>
        </w:rPr>
      </w:pPr>
      <w:r w:rsidRPr="00CD6A7E">
        <w:rPr>
          <w:rFonts w:ascii="Calibri" w:eastAsia="Times New Roman" w:hAnsi="Calibri" w:cs="Calibri"/>
          <w:kern w:val="28"/>
        </w:rPr>
        <w:t xml:space="preserve">The programmer of module </w:t>
      </w:r>
      <w:r w:rsidRPr="00CD6A7E">
        <w:rPr>
          <w:rFonts w:ascii="Courier New" w:eastAsia="Times New Roman" w:hAnsi="Courier New" w:cs="Courier New"/>
          <w:kern w:val="28"/>
        </w:rPr>
        <w:t>b.py</w:t>
      </w:r>
      <w:r w:rsidRPr="00CD6A7E">
        <w:rPr>
          <w:rFonts w:ascii="Calibri" w:eastAsia="Times New Roman" w:hAnsi="Calibri" w:cs="Calibri"/>
          <w:kern w:val="28"/>
        </w:rPr>
        <w:t xml:space="preserve"> may have no knowledge of </w:t>
      </w:r>
      <w:proofErr w:type="gramStart"/>
      <w:r w:rsidRPr="00CD6A7E">
        <w:rPr>
          <w:rFonts w:ascii="Calibri" w:eastAsia="Times New Roman" w:hAnsi="Calibri" w:cs="Calibri"/>
          <w:kern w:val="28"/>
        </w:rPr>
        <w:t xml:space="preserve">the </w:t>
      </w:r>
      <w:r w:rsidRPr="00CD6A7E">
        <w:rPr>
          <w:rFonts w:ascii="Courier New" w:eastAsia="Times New Roman" w:hAnsi="Courier New" w:cs="Courier New"/>
          <w:kern w:val="28"/>
        </w:rPr>
        <w:t>a</w:t>
      </w:r>
      <w:proofErr w:type="gramEnd"/>
      <w:r w:rsidRPr="00CD6A7E">
        <w:rPr>
          <w:rFonts w:ascii="Calibri" w:eastAsia="Times New Roman" w:hAnsi="Calibri" w:cs="Calibri"/>
          <w:kern w:val="28"/>
        </w:rPr>
        <w:t xml:space="preserve"> module and may not consider that a program would import both </w:t>
      </w:r>
      <w:r w:rsidRPr="00CD6A7E">
        <w:rPr>
          <w:rFonts w:ascii="Courier New" w:eastAsia="Times New Roman" w:hAnsi="Courier New" w:cs="Courier New"/>
          <w:kern w:val="28"/>
        </w:rPr>
        <w:t>a</w:t>
      </w:r>
      <w:r w:rsidRPr="00CD6A7E">
        <w:rPr>
          <w:rFonts w:ascii="Calibri" w:eastAsia="Times New Roman" w:hAnsi="Calibri" w:cs="Calibri"/>
          <w:kern w:val="28"/>
        </w:rPr>
        <w:t xml:space="preserve"> and </w:t>
      </w:r>
      <w:r w:rsidRPr="00CD6A7E">
        <w:rPr>
          <w:rFonts w:ascii="Courier New" w:eastAsia="Times New Roman" w:hAnsi="Courier New" w:cs="Courier New"/>
          <w:kern w:val="28"/>
        </w:rPr>
        <w:t>b</w:t>
      </w:r>
      <w:r w:rsidRPr="00CD6A7E">
        <w:rPr>
          <w:rFonts w:ascii="Calibri" w:eastAsia="Times New Roman" w:hAnsi="Calibri" w:cs="Calibri"/>
          <w:kern w:val="28"/>
        </w:rPr>
        <w:t>. The importing program, with no changes, is run again:</w:t>
      </w:r>
    </w:p>
    <w:p w14:paraId="4BB4DB9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proofErr w:type="gramStart"/>
      <w:r w:rsidRPr="00CD6A7E">
        <w:rPr>
          <w:rFonts w:ascii="Courier New" w:eastAsia="Times New Roman" w:hAnsi="Courier New" w:cs="Courier New"/>
          <w:kern w:val="28"/>
        </w:rPr>
        <w:t>a</w:t>
      </w:r>
      <w:proofErr w:type="gramEnd"/>
      <w:r w:rsidRPr="00CD6A7E">
        <w:rPr>
          <w:rFonts w:ascii="Courier New" w:eastAsia="Times New Roman" w:hAnsi="Courier New" w:cs="Courier New"/>
          <w:kern w:val="28"/>
        </w:rPr>
        <w:t xml:space="preserve"> import *</w:t>
      </w:r>
    </w:p>
    <w:p w14:paraId="745905B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14:paraId="163D6A3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 import *</w:t>
      </w:r>
    </w:p>
    <w:p w14:paraId="4D1FA78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2</w:t>
      </w:r>
    </w:p>
    <w:p w14:paraId="5269C133" w14:textId="77777777" w:rsidR="004C770C" w:rsidRPr="00CD6A7E" w:rsidRDefault="004C770C" w:rsidP="004C770C">
      <w:r w:rsidRPr="00CD6A7E">
        <w:t xml:space="preserve">The results are now different because the importing program is susceptible to unintended consequences due to changes in variable assignments made in two unrelated modules as well as the sequence in which they were imported. Also note that the </w:t>
      </w:r>
      <w:r w:rsidRPr="00CD6A7E">
        <w:rPr>
          <w:rFonts w:ascii="Courier New" w:hAnsi="Courier New" w:cs="Courier New"/>
          <w:kern w:val="28"/>
          <w:lang w:val="en-GB"/>
        </w:rPr>
        <w:t xml:space="preserve">from </w:t>
      </w:r>
      <w:r w:rsidRPr="00CD6A7E">
        <w:rPr>
          <w:rFonts w:ascii="Courier New" w:hAnsi="Courier New" w:cs="Courier New"/>
          <w:i/>
          <w:kern w:val="28"/>
          <w:lang w:val="en-GB"/>
        </w:rPr>
        <w:t>modulename</w:t>
      </w:r>
      <w:r w:rsidRPr="00CD6A7E">
        <w:rPr>
          <w:rFonts w:ascii="Courier New" w:hAnsi="Courier New" w:cs="Courier New"/>
          <w:kern w:val="28"/>
          <w:lang w:val="en-GB"/>
        </w:rPr>
        <w:t xml:space="preserve"> import *</w:t>
      </w:r>
      <w:r w:rsidRPr="00CD6A7E">
        <w:t xml:space="preserve"> statement brings all of the </w:t>
      </w:r>
      <w:proofErr w:type="gramStart"/>
      <w:r w:rsidRPr="00CD6A7E">
        <w:t>modules</w:t>
      </w:r>
      <w:proofErr w:type="gramEnd"/>
      <w:r w:rsidRPr="00CD6A7E">
        <w:t xml:space="preserve"> attributes into the importing code which can silently overlay like-named variables, functions, and classes.</w:t>
      </w:r>
    </w:p>
    <w:p w14:paraId="3E25AA5A" w14:textId="77777777" w:rsidR="004C770C" w:rsidRPr="00CD6A7E" w:rsidRDefault="004C770C" w:rsidP="004C770C">
      <w:r w:rsidRPr="00CD6A7E">
        <w:t xml:space="preserve">A common misunderstanding of the Python language is that Python detects local names (a local name is a name that lives within a </w:t>
      </w:r>
      <w:r>
        <w:t xml:space="preserve">class or function’s namespace) </w:t>
      </w:r>
      <w:r w:rsidRPr="00CD6A7E">
        <w:rPr>
          <w:i/>
        </w:rPr>
        <w:t>statically</w:t>
      </w:r>
      <w:r w:rsidRPr="00CD6A7E">
        <w:t xml:space="preserve"> by looking for one or more assignments to a name within the class/function. If one or more assignments are </w:t>
      </w:r>
      <w:proofErr w:type="gramStart"/>
      <w:r w:rsidRPr="00CD6A7E">
        <w:t>found</w:t>
      </w:r>
      <w:proofErr w:type="gramEnd"/>
      <w:r w:rsidRPr="00CD6A7E">
        <w:t xml:space="preserve"> then the name is noted as being local to that class/function. This can be confusing because if only </w:t>
      </w:r>
      <w:r w:rsidRPr="00CD6A7E">
        <w:rPr>
          <w:i/>
        </w:rPr>
        <w:t>references</w:t>
      </w:r>
      <w:r w:rsidRPr="00CD6A7E">
        <w:t xml:space="preserve"> to a name are found then the name is referencing </w:t>
      </w:r>
      <w:r w:rsidRPr="00CD6A7E">
        <w:lastRenderedPageBreak/>
        <w:t>a global object so the only way to know if a reference is local or global, barring an explicit global statement, is to examine the entire function definition looking for an assignment. This runs counter to Python’s goal of Explicit is Better Than Implicit (EIBTI):</w:t>
      </w:r>
    </w:p>
    <w:p w14:paraId="46051C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D34A9D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14:paraId="78635CF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print(a)</w:t>
      </w:r>
    </w:p>
    <w:p w14:paraId="16F33A3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a = 2</w:t>
      </w:r>
    </w:p>
    <w:p w14:paraId="0C0E1865"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f() #=&gt; UnboundLocalError: local variable 'a' referenced before</w:t>
      </w:r>
    </w:p>
    <w:p w14:paraId="13CA9331"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 xml:space="preserve">        assignment</w:t>
      </w:r>
    </w:p>
    <w:p w14:paraId="5D7D70A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now with the assignment commented out</w:t>
      </w:r>
    </w:p>
    <w:p w14:paraId="3056A25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69D980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14:paraId="66DE0A8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print(a)#=&gt; 1</w:t>
      </w:r>
    </w:p>
    <w:p w14:paraId="6F46A9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#a = 2</w:t>
      </w:r>
    </w:p>
    <w:p w14:paraId="04E324C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Assuming a new session:</w:t>
      </w:r>
    </w:p>
    <w:p w14:paraId="19075DC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AA599E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14:paraId="4E0ECB8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global a</w:t>
      </w:r>
    </w:p>
    <w:p w14:paraId="28A2B6E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2</w:t>
      </w:r>
    </w:p>
    <w:p w14:paraId="054EE8D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 </w:t>
      </w:r>
    </w:p>
    <w:p w14:paraId="3F46AFA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2</w:t>
      </w:r>
    </w:p>
    <w:p w14:paraId="15CCB08C" w14:textId="46E551DE" w:rsidR="004C770C" w:rsidRPr="00CD6A7E" w:rsidRDefault="004C770C" w:rsidP="004C770C">
      <w:r w:rsidRPr="00CD6A7E">
        <w:t xml:space="preserve">Note that the rules for determining the locality of a name applies to the assignment operator </w:t>
      </w:r>
      <w:r w:rsidRPr="00CD6A7E">
        <w:rPr>
          <w:rFonts w:ascii="Courier New" w:hAnsi="Courier New" w:cs="Courier New"/>
          <w:kern w:val="28"/>
          <w:lang w:val="en-GB"/>
        </w:rPr>
        <w:t>=</w:t>
      </w:r>
      <w:r w:rsidRPr="00CD6A7E">
        <w:t xml:space="preserve"> as above, but also to all other kinds of assignments which includes module names in an </w:t>
      </w:r>
      <w:r w:rsidRPr="00CD6A7E">
        <w:rPr>
          <w:rFonts w:ascii="Courier New" w:hAnsi="Courier New" w:cs="Courier New"/>
          <w:kern w:val="28"/>
          <w:lang w:val="en-GB"/>
        </w:rPr>
        <w:t>import</w:t>
      </w:r>
      <w:r w:rsidRPr="00CD6A7E">
        <w:t xml:space="preserve"> statement, function and class names, and the arguments declared for them. </w:t>
      </w:r>
      <w:del w:id="327" w:author="Sean McDonagh" w:date="2019-04-25T11:43:00Z">
        <w:r w:rsidDel="00482351">
          <w:delText xml:space="preserve"> </w:delText>
        </w:r>
      </w:del>
      <w:r>
        <w:t>See</w:t>
      </w:r>
      <w:r w:rsidR="0069516F">
        <w:t xml:space="preserve"> subclause</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_Ref357014706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328" w:author="Sean McDonagh" w:date="2019-04-25T12:55:00Z">
        <w:r w:rsidR="00DE5F8F" w:rsidRPr="008F5A32">
          <w:rPr>
            <w:rStyle w:val="hyperChar"/>
            <w:rFonts w:eastAsiaTheme="minorEastAsia"/>
          </w:rPr>
          <w:t>6.19 Unused Variable [YZS]</w:t>
        </w:r>
      </w:ins>
      <w:del w:id="329" w:author="Sean McDonagh" w:date="2019-04-25T12:55:00Z">
        <w:r w:rsidR="0048220B" w:rsidRPr="0048220B" w:rsidDel="00DE5F8F">
          <w:rPr>
            <w:rStyle w:val="hyperChar"/>
            <w:rFonts w:eastAsiaTheme="minorEastAsia"/>
          </w:rPr>
          <w:delText>6.19 Unused Variable [YZS]</w:delText>
        </w:r>
      </w:del>
      <w:r w:rsidR="00EA3DAB" w:rsidRPr="0071177D">
        <w:rPr>
          <w:rStyle w:val="hyperChar"/>
          <w:rFonts w:eastAsiaTheme="minorEastAsia"/>
        </w:rPr>
        <w:fldChar w:fldCharType="end"/>
      </w:r>
      <w:r>
        <w:t xml:space="preserve"> </w:t>
      </w:r>
      <w:r w:rsidRPr="00CD6A7E">
        <w:t>for more detail on this.</w:t>
      </w:r>
    </w:p>
    <w:p w14:paraId="689DA467" w14:textId="77777777" w:rsidR="004C770C" w:rsidRPr="00CD6A7E" w:rsidRDefault="004C770C" w:rsidP="004C770C">
      <w:r w:rsidRPr="00CD6A7E">
        <w:t>Name resolution follows a simple Local, Enclosing, Global, Built-ins (LEGB) sequence:</w:t>
      </w:r>
    </w:p>
    <w:p w14:paraId="02B8F071" w14:textId="77777777"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 xml:space="preserve">First the local namespace is searched; </w:t>
      </w:r>
    </w:p>
    <w:p w14:paraId="0BECDD8B" w14:textId="77777777"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Then the enclosing namespace (</w:t>
      </w:r>
      <w:r w:rsidR="00A0245B">
        <w:rPr>
          <w:rFonts w:ascii="Calibri" w:eastAsia="Times New Roman" w:hAnsi="Calibri"/>
        </w:rPr>
        <w:t>that is,</w:t>
      </w:r>
      <w:r w:rsidRPr="007B6289">
        <w:rPr>
          <w:rFonts w:ascii="Calibri" w:eastAsia="Times New Roman" w:hAnsi="Calibri"/>
        </w:rPr>
        <w:t xml:space="preserve"> a </w:t>
      </w:r>
      <w:r w:rsidRPr="00CD25CF">
        <w:rPr>
          <w:rFonts w:ascii="Courier New" w:eastAsiaTheme="majorEastAsia" w:hAnsi="Courier New" w:cs="Courier New"/>
          <w:kern w:val="28"/>
        </w:rPr>
        <w:t>def</w:t>
      </w:r>
      <w:r w:rsidRPr="007B6289">
        <w:rPr>
          <w:rFonts w:ascii="Calibri" w:eastAsia="Times New Roman" w:hAnsi="Calibri"/>
        </w:rPr>
        <w:t xml:space="preserve"> or </w:t>
      </w:r>
      <w:r w:rsidRPr="00CD25CF">
        <w:rPr>
          <w:rFonts w:ascii="Courier New" w:eastAsiaTheme="majorEastAsia" w:hAnsi="Courier New" w:cs="Courier New"/>
          <w:kern w:val="28"/>
        </w:rPr>
        <w:t>lambda (</w:t>
      </w:r>
      <w:r w:rsidRPr="007B6289">
        <w:rPr>
          <w:rFonts w:ascii="Calibri" w:eastAsia="Times New Roman" w:hAnsi="Calibri"/>
          <w:lang w:val="en-GB"/>
        </w:rPr>
        <w:t xml:space="preserve">A </w:t>
      </w:r>
      <w:r w:rsidRPr="00CD25CF">
        <w:rPr>
          <w:rFonts w:ascii="Courier New" w:eastAsiaTheme="majorEastAsia" w:hAnsi="Courier New" w:cs="Courier New"/>
          <w:kern w:val="28"/>
          <w:lang w:val="en-GB"/>
        </w:rPr>
        <w:t>lambda</w:t>
      </w:r>
      <w:r w:rsidRPr="007B6289">
        <w:rPr>
          <w:rFonts w:ascii="Calibri" w:eastAsia="Times New Roman" w:hAnsi="Calibri"/>
          <w:lang w:val="en-GB"/>
        </w:rPr>
        <w:t xml:space="preserve"> is a single expression function definition))</w:t>
      </w:r>
      <w:r w:rsidRPr="007B6289">
        <w:rPr>
          <w:rFonts w:ascii="Calibri" w:eastAsia="Times New Roman" w:hAnsi="Calibri"/>
        </w:rPr>
        <w:t xml:space="preserve">; </w:t>
      </w:r>
    </w:p>
    <w:p w14:paraId="18FBE3B5" w14:textId="77777777"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Then the global namespace; and</w:t>
      </w:r>
    </w:p>
    <w:p w14:paraId="125B68CB" w14:textId="3EBFF14C" w:rsidR="004C770C" w:rsidRDefault="004C770C" w:rsidP="004C770C">
      <w:pPr>
        <w:pStyle w:val="ListParagraph"/>
        <w:widowControl w:val="0"/>
        <w:numPr>
          <w:ilvl w:val="0"/>
          <w:numId w:val="359"/>
        </w:numPr>
        <w:suppressLineNumbers/>
        <w:overflowPunct w:val="0"/>
        <w:adjustRightInd w:val="0"/>
        <w:spacing w:after="120"/>
        <w:rPr>
          <w:ins w:id="330" w:author="Sean McDonagh" w:date="2019-05-30T09:55:00Z"/>
          <w:rFonts w:ascii="Calibri" w:eastAsia="Times New Roman" w:hAnsi="Calibri"/>
        </w:rPr>
      </w:pPr>
      <w:r w:rsidRPr="007B6289">
        <w:rPr>
          <w:rFonts w:ascii="Calibri" w:eastAsia="Times New Roman" w:hAnsi="Calibri"/>
        </w:rPr>
        <w:t>Lastly the built-in’s namespace.</w:t>
      </w:r>
    </w:p>
    <w:p w14:paraId="6498C128" w14:textId="732D699C" w:rsidR="00627EA5" w:rsidRPr="008F5A32" w:rsidRDefault="00627EA5" w:rsidP="008F5A32">
      <w:pPr>
        <w:widowControl w:val="0"/>
        <w:suppressLineNumbers/>
        <w:overflowPunct w:val="0"/>
        <w:adjustRightInd w:val="0"/>
        <w:spacing w:after="120"/>
        <w:rPr>
          <w:rFonts w:ascii="Calibri" w:eastAsia="Times New Roman" w:hAnsi="Calibri"/>
        </w:rPr>
      </w:pPr>
      <w:ins w:id="331" w:author="Sean McDonagh" w:date="2019-05-30T09:55:00Z">
        <w:r>
          <w:rPr>
            <w:rFonts w:ascii="Calibri" w:eastAsia="Times New Roman" w:hAnsi="Calibri"/>
          </w:rPr>
          <w:t>Python v3.3 introduced types.prepare</w:t>
        </w:r>
      </w:ins>
      <w:ins w:id="332" w:author="Sean McDonagh" w:date="2019-05-30T09:56:00Z">
        <w:r>
          <w:rPr>
            <w:rFonts w:ascii="Calibri" w:eastAsia="Times New Roman" w:hAnsi="Calibri"/>
          </w:rPr>
          <w:t xml:space="preserve">_class() which </w:t>
        </w:r>
        <w:r w:rsidR="00A70817">
          <w:rPr>
            <w:rFonts w:ascii="Calibri" w:eastAsia="Times New Roman" w:hAnsi="Calibri"/>
          </w:rPr>
          <w:t>give</w:t>
        </w:r>
      </w:ins>
      <w:ins w:id="333" w:author="Sean McDonagh" w:date="2019-05-30T09:57:00Z">
        <w:r w:rsidR="00272909">
          <w:rPr>
            <w:rFonts w:ascii="Calibri" w:eastAsia="Times New Roman" w:hAnsi="Calibri"/>
          </w:rPr>
          <w:t>s</w:t>
        </w:r>
      </w:ins>
      <w:ins w:id="334" w:author="Sean McDonagh" w:date="2019-05-30T09:56:00Z">
        <w:r w:rsidR="00A70817">
          <w:rPr>
            <w:rFonts w:ascii="Calibri" w:eastAsia="Times New Roman" w:hAnsi="Calibri"/>
          </w:rPr>
          <w:t xml:space="preserve"> more control over how classes and metacla</w:t>
        </w:r>
      </w:ins>
      <w:ins w:id="335" w:author="Sean McDonagh" w:date="2019-05-30T09:57:00Z">
        <w:r w:rsidR="00A70817">
          <w:rPr>
            <w:rFonts w:ascii="Calibri" w:eastAsia="Times New Roman" w:hAnsi="Calibri"/>
          </w:rPr>
          <w:t xml:space="preserve">sses are created. </w:t>
        </w:r>
      </w:ins>
      <w:ins w:id="336" w:author="Sean McDonagh" w:date="2019-05-30T10:00:00Z">
        <w:r w:rsidR="00737041">
          <w:rPr>
            <w:rFonts w:ascii="Calibri" w:eastAsia="Times New Roman" w:hAnsi="Calibri"/>
          </w:rPr>
          <w:t xml:space="preserve">The __prepare__ function </w:t>
        </w:r>
      </w:ins>
      <w:ins w:id="337" w:author="Sean McDonagh" w:date="2019-05-30T10:01:00Z">
        <w:r w:rsidR="00737041">
          <w:rPr>
            <w:rFonts w:ascii="Calibri" w:eastAsia="Times New Roman" w:hAnsi="Calibri"/>
          </w:rPr>
          <w:t xml:space="preserve">can be called prior to the </w:t>
        </w:r>
      </w:ins>
      <w:ins w:id="338" w:author="Sean McDonagh" w:date="2019-05-30T10:03:00Z">
        <w:r w:rsidR="00737041">
          <w:rPr>
            <w:rFonts w:ascii="Calibri" w:eastAsia="Times New Roman" w:hAnsi="Calibri"/>
          </w:rPr>
          <w:t xml:space="preserve">creation of </w:t>
        </w:r>
      </w:ins>
      <w:ins w:id="339" w:author="Sean McDonagh" w:date="2019-05-30T10:04:00Z">
        <w:r w:rsidR="00737041">
          <w:rPr>
            <w:rFonts w:ascii="Calibri" w:eastAsia="Times New Roman" w:hAnsi="Calibri"/>
          </w:rPr>
          <w:t>a</w:t>
        </w:r>
      </w:ins>
      <w:ins w:id="340" w:author="Sean McDonagh" w:date="2019-05-30T10:03:00Z">
        <w:r w:rsidR="00737041">
          <w:rPr>
            <w:rFonts w:ascii="Calibri" w:eastAsia="Times New Roman" w:hAnsi="Calibri"/>
          </w:rPr>
          <w:t xml:space="preserve"> </w:t>
        </w:r>
      </w:ins>
      <w:ins w:id="341" w:author="Sean McDonagh" w:date="2019-05-30T10:02:00Z">
        <w:r w:rsidR="00737041">
          <w:rPr>
            <w:rFonts w:ascii="Calibri" w:eastAsia="Times New Roman" w:hAnsi="Calibri"/>
          </w:rPr>
          <w:t>metaclass</w:t>
        </w:r>
      </w:ins>
      <w:ins w:id="342" w:author="Sean McDonagh" w:date="2019-05-30T10:03:00Z">
        <w:r w:rsidR="00737041">
          <w:rPr>
            <w:rFonts w:ascii="Calibri" w:eastAsia="Times New Roman" w:hAnsi="Calibri"/>
          </w:rPr>
          <w:t xml:space="preserve"> instance </w:t>
        </w:r>
      </w:ins>
      <w:ins w:id="343" w:author="Sean McDonagh" w:date="2019-05-30T10:06:00Z">
        <w:r w:rsidR="00737041">
          <w:rPr>
            <w:rFonts w:ascii="Calibri" w:eastAsia="Times New Roman" w:hAnsi="Calibri"/>
          </w:rPr>
          <w:t xml:space="preserve">giving complete control over how the </w:t>
        </w:r>
      </w:ins>
      <w:ins w:id="344" w:author="Sean McDonagh" w:date="2019-05-30T10:08:00Z">
        <w:r w:rsidR="009351D0">
          <w:rPr>
            <w:rFonts w:ascii="Calibri" w:eastAsia="Times New Roman" w:hAnsi="Calibri"/>
          </w:rPr>
          <w:t xml:space="preserve">class </w:t>
        </w:r>
      </w:ins>
      <w:ins w:id="345" w:author="Sean McDonagh" w:date="2019-05-30T10:12:00Z">
        <w:r w:rsidR="009351D0">
          <w:rPr>
            <w:rFonts w:ascii="Calibri" w:eastAsia="Times New Roman" w:hAnsi="Calibri"/>
          </w:rPr>
          <w:t>declarations</w:t>
        </w:r>
      </w:ins>
      <w:ins w:id="346" w:author="Sean McDonagh" w:date="2019-05-30T10:14:00Z">
        <w:r w:rsidR="0029635B">
          <w:rPr>
            <w:rFonts w:ascii="Calibri" w:eastAsia="Times New Roman" w:hAnsi="Calibri"/>
          </w:rPr>
          <w:t xml:space="preserve"> are</w:t>
        </w:r>
      </w:ins>
      <w:ins w:id="347" w:author="Sean McDonagh" w:date="2019-05-30T10:12:00Z">
        <w:r w:rsidR="009351D0">
          <w:rPr>
            <w:rFonts w:ascii="Calibri" w:eastAsia="Times New Roman" w:hAnsi="Calibri"/>
          </w:rPr>
          <w:t xml:space="preserve"> </w:t>
        </w:r>
      </w:ins>
      <w:ins w:id="348" w:author="Sean McDonagh" w:date="2019-05-30T10:08:00Z">
        <w:r w:rsidR="009351D0">
          <w:rPr>
            <w:rFonts w:ascii="Calibri" w:eastAsia="Times New Roman" w:hAnsi="Calibri"/>
          </w:rPr>
          <w:t>ordered.</w:t>
        </w:r>
      </w:ins>
      <w:ins w:id="349" w:author="Sean McDonagh" w:date="2019-05-30T10:09:00Z">
        <w:r w:rsidR="009351D0">
          <w:rPr>
            <w:rFonts w:ascii="Calibri" w:eastAsia="Times New Roman" w:hAnsi="Calibri"/>
          </w:rPr>
          <w:t xml:space="preserve"> It also allows symbols to be to be inserted into the </w:t>
        </w:r>
      </w:ins>
      <w:ins w:id="350" w:author="Sean McDonagh" w:date="2019-05-30T10:18:00Z">
        <w:r w:rsidR="003B17DF">
          <w:rPr>
            <w:rFonts w:ascii="Calibri" w:eastAsia="Times New Roman" w:hAnsi="Calibri"/>
          </w:rPr>
          <w:t xml:space="preserve">class </w:t>
        </w:r>
      </w:ins>
      <w:ins w:id="351" w:author="Sean McDonagh" w:date="2019-05-30T10:09:00Z">
        <w:r w:rsidR="009351D0">
          <w:rPr>
            <w:rFonts w:ascii="Calibri" w:eastAsia="Times New Roman" w:hAnsi="Calibri"/>
          </w:rPr>
          <w:t>namespace</w:t>
        </w:r>
      </w:ins>
      <w:ins w:id="352" w:author="Sean McDonagh" w:date="2019-05-30T10:17:00Z">
        <w:r w:rsidR="005A2F29">
          <w:rPr>
            <w:rFonts w:ascii="Calibri" w:eastAsia="Times New Roman" w:hAnsi="Calibri"/>
          </w:rPr>
          <w:t xml:space="preserve"> which can be used elsewhere in the class</w:t>
        </w:r>
      </w:ins>
      <w:ins w:id="353" w:author="Sean McDonagh" w:date="2019-05-30T10:16:00Z">
        <w:r w:rsidR="005A2F29">
          <w:rPr>
            <w:rFonts w:ascii="Calibri" w:eastAsia="Times New Roman" w:hAnsi="Calibri"/>
          </w:rPr>
          <w:t xml:space="preserve">, but these are only visible </w:t>
        </w:r>
      </w:ins>
      <w:ins w:id="354" w:author="Sean McDonagh" w:date="2019-05-30T10:17:00Z">
        <w:r w:rsidR="005A2F29">
          <w:rPr>
            <w:rFonts w:ascii="Calibri" w:eastAsia="Times New Roman" w:hAnsi="Calibri"/>
          </w:rPr>
          <w:t>during class construction</w:t>
        </w:r>
      </w:ins>
      <w:ins w:id="355" w:author="Sean McDonagh" w:date="2019-05-30T10:13:00Z">
        <w:r w:rsidR="009351D0">
          <w:rPr>
            <w:rFonts w:ascii="Calibri" w:eastAsia="Times New Roman" w:hAnsi="Calibri"/>
          </w:rPr>
          <w:t>.</w:t>
        </w:r>
      </w:ins>
    </w:p>
    <w:p w14:paraId="57CFFA5D" w14:textId="776EAEA8" w:rsidR="004C770C" w:rsidRPr="00CD6A7E" w:rsidRDefault="001456BA" w:rsidP="009866F9">
      <w:pPr>
        <w:pStyle w:val="Heading3"/>
        <w:rPr>
          <w:lang w:bidi="en-US"/>
        </w:rPr>
      </w:pPr>
      <w:r>
        <w:rPr>
          <w:lang w:bidi="en-US"/>
        </w:rPr>
        <w:t>6.2</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3ED4A3F4" w14:textId="3FF7ECCA" w:rsidR="00D55990" w:rsidRDefault="00F41A58" w:rsidP="00A03705">
      <w:pPr>
        <w:pStyle w:val="ListParagraph"/>
        <w:widowControl w:val="0"/>
        <w:numPr>
          <w:ilvl w:val="0"/>
          <w:numId w:val="360"/>
        </w:numPr>
        <w:suppressLineNumbers/>
        <w:overflowPunct w:val="0"/>
        <w:adjustRightInd w:val="0"/>
        <w:spacing w:after="120"/>
        <w:rPr>
          <w:ins w:id="356" w:author="Stephen Michell" w:date="2019-07-16T10:34:00Z"/>
          <w:rFonts w:ascii="Calibri" w:eastAsia="Times New Roman" w:hAnsi="Calibri"/>
          <w:bCs/>
        </w:rPr>
      </w:pPr>
      <w:ins w:id="357" w:author="Stephen Michell" w:date="2019-07-16T10:38:00Z">
        <w:r>
          <w:rPr>
            <w:rFonts w:ascii="Calibri" w:eastAsia="Times New Roman" w:hAnsi="Calibri"/>
            <w:bCs/>
          </w:rPr>
          <w:t>Follow the guidanc</w:t>
        </w:r>
      </w:ins>
      <w:ins w:id="358" w:author="Stephen Michell" w:date="2019-07-16T10:47:00Z">
        <w:r w:rsidR="00A1548F">
          <w:rPr>
            <w:rFonts w:ascii="Calibri" w:eastAsia="Times New Roman" w:hAnsi="Calibri"/>
            <w:bCs/>
          </w:rPr>
          <w:t>e from TR 24772-1</w:t>
        </w:r>
      </w:ins>
      <w:ins w:id="359" w:author="Stephen Michell" w:date="2019-07-16T10:48:00Z">
        <w:r w:rsidR="00A1548F">
          <w:rPr>
            <w:rFonts w:ascii="Calibri" w:eastAsia="Times New Roman" w:hAnsi="Calibri"/>
            <w:bCs/>
          </w:rPr>
          <w:t xml:space="preserve"> clause 6.21.5.</w:t>
        </w:r>
      </w:ins>
    </w:p>
    <w:p w14:paraId="60C4B656" w14:textId="62E2421A" w:rsidR="004C770C" w:rsidRPr="007B6289" w:rsidRDefault="002C0501" w:rsidP="00A03705">
      <w:pPr>
        <w:pStyle w:val="ListParagraph"/>
        <w:widowControl w:val="0"/>
        <w:numPr>
          <w:ilvl w:val="0"/>
          <w:numId w:val="360"/>
        </w:numPr>
        <w:suppressLineNumbers/>
        <w:overflowPunct w:val="0"/>
        <w:adjustRightInd w:val="0"/>
        <w:spacing w:after="120"/>
        <w:rPr>
          <w:rFonts w:ascii="Calibri" w:eastAsia="Times New Roman" w:hAnsi="Calibri"/>
          <w:bCs/>
        </w:rPr>
      </w:pPr>
      <w:ins w:id="360" w:author="Sean McDonagh [2]" w:date="2019-05-30T16:20:00Z">
        <w:del w:id="361" w:author="Stephen Michell" w:date="2019-07-16T10:46:00Z">
          <w:r w:rsidDel="00A1548F">
            <w:rPr>
              <w:rFonts w:ascii="Calibri" w:eastAsia="Times New Roman" w:hAnsi="Calibri"/>
              <w:bCs/>
            </w:rPr>
            <w:delText>It is recommended to u</w:delText>
          </w:r>
        </w:del>
      </w:ins>
      <w:ins w:id="362" w:author="Stephen Michell" w:date="2019-07-16T10:46:00Z">
        <w:r w:rsidR="00A1548F">
          <w:rPr>
            <w:rFonts w:ascii="Calibri" w:eastAsia="Times New Roman" w:hAnsi="Calibri"/>
            <w:bCs/>
          </w:rPr>
          <w:t>U</w:t>
        </w:r>
      </w:ins>
      <w:ins w:id="363" w:author="Sean McDonagh [2]" w:date="2019-05-30T16:20:00Z">
        <w:r>
          <w:rPr>
            <w:rFonts w:ascii="Calibri" w:eastAsia="Times New Roman" w:hAnsi="Calibri"/>
            <w:bCs/>
          </w:rPr>
          <w:t xml:space="preserve">se </w:t>
        </w:r>
        <w:commentRangeStart w:id="364"/>
        <w:r>
          <w:rPr>
            <w:rFonts w:ascii="Calibri" w:eastAsia="Times New Roman" w:hAnsi="Calibri"/>
            <w:bCs/>
          </w:rPr>
          <w:t>a</w:t>
        </w:r>
      </w:ins>
      <w:ins w:id="365" w:author="Sean McDonagh [2]" w:date="2019-05-30T16:21:00Z">
        <w:r>
          <w:rPr>
            <w:rFonts w:ascii="Calibri" w:eastAsia="Times New Roman" w:hAnsi="Calibri"/>
            <w:bCs/>
          </w:rPr>
          <w:t>bsolute</w:t>
        </w:r>
      </w:ins>
      <w:commentRangeEnd w:id="364"/>
      <w:r w:rsidR="00F41A58">
        <w:rPr>
          <w:rStyle w:val="CommentReference"/>
        </w:rPr>
        <w:commentReference w:id="364"/>
      </w:r>
      <w:ins w:id="366" w:author="Sean McDonagh [2]" w:date="2019-05-30T16:21:00Z">
        <w:r>
          <w:rPr>
            <w:rFonts w:ascii="Calibri" w:eastAsia="Times New Roman" w:hAnsi="Calibri"/>
            <w:bCs/>
          </w:rPr>
          <w:t xml:space="preserve"> imports </w:t>
        </w:r>
      </w:ins>
      <w:ins w:id="367" w:author="Stephen Michell" w:date="2019-07-16T10:45:00Z">
        <w:r w:rsidR="00F41A58">
          <w:rPr>
            <w:rFonts w:ascii="Calibri" w:eastAsia="Times New Roman" w:hAnsi="Calibri"/>
            <w:bCs/>
          </w:rPr>
          <w:t>, where the full path is specified,</w:t>
        </w:r>
      </w:ins>
      <w:ins w:id="368" w:author="Stephen Michell" w:date="2019-07-16T10:46:00Z">
        <w:r w:rsidR="00A1548F">
          <w:rPr>
            <w:rFonts w:ascii="Calibri" w:eastAsia="Times New Roman" w:hAnsi="Calibri"/>
            <w:bCs/>
          </w:rPr>
          <w:t xml:space="preserve"> i</w:t>
        </w:r>
      </w:ins>
      <w:ins w:id="369" w:author="Stephen Michell" w:date="2019-07-16T10:47:00Z">
        <w:r w:rsidR="00A1548F">
          <w:rPr>
            <w:rFonts w:ascii="Calibri" w:eastAsia="Times New Roman" w:hAnsi="Calibri"/>
            <w:bCs/>
          </w:rPr>
          <w:t>n preference to relative imports.</w:t>
        </w:r>
      </w:ins>
      <w:ins w:id="370" w:author="Sean McDonagh [2]" w:date="2019-05-30T16:21:00Z">
        <w:del w:id="371" w:author="Stephen Michell" w:date="2019-07-16T10:47:00Z">
          <w:r w:rsidDel="00A1548F">
            <w:rPr>
              <w:rFonts w:ascii="Calibri" w:eastAsia="Times New Roman" w:hAnsi="Calibri"/>
              <w:bCs/>
            </w:rPr>
            <w:delText xml:space="preserve">in most cases unless dealing with complex package </w:delText>
          </w:r>
        </w:del>
      </w:ins>
      <w:ins w:id="372" w:author="Sean McDonagh [2]" w:date="2019-05-30T16:22:00Z">
        <w:del w:id="373" w:author="Stephen Michell" w:date="2019-07-16T10:47:00Z">
          <w:r w:rsidDel="00A1548F">
            <w:rPr>
              <w:rFonts w:ascii="Calibri" w:eastAsia="Times New Roman" w:hAnsi="Calibri"/>
              <w:bCs/>
            </w:rPr>
            <w:delText>layouts</w:delText>
          </w:r>
        </w:del>
      </w:ins>
      <w:ins w:id="374" w:author="Sean McDonagh [2]" w:date="2019-05-30T16:23:00Z">
        <w:del w:id="375" w:author="Stephen Michell" w:date="2019-07-16T10:45:00Z">
          <w:r w:rsidDel="00F41A58">
            <w:rPr>
              <w:rFonts w:ascii="Calibri" w:eastAsia="Times New Roman" w:hAnsi="Calibri"/>
              <w:bCs/>
            </w:rPr>
            <w:delText>.</w:delText>
          </w:r>
        </w:del>
      </w:ins>
      <w:del w:id="376" w:author="Sean McDonagh [2]" w:date="2019-05-30T16:20:00Z">
        <w:r w:rsidR="004C770C" w:rsidRPr="007B6289" w:rsidDel="002C0501">
          <w:rPr>
            <w:rFonts w:ascii="Calibri" w:eastAsia="Times New Roman" w:hAnsi="Calibri"/>
            <w:bCs/>
          </w:rPr>
          <w:delText xml:space="preserve">When practicable, consider using the </w:delText>
        </w:r>
        <w:r w:rsidR="004C770C" w:rsidRPr="00CD25CF" w:rsidDel="002C0501">
          <w:rPr>
            <w:rFonts w:ascii="Courier New" w:eastAsiaTheme="majorEastAsia" w:hAnsi="Courier New" w:cs="Courier New"/>
            <w:kern w:val="28"/>
          </w:rPr>
          <w:delText>import</w:delText>
        </w:r>
        <w:r w:rsidR="004C770C" w:rsidRPr="007B6289" w:rsidDel="002C0501">
          <w:rPr>
            <w:rFonts w:ascii="Calibri" w:eastAsia="Times New Roman" w:hAnsi="Calibri"/>
            <w:bCs/>
          </w:rPr>
          <w:delText xml:space="preserve"> statement without the </w:delText>
        </w:r>
        <w:r w:rsidR="004C770C" w:rsidRPr="00CD25CF" w:rsidDel="002C0501">
          <w:rPr>
            <w:rFonts w:ascii="Courier New" w:eastAsiaTheme="majorEastAsia" w:hAnsi="Courier New" w:cs="Courier New"/>
            <w:kern w:val="28"/>
          </w:rPr>
          <w:delText>from</w:delText>
        </w:r>
        <w:r w:rsidR="004C770C" w:rsidRPr="007B6289" w:rsidDel="002C0501">
          <w:rPr>
            <w:rFonts w:ascii="Calibri" w:eastAsia="Times New Roman" w:hAnsi="Calibri"/>
            <w:bCs/>
          </w:rPr>
          <w:delText xml:space="preserve"> clause.</w:delText>
        </w:r>
        <w:r w:rsidR="00A03705" w:rsidDel="002C0501">
          <w:rPr>
            <w:rFonts w:ascii="Calibri" w:eastAsia="Times New Roman" w:hAnsi="Calibri"/>
            <w:bCs/>
          </w:rPr>
          <w:delText xml:space="preserve"> </w:delText>
        </w:r>
        <w:r w:rsidR="004C770C" w:rsidRPr="007B6289" w:rsidDel="002C0501">
          <w:rPr>
            <w:rFonts w:ascii="Calibri" w:eastAsia="Times New Roman" w:hAnsi="Calibri"/>
            <w:bCs/>
          </w:rPr>
          <w:delText xml:space="preserve"> This forces the importing program to use qualification to access the imported module’s attributes</w:delText>
        </w:r>
        <w:r w:rsidR="00A03705" w:rsidDel="002C0501">
          <w:rPr>
            <w:rFonts w:ascii="Calibri" w:eastAsia="Times New Roman" w:hAnsi="Calibri"/>
            <w:bCs/>
          </w:rPr>
          <w:delText xml:space="preserve">.  </w:delText>
        </w:r>
        <w:r w:rsidR="00A03705" w:rsidRPr="00A03705" w:rsidDel="002C0501">
          <w:rPr>
            <w:rFonts w:ascii="Calibri" w:eastAsia="Times New Roman" w:hAnsi="Calibri"/>
            <w:bCs/>
          </w:rPr>
          <w:delText xml:space="preserve">While it is true that using the </w:delText>
        </w:r>
        <w:r w:rsidR="00A03705" w:rsidRPr="00B35625" w:rsidDel="002C0501">
          <w:rPr>
            <w:rFonts w:ascii="Courier New" w:eastAsia="Times New Roman" w:hAnsi="Courier New" w:cs="Courier New"/>
            <w:bCs/>
          </w:rPr>
          <w:delText>from</w:delText>
        </w:r>
        <w:r w:rsidR="00A03705" w:rsidRPr="00A03705" w:rsidDel="002C0501">
          <w:rPr>
            <w:rFonts w:ascii="Calibri" w:eastAsia="Times New Roman" w:hAnsi="Calibri"/>
            <w:bCs/>
          </w:rPr>
          <w:delText xml:space="preserve"> statement is more convenient d</w:delText>
        </w:r>
        <w:r w:rsidR="00A03705" w:rsidDel="002C0501">
          <w:rPr>
            <w:rFonts w:ascii="Calibri" w:eastAsia="Times New Roman" w:hAnsi="Calibri"/>
            <w:bCs/>
          </w:rPr>
          <w:delText>ue to less typing required (for example,</w:delText>
        </w:r>
        <w:r w:rsidR="00A03705" w:rsidRPr="00A03705" w:rsidDel="002C0501">
          <w:rPr>
            <w:rFonts w:ascii="Calibri" w:eastAsia="Times New Roman" w:hAnsi="Calibri"/>
            <w:bCs/>
          </w:rPr>
          <w:delText xml:space="preserve"> no need to qualify names), the </w:delText>
        </w:r>
        <w:r w:rsidR="00A03705" w:rsidRPr="00B35625" w:rsidDel="002C0501">
          <w:rPr>
            <w:rFonts w:ascii="Courier New" w:eastAsia="Times New Roman" w:hAnsi="Courier New" w:cs="Courier New"/>
            <w:bCs/>
          </w:rPr>
          <w:delText>from</w:delText>
        </w:r>
        <w:r w:rsidR="00A03705" w:rsidRPr="00A03705" w:rsidDel="002C0501">
          <w:rPr>
            <w:rFonts w:ascii="Calibri" w:eastAsia="Times New Roman" w:hAnsi="Calibri"/>
            <w:bCs/>
          </w:rPr>
          <w:delText xml:space="preserve"> statement</w:delText>
        </w:r>
        <w:r w:rsidR="00A03705" w:rsidDel="002C0501">
          <w:rPr>
            <w:rFonts w:ascii="Calibri" w:eastAsia="Times New Roman" w:hAnsi="Calibri"/>
            <w:bCs/>
          </w:rPr>
          <w:delText xml:space="preserve"> can cause namespace corruption;</w:delText>
        </w:r>
      </w:del>
    </w:p>
    <w:p w14:paraId="7593DCA7" w14:textId="1BC737CE" w:rsidR="004C770C" w:rsidRPr="007B6289" w:rsidRDefault="00A03705" w:rsidP="00A03705">
      <w:pPr>
        <w:pStyle w:val="ListParagraph"/>
        <w:widowControl w:val="0"/>
        <w:numPr>
          <w:ilvl w:val="0"/>
          <w:numId w:val="360"/>
        </w:numPr>
        <w:suppressLineNumbers/>
        <w:overflowPunct w:val="0"/>
        <w:adjustRightInd w:val="0"/>
        <w:spacing w:after="120"/>
        <w:rPr>
          <w:rFonts w:ascii="Calibri" w:eastAsia="Times New Roman" w:hAnsi="Calibri"/>
          <w:b/>
          <w:bCs/>
        </w:rPr>
      </w:pPr>
      <w:r w:rsidRPr="00A03705">
        <w:rPr>
          <w:rFonts w:ascii="Calibri" w:eastAsia="Times New Roman" w:hAnsi="Calibri"/>
        </w:rPr>
        <w:t xml:space="preserve">When using the </w:t>
      </w:r>
      <w:r w:rsidRPr="00B35625">
        <w:rPr>
          <w:rFonts w:ascii="Courier New" w:eastAsia="Times New Roman" w:hAnsi="Courier New" w:cs="Courier New"/>
        </w:rPr>
        <w:t>import</w:t>
      </w:r>
      <w:r w:rsidRPr="00A03705">
        <w:rPr>
          <w:rFonts w:ascii="Calibri" w:eastAsia="Times New Roman" w:hAnsi="Calibri"/>
        </w:rPr>
        <w:t xml:space="preserve"> statement, rather than use the </w:t>
      </w:r>
      <w:r w:rsidRPr="00B35625">
        <w:rPr>
          <w:rFonts w:ascii="Courier New" w:eastAsia="Times New Roman" w:hAnsi="Courier New" w:cs="Courier New"/>
        </w:rPr>
        <w:t>from X import</w:t>
      </w:r>
      <w:ins w:id="377" w:author="Stephen Michell" w:date="2019-07-16T10:50:00Z">
        <w:r w:rsidR="00A1548F">
          <w:rPr>
            <w:rFonts w:ascii="Courier New" w:eastAsia="Times New Roman" w:hAnsi="Courier New" w:cs="Courier New"/>
          </w:rPr>
          <w:t xml:space="preserve"> *</w:t>
        </w:r>
      </w:ins>
      <w:del w:id="378" w:author="Stephen Michell" w:date="2019-07-16T10:50:00Z">
        <w:r w:rsidRPr="00B35625" w:rsidDel="00A1548F">
          <w:rPr>
            <w:rFonts w:ascii="Courier New" w:eastAsia="Times New Roman" w:hAnsi="Courier New" w:cs="Courier New"/>
          </w:rPr>
          <w:delText xml:space="preserve"> *</w:delText>
        </w:r>
      </w:del>
      <w:r w:rsidRPr="00A03705">
        <w:rPr>
          <w:rFonts w:ascii="Calibri" w:eastAsia="Times New Roman" w:hAnsi="Calibri"/>
        </w:rPr>
        <w:t xml:space="preserve"> form (which imports all of module X’s attributes into the importing program’s namespace), instead explicitly name the attributes that you want to import (</w:t>
      </w:r>
      <w:r>
        <w:rPr>
          <w:rFonts w:ascii="Calibri" w:eastAsia="Times New Roman" w:hAnsi="Calibri"/>
        </w:rPr>
        <w:t>for example</w:t>
      </w:r>
      <w:r w:rsidRPr="00A03705">
        <w:rPr>
          <w:rFonts w:ascii="Calibri" w:eastAsia="Times New Roman" w:hAnsi="Calibri"/>
        </w:rPr>
        <w:t xml:space="preserve">, </w:t>
      </w:r>
      <w:r w:rsidRPr="00B35625">
        <w:rPr>
          <w:rFonts w:ascii="Courier New" w:eastAsia="Times New Roman" w:hAnsi="Courier New" w:cs="Courier New"/>
        </w:rPr>
        <w:t>from X import a, b, c</w:t>
      </w:r>
      <w:r>
        <w:rPr>
          <w:rFonts w:ascii="Calibri" w:eastAsia="Times New Roman" w:hAnsi="Calibri"/>
        </w:rPr>
        <w:t xml:space="preserve">) </w:t>
      </w:r>
      <w:r w:rsidRPr="00A03705">
        <w:rPr>
          <w:rFonts w:ascii="Calibri" w:eastAsia="Times New Roman" w:hAnsi="Calibri"/>
        </w:rPr>
        <w:t xml:space="preserve">so that variables, functions and </w:t>
      </w:r>
      <w:r w:rsidRPr="00A03705">
        <w:rPr>
          <w:rFonts w:ascii="Calibri" w:eastAsia="Times New Roman" w:hAnsi="Calibri"/>
        </w:rPr>
        <w:lastRenderedPageBreak/>
        <w:t>classes are n</w:t>
      </w:r>
      <w:r>
        <w:rPr>
          <w:rFonts w:ascii="Calibri" w:eastAsia="Times New Roman" w:hAnsi="Calibri"/>
        </w:rPr>
        <w:t xml:space="preserve">ot inadvertently overlaid; </w:t>
      </w:r>
      <w:del w:id="379" w:author="Stephen Michell" w:date="2019-07-16T10:33:00Z">
        <w:r w:rsidDel="00D55990">
          <w:rPr>
            <w:rFonts w:ascii="Calibri" w:eastAsia="Times New Roman" w:hAnsi="Calibri"/>
          </w:rPr>
          <w:delText>and</w:delText>
        </w:r>
      </w:del>
    </w:p>
    <w:p w14:paraId="4484E396" w14:textId="40D89FAF" w:rsidR="004C770C" w:rsidRPr="008F5A32" w:rsidRDefault="004C770C" w:rsidP="004C770C">
      <w:pPr>
        <w:pStyle w:val="ListParagraph"/>
        <w:widowControl w:val="0"/>
        <w:numPr>
          <w:ilvl w:val="0"/>
          <w:numId w:val="360"/>
        </w:numPr>
        <w:suppressLineNumbers/>
        <w:overflowPunct w:val="0"/>
        <w:adjustRightInd w:val="0"/>
        <w:spacing w:after="120"/>
        <w:rPr>
          <w:ins w:id="380" w:author="Sean McDonagh" w:date="2019-05-30T10:20:00Z"/>
          <w:rFonts w:ascii="Calibri" w:eastAsia="Times New Roman" w:hAnsi="Calibri"/>
          <w:b/>
          <w:bCs/>
        </w:rPr>
      </w:pPr>
      <w:commentRangeStart w:id="381"/>
      <w:r w:rsidRPr="007B6289">
        <w:rPr>
          <w:rFonts w:ascii="Calibri" w:eastAsia="Times New Roman" w:hAnsi="Calibri"/>
        </w:rPr>
        <w:t xml:space="preserve">Avoid implicit references to global values from within functions to make code clearer. In order to update globals within a function or class, place the </w:t>
      </w:r>
      <w:r w:rsidRPr="00CD25CF">
        <w:rPr>
          <w:rFonts w:ascii="Courier New" w:eastAsiaTheme="majorEastAsia" w:hAnsi="Courier New" w:cs="Courier New"/>
          <w:kern w:val="28"/>
        </w:rPr>
        <w:t>global</w:t>
      </w:r>
      <w:r w:rsidRPr="007B6289">
        <w:rPr>
          <w:rFonts w:ascii="Calibri" w:eastAsia="Times New Roman" w:hAnsi="Calibri"/>
        </w:rPr>
        <w:t xml:space="preserve"> statement at the beginning of the function definition and list the variables so it is clearer to the reader which variables are local and which are global (</w:t>
      </w:r>
      <w:r w:rsidR="00A0245B">
        <w:rPr>
          <w:rFonts w:ascii="Calibri" w:eastAsia="Times New Roman" w:hAnsi="Calibri"/>
        </w:rPr>
        <w:t>for example</w:t>
      </w:r>
      <w:r w:rsidRPr="007B6289">
        <w:rPr>
          <w:rFonts w:ascii="Calibri" w:eastAsia="Times New Roman" w:hAnsi="Calibri"/>
        </w:rPr>
        <w:t xml:space="preserve">, </w:t>
      </w:r>
      <w:r w:rsidRPr="00CD25CF">
        <w:rPr>
          <w:rFonts w:ascii="Courier New" w:eastAsiaTheme="majorEastAsia" w:hAnsi="Courier New" w:cs="Courier New"/>
          <w:kern w:val="28"/>
        </w:rPr>
        <w:t>global a, b, c</w:t>
      </w:r>
      <w:r w:rsidRPr="007B6289">
        <w:rPr>
          <w:rFonts w:ascii="Calibri" w:eastAsia="Times New Roman" w:hAnsi="Calibri"/>
        </w:rPr>
        <w:t>)</w:t>
      </w:r>
      <w:ins w:id="382" w:author="Stephen Michell" w:date="2019-07-16T10:33:00Z">
        <w:r w:rsidR="00D55990">
          <w:rPr>
            <w:rFonts w:ascii="Calibri" w:eastAsia="Times New Roman" w:hAnsi="Calibri"/>
          </w:rPr>
          <w:t>;</w:t>
        </w:r>
      </w:ins>
      <w:commentRangeEnd w:id="381"/>
      <w:ins w:id="383" w:author="Stephen Michell" w:date="2019-07-16T10:51:00Z">
        <w:r w:rsidR="00A1548F">
          <w:rPr>
            <w:rStyle w:val="CommentReference"/>
          </w:rPr>
          <w:commentReference w:id="381"/>
        </w:r>
      </w:ins>
      <w:ins w:id="384" w:author="Stephen Michell" w:date="2019-07-16T10:33:00Z">
        <w:r w:rsidR="00D55990">
          <w:rPr>
            <w:rFonts w:ascii="Calibri" w:eastAsia="Times New Roman" w:hAnsi="Calibri"/>
          </w:rPr>
          <w:t xml:space="preserve"> and</w:t>
        </w:r>
      </w:ins>
      <w:del w:id="385" w:author="Stephen Michell" w:date="2019-07-16T10:33:00Z">
        <w:r w:rsidRPr="007B6289" w:rsidDel="00D55990">
          <w:rPr>
            <w:rFonts w:ascii="Calibri" w:eastAsia="Times New Roman" w:hAnsi="Calibri"/>
          </w:rPr>
          <w:delText>.</w:delText>
        </w:r>
      </w:del>
    </w:p>
    <w:p w14:paraId="34A077AD" w14:textId="3B92CD69" w:rsidR="00612E1A" w:rsidRPr="008F5A32" w:rsidRDefault="00612E1A" w:rsidP="004C770C">
      <w:pPr>
        <w:pStyle w:val="ListParagraph"/>
        <w:widowControl w:val="0"/>
        <w:numPr>
          <w:ilvl w:val="0"/>
          <w:numId w:val="360"/>
        </w:numPr>
        <w:suppressLineNumbers/>
        <w:overflowPunct w:val="0"/>
        <w:adjustRightInd w:val="0"/>
        <w:spacing w:after="120"/>
        <w:rPr>
          <w:rFonts w:ascii="Calibri" w:eastAsia="Times New Roman" w:hAnsi="Calibri"/>
        </w:rPr>
      </w:pPr>
      <w:ins w:id="386" w:author="Sean McDonagh" w:date="2019-05-30T10:20:00Z">
        <w:r w:rsidRPr="008F5A32">
          <w:rPr>
            <w:rFonts w:ascii="Calibri" w:eastAsia="Times New Roman" w:hAnsi="Calibri"/>
          </w:rPr>
          <w:t xml:space="preserve">When </w:t>
        </w:r>
        <w:r>
          <w:rPr>
            <w:rFonts w:ascii="Calibri" w:eastAsia="Times New Roman" w:hAnsi="Calibri"/>
          </w:rPr>
          <w:t xml:space="preserve">interfacing with </w:t>
        </w:r>
      </w:ins>
      <w:ins w:id="387" w:author="Sean McDonagh" w:date="2019-05-30T10:21:00Z">
        <w:r>
          <w:rPr>
            <w:rFonts w:ascii="Calibri" w:eastAsia="Times New Roman" w:hAnsi="Calibri"/>
          </w:rPr>
          <w:t xml:space="preserve">external systems </w:t>
        </w:r>
      </w:ins>
      <w:ins w:id="388" w:author="Sean McDonagh" w:date="2019-05-30T10:23:00Z">
        <w:r>
          <w:rPr>
            <w:rFonts w:ascii="Calibri" w:eastAsia="Times New Roman" w:hAnsi="Calibri"/>
          </w:rPr>
          <w:t>or other objects where the declaration order of clas</w:t>
        </w:r>
      </w:ins>
      <w:ins w:id="389" w:author="Sean McDonagh" w:date="2019-05-30T10:24:00Z">
        <w:r>
          <w:rPr>
            <w:rFonts w:ascii="Calibri" w:eastAsia="Times New Roman" w:hAnsi="Calibri"/>
          </w:rPr>
          <w:t xml:space="preserve">s members is relevant, use </w:t>
        </w:r>
      </w:ins>
      <w:ins w:id="390" w:author="Sean McDonagh" w:date="2019-05-30T10:26:00Z">
        <w:r>
          <w:rPr>
            <w:rFonts w:ascii="Calibri" w:eastAsia="Times New Roman" w:hAnsi="Calibri"/>
          </w:rPr>
          <w:t xml:space="preserve">__prepare__ to </w:t>
        </w:r>
      </w:ins>
      <w:ins w:id="391" w:author="Sean McDonagh" w:date="2019-05-30T10:29:00Z">
        <w:r w:rsidR="00BE60F1">
          <w:rPr>
            <w:rFonts w:ascii="Calibri" w:eastAsia="Times New Roman" w:hAnsi="Calibri"/>
          </w:rPr>
          <w:t xml:space="preserve">obtain the desired order for </w:t>
        </w:r>
      </w:ins>
      <w:ins w:id="392" w:author="Sean McDonagh" w:date="2019-05-30T10:28:00Z">
        <w:r>
          <w:rPr>
            <w:rFonts w:ascii="Calibri" w:eastAsia="Times New Roman" w:hAnsi="Calibri"/>
          </w:rPr>
          <w:t>class member</w:t>
        </w:r>
      </w:ins>
      <w:ins w:id="393" w:author="Sean McDonagh" w:date="2019-05-30T10:29:00Z">
        <w:r w:rsidR="00BE60F1">
          <w:rPr>
            <w:rFonts w:ascii="Calibri" w:eastAsia="Times New Roman" w:hAnsi="Calibri"/>
          </w:rPr>
          <w:t xml:space="preserve"> creation</w:t>
        </w:r>
      </w:ins>
      <w:ins w:id="394" w:author="Sean McDonagh" w:date="2019-05-30T10:28:00Z">
        <w:r>
          <w:rPr>
            <w:rFonts w:ascii="Calibri" w:eastAsia="Times New Roman" w:hAnsi="Calibri"/>
          </w:rPr>
          <w:t xml:space="preserve">. </w:t>
        </w:r>
      </w:ins>
      <w:ins w:id="395" w:author="Sean McDonagh" w:date="2019-05-30T10:23:00Z">
        <w:r>
          <w:rPr>
            <w:rFonts w:ascii="Calibri" w:eastAsia="Times New Roman" w:hAnsi="Calibri"/>
          </w:rPr>
          <w:t xml:space="preserve"> </w:t>
        </w:r>
      </w:ins>
    </w:p>
    <w:p w14:paraId="391BC124" w14:textId="6FCF68D2" w:rsidR="004C770C" w:rsidRPr="00CD6A7E" w:rsidRDefault="001456BA" w:rsidP="004C770C">
      <w:pPr>
        <w:pStyle w:val="Heading2"/>
        <w:rPr>
          <w:lang w:bidi="en-US"/>
        </w:rPr>
      </w:pPr>
      <w:bookmarkStart w:id="396" w:name="_Toc310518177"/>
      <w:bookmarkStart w:id="397" w:name="_Ref336414908"/>
      <w:bookmarkStart w:id="398" w:name="_Ref336422669"/>
      <w:bookmarkStart w:id="399" w:name="_Ref420411479"/>
      <w:bookmarkStart w:id="400" w:name="_Toc7089392"/>
      <w:r>
        <w:rPr>
          <w:lang w:bidi="en-US"/>
        </w:rPr>
        <w:t>6.2</w:t>
      </w:r>
      <w:r w:rsidR="00460588">
        <w:rPr>
          <w:lang w:bidi="en-US"/>
        </w:rPr>
        <w:t>2</w:t>
      </w:r>
      <w:r w:rsidR="00AD5842">
        <w:rPr>
          <w:lang w:bidi="en-US"/>
        </w:rPr>
        <w:t xml:space="preserve"> </w:t>
      </w:r>
      <w:r w:rsidR="004C770C" w:rsidRPr="00CD6A7E">
        <w:rPr>
          <w:lang w:bidi="en-US"/>
        </w:rPr>
        <w:t>Initialization of Variables [LAV]</w:t>
      </w:r>
      <w:bookmarkEnd w:id="396"/>
      <w:bookmarkEnd w:id="397"/>
      <w:bookmarkEnd w:id="398"/>
      <w:bookmarkEnd w:id="399"/>
      <w:bookmarkEnd w:id="400"/>
    </w:p>
    <w:p w14:paraId="78CD5F23" w14:textId="514FA581" w:rsidR="004C770C" w:rsidRDefault="001456BA" w:rsidP="009866F9">
      <w:pPr>
        <w:pStyle w:val="Heading3"/>
        <w:rPr>
          <w:ins w:id="401" w:author="Stephen Michell" w:date="2019-07-16T10:43:00Z"/>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Applicability of language</w:t>
      </w:r>
    </w:p>
    <w:p w14:paraId="778D1429" w14:textId="48B4B379" w:rsidR="00F41A58" w:rsidRPr="00F41A58" w:rsidRDefault="00F41A58">
      <w:pPr>
        <w:rPr>
          <w:ins w:id="402" w:author="Stephen Michell" w:date="2019-07-16T09:03:00Z"/>
          <w:lang w:bidi="en-US"/>
        </w:rPr>
        <w:pPrChange w:id="403" w:author="Stephen Michell" w:date="2019-07-16T10:43:00Z">
          <w:pPr>
            <w:pStyle w:val="Heading3"/>
          </w:pPr>
        </w:pPrChange>
      </w:pPr>
      <w:ins w:id="404" w:author="Stephen Michell" w:date="2019-07-16T10:43:00Z">
        <w:r>
          <w:rPr>
            <w:lang w:bidi="en-US"/>
          </w:rPr>
          <w:t xml:space="preserve">This vulnerability is mitigated by Python because all attempts to access </w:t>
        </w:r>
      </w:ins>
      <w:ins w:id="405" w:author="Stephen Michell" w:date="2019-07-16T10:44:00Z">
        <w:r>
          <w:rPr>
            <w:lang w:bidi="en-US"/>
          </w:rPr>
          <w:t>an uninitialized vulnerability result in an exception.</w:t>
        </w:r>
      </w:ins>
    </w:p>
    <w:p w14:paraId="781F11B1" w14:textId="77777777" w:rsidR="009E1622" w:rsidRPr="00CD6A7E" w:rsidRDefault="009E1622" w:rsidP="009E1622">
      <w:pPr>
        <w:rPr>
          <w:ins w:id="406" w:author="Stephen Michell" w:date="2019-07-16T09:03:00Z"/>
        </w:rPr>
      </w:pPr>
      <w:commentRangeStart w:id="407"/>
      <w:ins w:id="408" w:author="Stephen Michell" w:date="2019-07-16T09:03:00Z">
        <w:r w:rsidRPr="00CD6A7E">
          <w:t xml:space="preserve">Python provides the ability to dynamically create variables when they are first assigned a value. In fact, assignment is the </w:t>
        </w:r>
        <w:r w:rsidRPr="00CD6A7E">
          <w:rPr>
            <w:i/>
          </w:rPr>
          <w:t>only</w:t>
        </w:r>
        <w:r w:rsidRPr="00CD6A7E">
          <w:t xml:space="preserve"> way to bring a variable into existence. All values in a Python program are accessed through a reference which refers to a memory location which is always an object (</w:t>
        </w:r>
        <w:r>
          <w:t>for example</w:t>
        </w:r>
        <w:r w:rsidRPr="00CD6A7E">
          <w:t>, number, string, list</w:t>
        </w:r>
        <w:r>
          <w:t>, and so on</w:t>
        </w:r>
        <w:r w:rsidRPr="00CD6A7E">
          <w:t>). A variable is said to be bound to an object when it is assigned to that object. A variable can be rebound to another object which can be of any type. For example:</w:t>
        </w:r>
      </w:ins>
    </w:p>
    <w:p w14:paraId="5AF6AE08" w14:textId="77777777" w:rsidR="009E1622" w:rsidRPr="00CD6A7E" w:rsidRDefault="009E1622" w:rsidP="009E1622">
      <w:pPr>
        <w:widowControl w:val="0"/>
        <w:suppressLineNumbers/>
        <w:overflowPunct w:val="0"/>
        <w:adjustRightInd w:val="0"/>
        <w:spacing w:after="0"/>
        <w:ind w:firstLine="720"/>
        <w:rPr>
          <w:ins w:id="409" w:author="Stephen Michell" w:date="2019-07-16T09:03:00Z"/>
          <w:rFonts w:ascii="Courier New" w:eastAsia="Times New Roman" w:hAnsi="Courier New" w:cs="Courier New"/>
          <w:kern w:val="28"/>
        </w:rPr>
      </w:pPr>
      <w:ins w:id="410" w:author="Stephen Michell" w:date="2019-07-16T09:03:00Z">
        <w:r w:rsidRPr="00CD6A7E">
          <w:rPr>
            <w:rFonts w:ascii="Courier New" w:eastAsia="Times New Roman" w:hAnsi="Courier New" w:cs="Courier New"/>
            <w:kern w:val="28"/>
          </w:rPr>
          <w:t>a = 'alpha' # assignment to a string</w:t>
        </w:r>
      </w:ins>
    </w:p>
    <w:p w14:paraId="447F5720" w14:textId="77777777" w:rsidR="009E1622" w:rsidRPr="00CD6A7E" w:rsidRDefault="009E1622" w:rsidP="009E1622">
      <w:pPr>
        <w:widowControl w:val="0"/>
        <w:suppressLineNumbers/>
        <w:overflowPunct w:val="0"/>
        <w:adjustRightInd w:val="0"/>
        <w:spacing w:after="0"/>
        <w:ind w:firstLine="720"/>
        <w:rPr>
          <w:ins w:id="411" w:author="Stephen Michell" w:date="2019-07-16T09:03:00Z"/>
          <w:rFonts w:ascii="Courier New" w:eastAsia="Times New Roman" w:hAnsi="Courier New" w:cs="Courier New"/>
          <w:kern w:val="28"/>
        </w:rPr>
      </w:pPr>
      <w:ins w:id="412" w:author="Stephen Michell" w:date="2019-07-16T09:03:00Z">
        <w:r w:rsidRPr="00CD6A7E">
          <w:rPr>
            <w:rFonts w:ascii="Courier New" w:eastAsia="Times New Roman" w:hAnsi="Courier New" w:cs="Courier New"/>
            <w:kern w:val="28"/>
          </w:rPr>
          <w:t>a = 3.142 # rebinding to a float</w:t>
        </w:r>
      </w:ins>
    </w:p>
    <w:p w14:paraId="643E47E1" w14:textId="77777777" w:rsidR="009E1622" w:rsidRPr="00CD6A7E" w:rsidRDefault="009E1622" w:rsidP="009E1622">
      <w:pPr>
        <w:widowControl w:val="0"/>
        <w:suppressLineNumbers/>
        <w:overflowPunct w:val="0"/>
        <w:adjustRightInd w:val="0"/>
        <w:spacing w:after="0"/>
        <w:ind w:firstLine="720"/>
        <w:rPr>
          <w:ins w:id="413" w:author="Stephen Michell" w:date="2019-07-16T09:03:00Z"/>
          <w:rFonts w:ascii="Courier New" w:eastAsia="Times New Roman" w:hAnsi="Courier New" w:cs="Courier New"/>
          <w:kern w:val="28"/>
        </w:rPr>
      </w:pPr>
      <w:ins w:id="414" w:author="Stephen Michell" w:date="2019-07-16T09:03:00Z">
        <w:r w:rsidRPr="00CD6A7E">
          <w:rPr>
            <w:rFonts w:ascii="Courier New" w:eastAsia="Times New Roman" w:hAnsi="Courier New" w:cs="Courier New"/>
            <w:kern w:val="28"/>
          </w:rPr>
          <w:t>a = b = (1, 2, 3) # rebinding to a tuple</w:t>
        </w:r>
      </w:ins>
    </w:p>
    <w:p w14:paraId="44587A19" w14:textId="77777777" w:rsidR="009E1622" w:rsidRPr="00CD6A7E" w:rsidRDefault="009E1622" w:rsidP="009E1622">
      <w:pPr>
        <w:widowControl w:val="0"/>
        <w:suppressLineNumbers/>
        <w:overflowPunct w:val="0"/>
        <w:adjustRightInd w:val="0"/>
        <w:spacing w:after="0"/>
        <w:ind w:firstLine="720"/>
        <w:rPr>
          <w:ins w:id="415" w:author="Stephen Michell" w:date="2019-07-16T09:03:00Z"/>
          <w:rFonts w:ascii="Courier New" w:eastAsia="Times New Roman" w:hAnsi="Courier New" w:cs="Courier New"/>
          <w:kern w:val="28"/>
        </w:rPr>
      </w:pPr>
      <w:ins w:id="416" w:author="Stephen Michell" w:date="2019-07-16T09:03:00Z">
        <w:r w:rsidRPr="00CD6A7E">
          <w:rPr>
            <w:rFonts w:ascii="Courier New" w:eastAsia="Times New Roman" w:hAnsi="Courier New" w:cs="Courier New"/>
            <w:kern w:val="28"/>
          </w:rPr>
          <w:t>print(a) # =&gt; (1, 2, 3)</w:t>
        </w:r>
      </w:ins>
    </w:p>
    <w:p w14:paraId="1150F87C" w14:textId="77777777" w:rsidR="009E1622" w:rsidRPr="00CD6A7E" w:rsidRDefault="009E1622" w:rsidP="009E1622">
      <w:pPr>
        <w:widowControl w:val="0"/>
        <w:suppressLineNumbers/>
        <w:overflowPunct w:val="0"/>
        <w:adjustRightInd w:val="0"/>
        <w:spacing w:after="0"/>
        <w:ind w:firstLine="720"/>
        <w:rPr>
          <w:ins w:id="417" w:author="Stephen Michell" w:date="2019-07-16T09:03:00Z"/>
          <w:rFonts w:ascii="Courier New" w:eastAsia="Times New Roman" w:hAnsi="Courier New" w:cs="Courier New"/>
          <w:kern w:val="28"/>
        </w:rPr>
      </w:pPr>
      <w:ins w:id="418" w:author="Stephen Michell" w:date="2019-07-16T09:03:00Z">
        <w:r w:rsidRPr="00CD6A7E">
          <w:rPr>
            <w:rFonts w:ascii="Courier New" w:eastAsia="Times New Roman" w:hAnsi="Courier New" w:cs="Courier New"/>
            <w:kern w:val="28"/>
          </w:rPr>
          <w:t>del a</w:t>
        </w:r>
      </w:ins>
    </w:p>
    <w:p w14:paraId="6A5979FF" w14:textId="77777777" w:rsidR="009E1622" w:rsidRPr="00CD6A7E" w:rsidRDefault="009E1622" w:rsidP="009E1622">
      <w:pPr>
        <w:widowControl w:val="0"/>
        <w:suppressLineNumbers/>
        <w:overflowPunct w:val="0"/>
        <w:adjustRightInd w:val="0"/>
        <w:spacing w:after="0"/>
        <w:ind w:firstLine="720"/>
        <w:rPr>
          <w:ins w:id="419" w:author="Stephen Michell" w:date="2019-07-16T09:03:00Z"/>
          <w:rFonts w:ascii="Courier New" w:eastAsia="Times New Roman" w:hAnsi="Courier New" w:cs="Courier New"/>
          <w:kern w:val="28"/>
        </w:rPr>
      </w:pPr>
      <w:ins w:id="420" w:author="Stephen Michell" w:date="2019-07-16T09:03:00Z">
        <w:r w:rsidRPr="00CD6A7E">
          <w:rPr>
            <w:rFonts w:ascii="Courier New" w:eastAsia="Times New Roman" w:hAnsi="Courier New" w:cs="Courier New"/>
            <w:kern w:val="28"/>
          </w:rPr>
          <w:t>print(b)# =&gt; (1, 2, 3)</w:t>
        </w:r>
      </w:ins>
    </w:p>
    <w:p w14:paraId="05AA1A62" w14:textId="77777777" w:rsidR="009E1622" w:rsidRDefault="009E1622" w:rsidP="009E1622">
      <w:pPr>
        <w:widowControl w:val="0"/>
        <w:suppressLineNumbers/>
        <w:overflowPunct w:val="0"/>
        <w:adjustRightInd w:val="0"/>
        <w:spacing w:after="0"/>
        <w:ind w:firstLine="720"/>
        <w:rPr>
          <w:ins w:id="421" w:author="Stephen Michell" w:date="2019-07-16T09:03:00Z"/>
          <w:rFonts w:ascii="Courier New" w:eastAsia="Times New Roman" w:hAnsi="Courier New" w:cs="Courier New"/>
          <w:kern w:val="28"/>
        </w:rPr>
      </w:pPr>
      <w:ins w:id="422" w:author="Stephen Michell" w:date="2019-07-16T09:03:00Z">
        <w:r w:rsidRPr="00CD6A7E">
          <w:rPr>
            <w:rFonts w:ascii="Courier New" w:eastAsia="Times New Roman" w:hAnsi="Courier New" w:cs="Courier New"/>
            <w:kern w:val="28"/>
          </w:rPr>
          <w:t>print(a)# =&gt; NameError: name 'a' is not defined</w:t>
        </w:r>
      </w:ins>
    </w:p>
    <w:p w14:paraId="69C2E6E8" w14:textId="77777777" w:rsidR="009E1622" w:rsidRPr="00CD6A7E" w:rsidRDefault="009E1622" w:rsidP="009E1622">
      <w:pPr>
        <w:widowControl w:val="0"/>
        <w:suppressLineNumbers/>
        <w:overflowPunct w:val="0"/>
        <w:adjustRightInd w:val="0"/>
        <w:spacing w:after="0"/>
        <w:ind w:firstLine="720"/>
        <w:rPr>
          <w:ins w:id="423" w:author="Stephen Michell" w:date="2019-07-16T09:03:00Z"/>
          <w:rFonts w:ascii="Courier New" w:eastAsia="Times New Roman" w:hAnsi="Courier New" w:cs="Courier New"/>
          <w:kern w:val="28"/>
        </w:rPr>
      </w:pPr>
    </w:p>
    <w:p w14:paraId="75215328" w14:textId="77777777" w:rsidR="009E1622" w:rsidRPr="00CD6A7E" w:rsidRDefault="009E1622" w:rsidP="009E1622">
      <w:pPr>
        <w:rPr>
          <w:ins w:id="424" w:author="Stephen Michell" w:date="2019-07-16T09:03:00Z"/>
        </w:rPr>
      </w:pPr>
      <w:ins w:id="425" w:author="Stephen Michell" w:date="2019-07-16T09:03:00Z">
        <w:r w:rsidRPr="00CD6A7E">
          <w:t xml:space="preserve">The first three statements show dynamic binding in action. The variable </w:t>
        </w:r>
        <w:r w:rsidRPr="00CD6A7E">
          <w:rPr>
            <w:rFonts w:ascii="Courier New" w:hAnsi="Courier New" w:cs="Courier New"/>
            <w:kern w:val="28"/>
            <w:lang w:val="en-GB"/>
          </w:rPr>
          <w:t>a</w:t>
        </w:r>
        <w:r w:rsidRPr="00CD6A7E">
          <w:t xml:space="preserve"> is bound to a string, then to a float, then to another variable which in turn is assigned a tuple of value </w:t>
        </w:r>
        <w:r w:rsidRPr="00CD6A7E">
          <w:rPr>
            <w:rFonts w:ascii="Courier New" w:hAnsi="Courier New" w:cs="Courier New"/>
            <w:kern w:val="28"/>
            <w:lang w:val="en-GB"/>
          </w:rPr>
          <w:t>(1, 2, 3)</w:t>
        </w:r>
        <w:r w:rsidRPr="00CD6A7E">
          <w:t xml:space="preserve">. The </w:t>
        </w:r>
        <w:r w:rsidRPr="00CD6A7E">
          <w:rPr>
            <w:rFonts w:ascii="Courier New" w:hAnsi="Courier New" w:cs="Courier New"/>
            <w:kern w:val="28"/>
            <w:lang w:val="en-GB"/>
          </w:rPr>
          <w:t>del</w:t>
        </w:r>
        <w:r w:rsidRPr="00CD6A7E">
          <w:t xml:space="preserve"> statement then unbinds the variable </w:t>
        </w:r>
        <w:r w:rsidRPr="00CD6A7E">
          <w:rPr>
            <w:rFonts w:ascii="Courier New" w:hAnsi="Courier New" w:cs="Courier New"/>
            <w:kern w:val="28"/>
            <w:lang w:val="en-GB"/>
          </w:rPr>
          <w:t>a</w:t>
        </w:r>
        <w:r w:rsidRPr="00CD6A7E">
          <w:t xml:space="preserve"> from the tuple object which effectively deletes </w:t>
        </w:r>
        <w:proofErr w:type="gramStart"/>
        <w:r w:rsidRPr="00CD6A7E">
          <w:t xml:space="preserve">the </w:t>
        </w:r>
        <w:r w:rsidRPr="00CD6A7E">
          <w:rPr>
            <w:rFonts w:ascii="Courier New" w:hAnsi="Courier New" w:cs="Courier New"/>
            <w:kern w:val="28"/>
            <w:lang w:val="en-GB"/>
          </w:rPr>
          <w:t>a</w:t>
        </w:r>
        <w:proofErr w:type="gramEnd"/>
        <w:r w:rsidRPr="00CD6A7E">
          <w:t xml:space="preserve"> variable (if there were no other references to the tuple object it too would have been deleted because an object with zero references is </w:t>
        </w:r>
        <w:r w:rsidRPr="00CD6A7E">
          <w:rPr>
            <w:i/>
          </w:rPr>
          <w:t>marked</w:t>
        </w:r>
        <w:r w:rsidRPr="00CD6A7E">
          <w:t xml:space="preserve"> for garbage collection (but is not necessarily actually deleted immediately)). But in this </w:t>
        </w:r>
        <w:proofErr w:type="gramStart"/>
        <w:r w:rsidRPr="00CD6A7E">
          <w:t>case</w:t>
        </w:r>
        <w:proofErr w:type="gramEnd"/>
        <w:r w:rsidRPr="00CD6A7E">
          <w:t xml:space="preserve"> we see that </w:t>
        </w:r>
        <w:r w:rsidRPr="00CD6A7E">
          <w:rPr>
            <w:rFonts w:ascii="Courier New" w:hAnsi="Courier New" w:cs="Courier New"/>
            <w:kern w:val="28"/>
            <w:lang w:val="en-GB"/>
          </w:rPr>
          <w:t>b</w:t>
        </w:r>
        <w:r w:rsidRPr="00CD6A7E">
          <w:t xml:space="preserve"> is still referencing the tuple object so the tuple is not deleted. The final statement above shows that an exception is raised when an unbound variable is referenced.</w:t>
        </w:r>
      </w:ins>
    </w:p>
    <w:p w14:paraId="1A800F8F" w14:textId="77777777" w:rsidR="009E1622" w:rsidRPr="00CD6A7E" w:rsidRDefault="009E1622" w:rsidP="009E1622">
      <w:pPr>
        <w:rPr>
          <w:ins w:id="426" w:author="Stephen Michell" w:date="2019-07-16T09:03:00Z"/>
        </w:rPr>
      </w:pPr>
      <w:ins w:id="427" w:author="Stephen Michell" w:date="2019-07-16T09:03:00Z">
        <w:r w:rsidRPr="00CD6A7E">
          <w:t>The way in which Python dynamically binds and rebinds variables is a source of some confusion to new programmers and even experienced programmers who are used to static binding where a variable is permanently bound to a single memory location.</w:t>
        </w:r>
      </w:ins>
    </w:p>
    <w:p w14:paraId="3DE19553" w14:textId="77777777" w:rsidR="009E1622" w:rsidRPr="00CD6A7E" w:rsidRDefault="009E1622" w:rsidP="009E1622">
      <w:pPr>
        <w:rPr>
          <w:ins w:id="428" w:author="Stephen Michell" w:date="2019-07-16T09:03:00Z"/>
        </w:rPr>
      </w:pPr>
      <w:ins w:id="429" w:author="Stephen Michell" w:date="2019-07-16T09:03:00Z">
        <w:r w:rsidRPr="00CD6A7E">
          <w:t>The Python language, by design, allows for dynamic binding and rebinding. Because Python performs a syntactic analysis and not a semantic analysis (with one exception which is covered in</w:t>
        </w:r>
        <w:r>
          <w:t xml:space="preserve"> subclause  </w:t>
        </w:r>
        <w:r>
          <w:fldChar w:fldCharType="begin"/>
        </w:r>
        <w:r>
          <w:instrText xml:space="preserve"> REF _Ref420411546 \h </w:instrText>
        </w:r>
      </w:ins>
      <w:ins w:id="430" w:author="Stephen Michell" w:date="2019-07-16T09:03:00Z">
        <w:r>
          <w:fldChar w:fldCharType="separate"/>
        </w:r>
        <w:r>
          <w:rPr>
            <w:lang w:bidi="en-US"/>
          </w:rPr>
          <w:t xml:space="preserve">6.21 </w:t>
        </w:r>
        <w:r w:rsidRPr="00CD6A7E">
          <w:rPr>
            <w:lang w:bidi="en-US"/>
          </w:rPr>
          <w:t>Namespace Issues [BJL]</w:t>
        </w:r>
        <w:r>
          <w:fldChar w:fldCharType="end"/>
        </w:r>
        <w:r w:rsidRPr="00CD6A7E">
          <w:t xml:space="preserve"> Applicability to language) and because of the dynamic way in which variables are brought into a program at run-time, Python cannot warn that a variable is referenced but never assigned a value. The following code illustrates this:</w:t>
        </w:r>
      </w:ins>
    </w:p>
    <w:p w14:paraId="122A69B9" w14:textId="77777777" w:rsidR="009E1622" w:rsidRPr="00CD6A7E" w:rsidRDefault="009E1622" w:rsidP="009E1622">
      <w:pPr>
        <w:widowControl w:val="0"/>
        <w:suppressLineNumbers/>
        <w:overflowPunct w:val="0"/>
        <w:adjustRightInd w:val="0"/>
        <w:spacing w:after="0"/>
        <w:ind w:firstLine="720"/>
        <w:rPr>
          <w:ins w:id="431" w:author="Stephen Michell" w:date="2019-07-16T09:03:00Z"/>
          <w:rFonts w:ascii="Courier New" w:eastAsia="Times New Roman" w:hAnsi="Courier New" w:cs="Courier New"/>
          <w:kern w:val="28"/>
        </w:rPr>
      </w:pPr>
      <w:ins w:id="432" w:author="Stephen Michell" w:date="2019-07-16T09:03:00Z">
        <w:r w:rsidRPr="00CD6A7E">
          <w:rPr>
            <w:rFonts w:ascii="Courier New" w:eastAsia="Times New Roman" w:hAnsi="Courier New" w:cs="Courier New"/>
            <w:kern w:val="28"/>
          </w:rPr>
          <w:lastRenderedPageBreak/>
          <w:t>if a &gt; b:</w:t>
        </w:r>
      </w:ins>
    </w:p>
    <w:p w14:paraId="00268626" w14:textId="77777777" w:rsidR="009E1622" w:rsidRPr="00CD6A7E" w:rsidRDefault="009E1622" w:rsidP="009E1622">
      <w:pPr>
        <w:widowControl w:val="0"/>
        <w:suppressLineNumbers/>
        <w:overflowPunct w:val="0"/>
        <w:adjustRightInd w:val="0"/>
        <w:spacing w:after="0"/>
        <w:ind w:firstLine="720"/>
        <w:rPr>
          <w:ins w:id="433" w:author="Stephen Michell" w:date="2019-07-16T09:03:00Z"/>
          <w:rFonts w:ascii="Courier New" w:eastAsia="Times New Roman" w:hAnsi="Courier New" w:cs="Courier New"/>
          <w:kern w:val="28"/>
        </w:rPr>
      </w:pPr>
      <w:ins w:id="434" w:author="Stephen Michell" w:date="2019-07-16T09:03:00Z">
        <w:r w:rsidRPr="00CD6A7E">
          <w:rPr>
            <w:rFonts w:ascii="Courier New" w:eastAsia="Times New Roman" w:hAnsi="Courier New" w:cs="Courier New"/>
            <w:kern w:val="28"/>
          </w:rPr>
          <w:t xml:space="preserve">    import x</w:t>
        </w:r>
      </w:ins>
    </w:p>
    <w:p w14:paraId="60F50C29" w14:textId="77777777" w:rsidR="009E1622" w:rsidRPr="00CD6A7E" w:rsidRDefault="009E1622" w:rsidP="009E1622">
      <w:pPr>
        <w:widowControl w:val="0"/>
        <w:suppressLineNumbers/>
        <w:overflowPunct w:val="0"/>
        <w:adjustRightInd w:val="0"/>
        <w:spacing w:after="0"/>
        <w:ind w:firstLine="720"/>
        <w:rPr>
          <w:ins w:id="435" w:author="Stephen Michell" w:date="2019-07-16T09:03:00Z"/>
          <w:rFonts w:ascii="Courier New" w:eastAsia="Times New Roman" w:hAnsi="Courier New" w:cs="Courier New"/>
          <w:kern w:val="28"/>
        </w:rPr>
      </w:pPr>
      <w:ins w:id="436" w:author="Stephen Michell" w:date="2019-07-16T09:03:00Z">
        <w:r w:rsidRPr="00CD6A7E">
          <w:rPr>
            <w:rFonts w:ascii="Courier New" w:eastAsia="Times New Roman" w:hAnsi="Courier New" w:cs="Courier New"/>
            <w:kern w:val="28"/>
          </w:rPr>
          <w:t>else:</w:t>
        </w:r>
      </w:ins>
    </w:p>
    <w:p w14:paraId="33E06F1E" w14:textId="77777777" w:rsidR="009E1622" w:rsidRPr="00CD6A7E" w:rsidRDefault="009E1622" w:rsidP="009E1622">
      <w:pPr>
        <w:widowControl w:val="0"/>
        <w:suppressLineNumbers/>
        <w:overflowPunct w:val="0"/>
        <w:adjustRightInd w:val="0"/>
        <w:spacing w:after="240"/>
        <w:ind w:firstLine="720"/>
        <w:rPr>
          <w:ins w:id="437" w:author="Stephen Michell" w:date="2019-07-16T09:03:00Z"/>
          <w:rFonts w:ascii="Courier New" w:eastAsia="Times New Roman" w:hAnsi="Courier New" w:cs="Courier New"/>
          <w:kern w:val="28"/>
        </w:rPr>
      </w:pPr>
      <w:ins w:id="438" w:author="Stephen Michell" w:date="2019-07-16T09:03:00Z">
        <w:r w:rsidRPr="00CD6A7E">
          <w:rPr>
            <w:rFonts w:ascii="Courier New" w:eastAsia="Times New Roman" w:hAnsi="Courier New" w:cs="Courier New"/>
            <w:kern w:val="28"/>
          </w:rPr>
          <w:t xml:space="preserve">    import y</w:t>
        </w:r>
      </w:ins>
    </w:p>
    <w:p w14:paraId="44139B2E" w14:textId="77777777" w:rsidR="009E1622" w:rsidRDefault="009E1622" w:rsidP="009E1622">
      <w:pPr>
        <w:rPr>
          <w:ins w:id="439" w:author="Stephen Michell" w:date="2019-07-16T09:03:00Z"/>
        </w:rPr>
      </w:pPr>
      <w:ins w:id="440" w:author="Stephen Michell" w:date="2019-07-16T09:03:00Z">
        <w:r w:rsidRPr="00CD6A7E">
          <w:t xml:space="preserve">Depending on the current value of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 xml:space="preserve">, either module </w:t>
        </w:r>
        <w:r w:rsidRPr="00CD6A7E">
          <w:rPr>
            <w:rFonts w:ascii="Courier New" w:hAnsi="Courier New" w:cs="Courier New"/>
            <w:kern w:val="28"/>
            <w:lang w:val="en-GB"/>
          </w:rPr>
          <w:t>x</w:t>
        </w:r>
        <w:r w:rsidRPr="00CD6A7E">
          <w:t xml:space="preserve"> or</w:t>
        </w:r>
        <w:r w:rsidRPr="00CD6A7E">
          <w:rPr>
            <w:rFonts w:ascii="Courier New" w:hAnsi="Courier New" w:cs="Courier New"/>
            <w:kern w:val="28"/>
            <w:lang w:val="en-GB"/>
          </w:rPr>
          <w:t xml:space="preserve"> y</w:t>
        </w:r>
        <w:r w:rsidRPr="00CD6A7E">
          <w:t xml:space="preserve"> is imported into the program. If </w:t>
        </w:r>
        <w:r w:rsidRPr="00CD6A7E">
          <w:rPr>
            <w:rFonts w:ascii="Courier New" w:hAnsi="Courier New" w:cs="Courier New"/>
            <w:kern w:val="28"/>
            <w:lang w:val="en-GB"/>
          </w:rPr>
          <w:t>x</w:t>
        </w:r>
        <w:r w:rsidRPr="00CD6A7E">
          <w:t xml:space="preserve"> assigns a value to a variable </w:t>
        </w:r>
        <w:r w:rsidRPr="00CD6A7E">
          <w:rPr>
            <w:rFonts w:ascii="Courier New" w:hAnsi="Courier New" w:cs="Courier New"/>
            <w:kern w:val="28"/>
            <w:lang w:val="en-GB"/>
          </w:rPr>
          <w:t>z</w:t>
        </w:r>
        <w:r w:rsidRPr="00CD6A7E">
          <w:t xml:space="preserve"> and module </w:t>
        </w:r>
        <w:r w:rsidRPr="00CD6A7E">
          <w:rPr>
            <w:rFonts w:ascii="Courier New" w:hAnsi="Courier New" w:cs="Courier New"/>
            <w:kern w:val="28"/>
            <w:lang w:val="en-GB"/>
          </w:rPr>
          <w:t>y</w:t>
        </w:r>
        <w:r w:rsidRPr="00CD6A7E">
          <w:t xml:space="preserve"> references </w:t>
        </w:r>
        <w:r w:rsidRPr="00CD6A7E">
          <w:rPr>
            <w:rFonts w:ascii="Courier New" w:hAnsi="Courier New" w:cs="Courier New"/>
            <w:kern w:val="28"/>
            <w:lang w:val="en-GB"/>
          </w:rPr>
          <w:t xml:space="preserve">z </w:t>
        </w:r>
        <w:r w:rsidRPr="00CD6A7E">
          <w:t>then  dependent on which import statement is executed first (an import always executes all code in the module when it is first imported), an unassigned variable reference exception will or will not be raised.</w:t>
        </w:r>
      </w:ins>
    </w:p>
    <w:p w14:paraId="57086532" w14:textId="3F34FFEA" w:rsidR="009E1622" w:rsidRPr="009E1622" w:rsidRDefault="009E1622">
      <w:pPr>
        <w:rPr>
          <w:lang w:bidi="en-US"/>
        </w:rPr>
        <w:pPrChange w:id="441" w:author="Stephen Michell" w:date="2019-07-16T09:03:00Z">
          <w:pPr>
            <w:pStyle w:val="Heading3"/>
          </w:pPr>
        </w:pPrChange>
      </w:pPr>
      <w:ins w:id="442" w:author="Stephen Michell" w:date="2019-07-16T09:03:00Z">
        <w:r>
          <w:t xml:space="preserve">Programmers can use </w:t>
        </w:r>
        <w:r w:rsidRPr="0069516F">
          <w:rPr>
            <w:rFonts w:ascii="Courier New" w:hAnsi="Courier New" w:cs="Courier New"/>
            <w:sz w:val="20"/>
            <w:szCs w:val="20"/>
          </w:rPr>
          <w:t>ResourceWarning</w:t>
        </w:r>
        <w:r>
          <w:t xml:space="preserve"> to detect the implicit cleanup of resources and </w:t>
        </w:r>
        <w:r w:rsidRPr="0069516F">
          <w:rPr>
            <w:rFonts w:ascii="Courier New" w:hAnsi="Courier New" w:cs="Courier New"/>
            <w:sz w:val="20"/>
            <w:szCs w:val="20"/>
          </w:rPr>
          <w:t>tracemalloc</w:t>
        </w:r>
        <w:r>
          <w:t xml:space="preserve"> to report the location of the resource allocation.</w:t>
        </w:r>
        <w:commentRangeEnd w:id="407"/>
        <w:r>
          <w:rPr>
            <w:rStyle w:val="CommentReference"/>
          </w:rPr>
          <w:commentReference w:id="407"/>
        </w:r>
      </w:ins>
    </w:p>
    <w:p w14:paraId="79C7B27B" w14:textId="77777777" w:rsidR="004C770C" w:rsidRPr="00CD6A7E" w:rsidRDefault="004C770C" w:rsidP="004C770C">
      <w:r w:rsidRPr="00CD6A7E">
        <w:t>Python does not check to see if a statement references an uninitialized variable until runtime. This is by design in order to support dynamic typing which in turn means there is no ability to declare a variable. Python therefore has no way to know if a variable is referenced before or after an assignment. For example:</w:t>
      </w:r>
    </w:p>
    <w:p w14:paraId="7D1700C1" w14:textId="77777777" w:rsidR="004C770C" w:rsidRPr="00CD6A7E" w:rsidRDefault="00A03705" w:rsidP="004C770C">
      <w:pPr>
        <w:widowControl w:val="0"/>
        <w:suppressLineNumbers/>
        <w:overflowPunct w:val="0"/>
        <w:adjustRightInd w:val="0"/>
        <w:spacing w:after="240"/>
        <w:ind w:firstLine="720"/>
        <w:rPr>
          <w:rFonts w:ascii="Courier New" w:eastAsia="Times New Roman" w:hAnsi="Courier New" w:cs="Courier New"/>
          <w:kern w:val="28"/>
        </w:rPr>
      </w:pPr>
      <w:r>
        <w:rPr>
          <w:rFonts w:ascii="Courier New" w:eastAsia="Times New Roman" w:hAnsi="Courier New" w:cs="Courier New"/>
          <w:kern w:val="28"/>
        </w:rPr>
        <w:t>i</w:t>
      </w:r>
      <w:r w:rsidRPr="00CD6A7E">
        <w:rPr>
          <w:rFonts w:ascii="Courier New" w:eastAsia="Times New Roman" w:hAnsi="Courier New" w:cs="Courier New"/>
          <w:kern w:val="28"/>
        </w:rPr>
        <w:t xml:space="preserve">f </w:t>
      </w:r>
      <w:r w:rsidR="004C770C" w:rsidRPr="00CD6A7E">
        <w:rPr>
          <w:rFonts w:ascii="Courier New" w:eastAsia="Times New Roman" w:hAnsi="Courier New" w:cs="Courier New"/>
          <w:kern w:val="28"/>
        </w:rPr>
        <w:t>y &gt; 0:</w:t>
      </w:r>
      <w:r w:rsidR="004C770C" w:rsidRPr="00CD6A7E">
        <w:rPr>
          <w:rFonts w:ascii="Courier New" w:eastAsia="Times New Roman" w:hAnsi="Courier New" w:cs="Courier New"/>
          <w:kern w:val="28"/>
        </w:rPr>
        <w:br/>
        <w:t xml:space="preserve">         print(x)</w:t>
      </w:r>
    </w:p>
    <w:p w14:paraId="7684F7DA" w14:textId="77777777" w:rsidR="004C770C" w:rsidRPr="00CD6A7E" w:rsidRDefault="004C770C" w:rsidP="004C770C">
      <w:r w:rsidRPr="00CD6A7E">
        <w:t xml:space="preserve">The above statement is legal at compile time even if </w:t>
      </w:r>
      <w:r w:rsidRPr="00CD6A7E">
        <w:rPr>
          <w:rFonts w:ascii="Courier New" w:hAnsi="Courier New" w:cs="Courier New"/>
          <w:kern w:val="28"/>
          <w:lang w:val="en-GB"/>
        </w:rPr>
        <w:t>x</w:t>
      </w:r>
      <w:r w:rsidRPr="00CD6A7E">
        <w:t xml:space="preserve"> is not defined (</w:t>
      </w:r>
      <w:r w:rsidR="00A0245B">
        <w:t>that is</w:t>
      </w:r>
      <w:r w:rsidRPr="00CD6A7E">
        <w:t xml:space="preserve">, assigned a value). An exception is raised at runtime only if the statement is executed and </w:t>
      </w:r>
      <w:r w:rsidRPr="00CD6A7E">
        <w:rPr>
          <w:rFonts w:ascii="Courier New" w:hAnsi="Courier New" w:cs="Courier New"/>
          <w:kern w:val="28"/>
          <w:lang w:val="en-GB"/>
        </w:rPr>
        <w:t>y&gt;0</w:t>
      </w:r>
      <w:r w:rsidRPr="00CD6A7E">
        <w:t xml:space="preserve">. This scenario does not lend itself to static analysis because, as in the case above, it may be perfectly logical to not ever print </w:t>
      </w:r>
      <w:r w:rsidRPr="00CD6A7E">
        <w:rPr>
          <w:rFonts w:ascii="Courier New" w:hAnsi="Courier New" w:cs="Courier New"/>
          <w:kern w:val="28"/>
          <w:lang w:val="en-GB"/>
        </w:rPr>
        <w:t>x</w:t>
      </w:r>
      <w:r w:rsidRPr="00CD6A7E">
        <w:t xml:space="preserve"> unless </w:t>
      </w:r>
      <w:r w:rsidRPr="00CD6A7E">
        <w:rPr>
          <w:rFonts w:ascii="Courier New" w:hAnsi="Courier New" w:cs="Courier New"/>
          <w:kern w:val="28"/>
          <w:lang w:val="en-GB"/>
        </w:rPr>
        <w:t>y&gt;0</w:t>
      </w:r>
      <w:r w:rsidRPr="00CD6A7E">
        <w:t>.</w:t>
      </w:r>
    </w:p>
    <w:p w14:paraId="66255D41" w14:textId="2DA17DF8" w:rsidR="004C770C" w:rsidRPr="00CD6A7E" w:rsidRDefault="004C770C" w:rsidP="004C770C">
      <w:r w:rsidRPr="00CD6A7E">
        <w:t xml:space="preserve">There is no ability to use a variable with an uninitialized value because </w:t>
      </w:r>
      <w:r w:rsidRPr="00CD6A7E">
        <w:rPr>
          <w:i/>
        </w:rPr>
        <w:t>assigned</w:t>
      </w:r>
      <w:r w:rsidRPr="00CD6A7E">
        <w:t xml:space="preserve"> variables always reference objects which always have a value and </w:t>
      </w:r>
      <w:r w:rsidRPr="00CD6A7E">
        <w:rPr>
          <w:i/>
        </w:rPr>
        <w:t>unassigned</w:t>
      </w:r>
      <w:r w:rsidRPr="00CD6A7E">
        <w:t xml:space="preserve"> variables do not exist.  Therefore</w:t>
      </w:r>
      <w:r w:rsidR="00DA7483">
        <w:t>,</w:t>
      </w:r>
      <w:r w:rsidRPr="00CD6A7E">
        <w:t xml:space="preserve"> Python raises an exception when an unassigned (</w:t>
      </w:r>
      <w:r w:rsidR="00A0245B">
        <w:t>that is</w:t>
      </w:r>
      <w:r w:rsidRPr="00CD6A7E">
        <w:t>, non-existent) variable is referenced.</w:t>
      </w:r>
    </w:p>
    <w:p w14:paraId="42777894" w14:textId="77777777" w:rsidR="004C770C" w:rsidRPr="00CD6A7E" w:rsidRDefault="004C770C" w:rsidP="004C770C">
      <w:r w:rsidRPr="00CD6A7E">
        <w:t>Initialization of class arguments can cause unexpected results when an argument is set to a default object which is mutable:</w:t>
      </w:r>
    </w:p>
    <w:p w14:paraId="7C59AA2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x(y=[]):</w:t>
      </w:r>
    </w:p>
    <w:p w14:paraId="16E21CC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y.append(1)</w:t>
      </w:r>
    </w:p>
    <w:p w14:paraId="7B759F3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print(y)</w:t>
      </w:r>
    </w:p>
    <w:p w14:paraId="6A6A7E1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x([2])#=&gt; [2, 1], as expected (default was not needed)</w:t>
      </w:r>
    </w:p>
    <w:p w14:paraId="1274025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0789754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x() # [1, 1] continues to expand with each subsequent call</w:t>
      </w:r>
    </w:p>
    <w:p w14:paraId="3F640F50" w14:textId="77777777" w:rsidR="004C770C" w:rsidRPr="00CD6A7E" w:rsidRDefault="004C770C" w:rsidP="004C770C">
      <w:r w:rsidRPr="00CD6A7E">
        <w:t xml:space="preserve">The behaviour above is not a bug - it is a defined behaviour for mutable objects but it’s a very bad idea in almost all cases to assign default values to mutable objects. </w:t>
      </w:r>
    </w:p>
    <w:p w14:paraId="7CAC3B96" w14:textId="0A8D0B9F" w:rsidR="004C770C" w:rsidRPr="00CD6A7E" w:rsidRDefault="001456BA" w:rsidP="009866F9">
      <w:pPr>
        <w:pStyle w:val="Heading3"/>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350ACABA" w14:textId="49D3DDEC" w:rsidR="00DA7483" w:rsidRDefault="00DA7483" w:rsidP="004C770C">
      <w:pPr>
        <w:pStyle w:val="ListParagraph"/>
        <w:widowControl w:val="0"/>
        <w:numPr>
          <w:ilvl w:val="0"/>
          <w:numId w:val="361"/>
        </w:numPr>
        <w:suppressLineNumbers/>
        <w:overflowPunct w:val="0"/>
        <w:adjustRightInd w:val="0"/>
        <w:spacing w:after="120"/>
        <w:rPr>
          <w:rFonts w:ascii="Calibri" w:eastAsia="Times New Roman" w:hAnsi="Calibri"/>
        </w:rPr>
      </w:pPr>
      <w:del w:id="443" w:author="Sean McDonagh" w:date="2019-04-25T11:30:00Z">
        <w:r w:rsidDel="00D01002">
          <w:rPr>
            <w:rFonts w:ascii="Calibri" w:eastAsia="Times New Roman" w:hAnsi="Calibri"/>
          </w:rPr>
          <w:delText>Follow the guidance of</w:delText>
        </w:r>
      </w:del>
      <w:ins w:id="444" w:author="Sean McDonagh" w:date="2019-04-25T11:30:00Z">
        <w:r w:rsidR="00D01002">
          <w:rPr>
            <w:rFonts w:ascii="Calibri" w:eastAsia="Times New Roman" w:hAnsi="Calibri"/>
          </w:rPr>
          <w:t>Follow the guidance contained in</w:t>
        </w:r>
      </w:ins>
      <w:r>
        <w:rPr>
          <w:rFonts w:ascii="Calibri" w:eastAsia="Times New Roman" w:hAnsi="Calibri"/>
        </w:rPr>
        <w:t xml:space="preserve"> TR 24772-1 clause 6.22.5;</w:t>
      </w:r>
    </w:p>
    <w:p w14:paraId="7676ED4A" w14:textId="276A534F" w:rsidR="004C770C" w:rsidRPr="007B6289" w:rsidRDefault="004C770C" w:rsidP="004C770C">
      <w:pPr>
        <w:pStyle w:val="ListParagraph"/>
        <w:widowControl w:val="0"/>
        <w:numPr>
          <w:ilvl w:val="0"/>
          <w:numId w:val="361"/>
        </w:numPr>
        <w:suppressLineNumbers/>
        <w:overflowPunct w:val="0"/>
        <w:adjustRightInd w:val="0"/>
        <w:spacing w:after="120"/>
        <w:rPr>
          <w:rFonts w:ascii="Calibri" w:eastAsia="Times New Roman" w:hAnsi="Calibri"/>
        </w:rPr>
      </w:pPr>
      <w:r w:rsidRPr="007B6289">
        <w:rPr>
          <w:rFonts w:ascii="Calibri" w:eastAsia="Times New Roman" w:hAnsi="Calibri"/>
        </w:rPr>
        <w:t xml:space="preserve">Ensure that it is not logically possible to reach a reference to a variable before it is assigned. The example above illustrates just such a case where the programmer wants to print the value of </w:t>
      </w:r>
      <w:r w:rsidRPr="00CD25CF">
        <w:rPr>
          <w:rFonts w:ascii="Courier New" w:eastAsiaTheme="majorEastAsia" w:hAnsi="Courier New" w:cs="Courier New"/>
          <w:kern w:val="28"/>
        </w:rPr>
        <w:t>x</w:t>
      </w:r>
      <w:r w:rsidRPr="007B6289">
        <w:rPr>
          <w:rFonts w:ascii="Calibri" w:eastAsia="Times New Roman" w:hAnsi="Calibri"/>
        </w:rPr>
        <w:t xml:space="preserve"> but has not assigned a value to </w:t>
      </w:r>
      <w:r w:rsidRPr="00CD25CF">
        <w:rPr>
          <w:rFonts w:ascii="Courier New" w:eastAsiaTheme="majorEastAsia" w:hAnsi="Courier New" w:cs="Courier New"/>
          <w:kern w:val="28"/>
        </w:rPr>
        <w:t>x</w:t>
      </w:r>
      <w:r w:rsidRPr="007B6289">
        <w:rPr>
          <w:rFonts w:ascii="Calibri" w:eastAsia="Times New Roman" w:hAnsi="Calibri"/>
        </w:rPr>
        <w:t xml:space="preserve"> – this proves that there is missing, or bypassed, code needed to provide </w:t>
      </w:r>
      <w:r w:rsidRPr="00CD25CF">
        <w:rPr>
          <w:rFonts w:ascii="Courier New" w:eastAsiaTheme="majorEastAsia" w:hAnsi="Courier New" w:cs="Courier New"/>
          <w:kern w:val="28"/>
        </w:rPr>
        <w:t>x</w:t>
      </w:r>
      <w:r w:rsidRPr="007B6289">
        <w:rPr>
          <w:rFonts w:ascii="Calibri" w:eastAsia="Times New Roman" w:hAnsi="Calibri"/>
        </w:rPr>
        <w:t xml:space="preserve"> with a meaningful value at runtime.</w:t>
      </w:r>
    </w:p>
    <w:p w14:paraId="4B7A1D34" w14:textId="6CB5219C" w:rsidR="004C770C" w:rsidRPr="00CD6A7E" w:rsidRDefault="001456BA" w:rsidP="004C770C">
      <w:pPr>
        <w:pStyle w:val="Heading2"/>
        <w:rPr>
          <w:lang w:bidi="en-US"/>
        </w:rPr>
      </w:pPr>
      <w:bookmarkStart w:id="445" w:name="_Toc310518178"/>
      <w:bookmarkStart w:id="446" w:name="_Toc7089393"/>
      <w:r>
        <w:rPr>
          <w:lang w:bidi="en-US"/>
        </w:rPr>
        <w:lastRenderedPageBreak/>
        <w:t>6.2</w:t>
      </w:r>
      <w:r w:rsidR="00460588">
        <w:rPr>
          <w:lang w:bidi="en-US"/>
        </w:rPr>
        <w:t>3</w:t>
      </w:r>
      <w:r w:rsidR="00AD5842">
        <w:rPr>
          <w:lang w:bidi="en-US"/>
        </w:rPr>
        <w:t xml:space="preserve"> </w:t>
      </w:r>
      <w:r w:rsidR="004C770C" w:rsidRPr="00CD6A7E">
        <w:rPr>
          <w:lang w:bidi="en-US"/>
        </w:rPr>
        <w:t>Operator Precedence</w:t>
      </w:r>
      <w:r w:rsidR="008A5609">
        <w:rPr>
          <w:lang w:bidi="en-US"/>
        </w:rPr>
        <w:t xml:space="preserve"> and Associativity</w:t>
      </w:r>
      <w:r w:rsidR="004C770C" w:rsidRPr="00CD6A7E">
        <w:rPr>
          <w:lang w:bidi="en-US"/>
        </w:rPr>
        <w:t xml:space="preserve"> [JCW]</w:t>
      </w:r>
      <w:bookmarkEnd w:id="445"/>
      <w:bookmarkEnd w:id="446"/>
    </w:p>
    <w:p w14:paraId="26BF2E55" w14:textId="5742ABA0" w:rsidR="004C770C" w:rsidRPr="00CD6A7E" w:rsidRDefault="001456BA" w:rsidP="009866F9">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language</w:t>
      </w:r>
    </w:p>
    <w:p w14:paraId="0F612F93" w14:textId="77777777" w:rsidR="004C770C" w:rsidRPr="00CD6A7E" w:rsidRDefault="004C770C" w:rsidP="004C770C">
      <w:r w:rsidRPr="00CD6A7E">
        <w:t xml:space="preserve">Python provides many operators and levels of </w:t>
      </w:r>
      <w:proofErr w:type="gramStart"/>
      <w:r w:rsidRPr="00CD6A7E">
        <w:t>precedence</w:t>
      </w:r>
      <w:proofErr w:type="gramEnd"/>
      <w:r w:rsidRPr="00CD6A7E">
        <w:t xml:space="preserve"> so it is not unexpected that operator precedence and order of operation are not well understood and hence misused. For example:</w:t>
      </w:r>
    </w:p>
    <w:p w14:paraId="1E6AD2D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+ 2 * 3 #=&gt; 7, evaluates as 1 + (2 * 3)</w:t>
      </w:r>
    </w:p>
    <w:p w14:paraId="0326B9E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 xml:space="preserve">(1 + 2) * 3 #=&gt; 9, parenthesis </w:t>
      </w:r>
      <w:proofErr w:type="gramStart"/>
      <w:r w:rsidRPr="00CD6A7E">
        <w:rPr>
          <w:rFonts w:ascii="Courier New" w:eastAsia="Times New Roman" w:hAnsi="Courier New" w:cs="Courier New"/>
          <w:kern w:val="28"/>
        </w:rPr>
        <w:t>are</w:t>
      </w:r>
      <w:proofErr w:type="gramEnd"/>
      <w:r w:rsidRPr="00CD6A7E">
        <w:rPr>
          <w:rFonts w:ascii="Courier New" w:eastAsia="Times New Roman" w:hAnsi="Courier New" w:cs="Courier New"/>
          <w:kern w:val="28"/>
        </w:rPr>
        <w:t xml:space="preserve"> allowed to coerce precedence</w:t>
      </w:r>
    </w:p>
    <w:p w14:paraId="7FB59C50" w14:textId="77777777" w:rsidR="004C770C" w:rsidRPr="00CD6A7E" w:rsidRDefault="004C770C" w:rsidP="004C770C">
      <w:pPr>
        <w:rPr>
          <w:rFonts w:cstheme="minorHAnsi"/>
        </w:rPr>
      </w:pPr>
      <w:r w:rsidRPr="00CD6A7E">
        <w:rPr>
          <w:rFonts w:cstheme="minorHAnsi"/>
          <w:lang w:bidi="en-US"/>
        </w:rPr>
        <w:t xml:space="preserve">Expressions that use </w:t>
      </w:r>
      <w:r w:rsidRPr="00CD6A7E">
        <w:rPr>
          <w:rFonts w:cstheme="minorHAnsi"/>
          <w:kern w:val="28"/>
          <w:lang w:val="en-GB"/>
        </w:rPr>
        <w:t>and</w:t>
      </w:r>
      <w:r w:rsidRPr="00CD6A7E">
        <w:rPr>
          <w:rFonts w:cstheme="minorHAnsi"/>
          <w:lang w:bidi="en-US"/>
        </w:rPr>
        <w:t xml:space="preserve"> or </w:t>
      </w:r>
      <w:r w:rsidRPr="00CD6A7E">
        <w:rPr>
          <w:rFonts w:cstheme="minorHAnsi"/>
          <w:kern w:val="28"/>
          <w:lang w:val="en-GB"/>
        </w:rPr>
        <w:t>or</w:t>
      </w:r>
      <w:r w:rsidRPr="00CD6A7E">
        <w:rPr>
          <w:rFonts w:cstheme="minorHAnsi"/>
          <w:lang w:bidi="en-US"/>
        </w:rPr>
        <w:t xml:space="preserve"> are evaluated </w:t>
      </w:r>
      <w:r w:rsidR="00B73A2F" w:rsidRPr="00CD6A7E">
        <w:rPr>
          <w:rFonts w:cstheme="minorHAnsi"/>
          <w:lang w:bidi="en-US"/>
        </w:rPr>
        <w:t>left</w:t>
      </w:r>
      <w:r w:rsidR="00B73A2F">
        <w:rPr>
          <w:rFonts w:cstheme="minorHAnsi"/>
          <w:lang w:bidi="en-US"/>
        </w:rPr>
        <w:t>-</w:t>
      </w:r>
      <w:r w:rsidR="00B73A2F" w:rsidRPr="00CD6A7E">
        <w:rPr>
          <w:rFonts w:cstheme="minorHAnsi"/>
          <w:lang w:bidi="en-US"/>
        </w:rPr>
        <w:t>to</w:t>
      </w:r>
      <w:r w:rsidR="00B73A2F">
        <w:rPr>
          <w:rFonts w:cstheme="minorHAnsi"/>
          <w:lang w:bidi="en-US"/>
        </w:rPr>
        <w:t>-</w:t>
      </w:r>
      <w:r w:rsidRPr="00CD6A7E">
        <w:rPr>
          <w:rFonts w:cstheme="minorHAnsi"/>
          <w:lang w:bidi="en-US"/>
        </w:rPr>
        <w:t>right which can cause a short circuit:</w:t>
      </w:r>
    </w:p>
    <w:p w14:paraId="753AB66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or b or c</w:t>
      </w:r>
    </w:p>
    <w:p w14:paraId="687387D2" w14:textId="77777777" w:rsidR="004C770C" w:rsidRPr="00CD6A7E" w:rsidDel="00D23ED7" w:rsidRDefault="004C770C" w:rsidP="004C770C">
      <w:pPr>
        <w:rPr>
          <w:del w:id="447" w:author="Stephen Michell" w:date="2019-07-16T11:37:00Z"/>
        </w:rPr>
      </w:pPr>
      <w:r w:rsidRPr="00CD6A7E">
        <w:t xml:space="preserve">In the expression above </w:t>
      </w:r>
      <w:r w:rsidRPr="00CD6A7E">
        <w:rPr>
          <w:rFonts w:ascii="Courier New" w:hAnsi="Courier New" w:cs="Courier New"/>
          <w:kern w:val="28"/>
          <w:lang w:val="en-GB"/>
        </w:rPr>
        <w:t>c</w:t>
      </w:r>
      <w:r w:rsidRPr="00CD6A7E">
        <w:t xml:space="preserve"> is never evaluated if either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xml:space="preserve"> evaluate to </w:t>
      </w:r>
      <w:r w:rsidRPr="00CD6A7E">
        <w:rPr>
          <w:rFonts w:ascii="Courier New" w:hAnsi="Courier New" w:cs="Courier New"/>
          <w:kern w:val="28"/>
          <w:lang w:val="en-GB"/>
        </w:rPr>
        <w:t xml:space="preserve">True </w:t>
      </w:r>
      <w:r w:rsidRPr="00CD6A7E">
        <w:t xml:space="preserve">because the entire expression evaluates to </w:t>
      </w:r>
      <w:r w:rsidRPr="00CD6A7E">
        <w:rPr>
          <w:rFonts w:ascii="Courier New" w:hAnsi="Courier New" w:cs="Courier New"/>
          <w:kern w:val="28"/>
          <w:lang w:val="en-GB"/>
        </w:rPr>
        <w:t xml:space="preserve">True </w:t>
      </w:r>
      <w:r w:rsidRPr="00CD6A7E">
        <w:t xml:space="preserve">immediately when any sub expression evaluates to </w:t>
      </w:r>
      <w:r w:rsidRPr="00CD6A7E">
        <w:rPr>
          <w:rFonts w:ascii="Courier New" w:hAnsi="Courier New" w:cs="Courier New"/>
          <w:kern w:val="28"/>
          <w:lang w:val="en-GB"/>
        </w:rPr>
        <w:t>True</w:t>
      </w:r>
      <w:r w:rsidRPr="00CD6A7E">
        <w:t xml:space="preserve">. </w:t>
      </w:r>
      <w:commentRangeStart w:id="448"/>
      <w:r w:rsidRPr="00CD6A7E">
        <w:t>The short circuit effect is non-consequential above but in the case below the effect is subtle and potentially destructive:</w:t>
      </w:r>
      <w:commentRangeEnd w:id="448"/>
      <w:r w:rsidR="00D23ED7">
        <w:rPr>
          <w:rStyle w:val="CommentReference"/>
        </w:rPr>
        <w:commentReference w:id="448"/>
      </w:r>
    </w:p>
    <w:p w14:paraId="332E6260" w14:textId="44AEBBA0" w:rsidR="004C770C" w:rsidRPr="00CD6A7E" w:rsidDel="00D23ED7" w:rsidRDefault="004C770C">
      <w:pPr>
        <w:widowControl w:val="0"/>
        <w:suppressLineNumbers/>
        <w:overflowPunct w:val="0"/>
        <w:adjustRightInd w:val="0"/>
        <w:spacing w:after="0"/>
        <w:rPr>
          <w:del w:id="449" w:author="Stephen Michell" w:date="2019-07-16T11:37:00Z"/>
          <w:rFonts w:ascii="Courier New" w:eastAsia="Times New Roman" w:hAnsi="Courier New" w:cs="Courier New"/>
          <w:kern w:val="28"/>
          <w:lang w:val="en-GB"/>
        </w:rPr>
        <w:pPrChange w:id="450" w:author="Stephen Michell" w:date="2019-07-16T11:37:00Z">
          <w:pPr>
            <w:widowControl w:val="0"/>
            <w:suppressLineNumbers/>
            <w:overflowPunct w:val="0"/>
            <w:adjustRightInd w:val="0"/>
            <w:spacing w:after="0"/>
            <w:ind w:firstLine="720"/>
          </w:pPr>
        </w:pPrChange>
      </w:pPr>
      <w:commentRangeStart w:id="451"/>
      <w:del w:id="452" w:author="Stephen Michell" w:date="2019-07-16T11:37:00Z">
        <w:r w:rsidRPr="00CD6A7E" w:rsidDel="00D23ED7">
          <w:rPr>
            <w:rFonts w:ascii="Courier New" w:eastAsia="Times New Roman" w:hAnsi="Courier New" w:cs="Courier New"/>
            <w:kern w:val="28"/>
            <w:lang w:val="en-GB"/>
          </w:rPr>
          <w:delText>def x(i):</w:delText>
        </w:r>
      </w:del>
    </w:p>
    <w:p w14:paraId="1580C39C" w14:textId="5EE84923" w:rsidR="004C770C" w:rsidRPr="00CD6A7E" w:rsidDel="00D23ED7" w:rsidRDefault="004C770C">
      <w:pPr>
        <w:widowControl w:val="0"/>
        <w:suppressLineNumbers/>
        <w:overflowPunct w:val="0"/>
        <w:adjustRightInd w:val="0"/>
        <w:spacing w:after="0"/>
        <w:rPr>
          <w:del w:id="453" w:author="Stephen Michell" w:date="2019-07-16T11:37:00Z"/>
          <w:rFonts w:ascii="Courier New" w:eastAsia="Times New Roman" w:hAnsi="Courier New" w:cs="Courier New"/>
          <w:kern w:val="28"/>
          <w:lang w:val="en-GB"/>
        </w:rPr>
        <w:pPrChange w:id="454" w:author="Stephen Michell" w:date="2019-07-16T11:37:00Z">
          <w:pPr>
            <w:widowControl w:val="0"/>
            <w:suppressLineNumbers/>
            <w:overflowPunct w:val="0"/>
            <w:adjustRightInd w:val="0"/>
            <w:spacing w:after="0"/>
            <w:ind w:firstLine="720"/>
          </w:pPr>
        </w:pPrChange>
      </w:pPr>
      <w:del w:id="455" w:author="Stephen Michell" w:date="2019-07-16T11:37:00Z">
        <w:r w:rsidRPr="00CD6A7E" w:rsidDel="00D23ED7">
          <w:rPr>
            <w:rFonts w:ascii="Courier New" w:eastAsia="Times New Roman" w:hAnsi="Courier New" w:cs="Courier New"/>
            <w:kern w:val="28"/>
            <w:lang w:val="en-GB"/>
          </w:rPr>
          <w:delText xml:space="preserve">    if i:</w:delText>
        </w:r>
      </w:del>
    </w:p>
    <w:p w14:paraId="07DCFD22" w14:textId="1BA789F2" w:rsidR="004C770C" w:rsidRPr="00CD6A7E" w:rsidDel="00D23ED7" w:rsidRDefault="004C770C">
      <w:pPr>
        <w:widowControl w:val="0"/>
        <w:suppressLineNumbers/>
        <w:overflowPunct w:val="0"/>
        <w:adjustRightInd w:val="0"/>
        <w:spacing w:after="0"/>
        <w:rPr>
          <w:del w:id="456" w:author="Stephen Michell" w:date="2019-07-16T11:37:00Z"/>
          <w:rFonts w:ascii="Courier New" w:eastAsia="Times New Roman" w:hAnsi="Courier New" w:cs="Courier New"/>
          <w:kern w:val="28"/>
          <w:lang w:val="en-GB"/>
        </w:rPr>
        <w:pPrChange w:id="457" w:author="Stephen Michell" w:date="2019-07-16T11:37:00Z">
          <w:pPr>
            <w:widowControl w:val="0"/>
            <w:suppressLineNumbers/>
            <w:overflowPunct w:val="0"/>
            <w:adjustRightInd w:val="0"/>
            <w:spacing w:after="0"/>
            <w:ind w:firstLine="720"/>
          </w:pPr>
        </w:pPrChange>
      </w:pPr>
      <w:del w:id="458" w:author="Stephen Michell" w:date="2019-07-16T11:37:00Z">
        <w:r w:rsidRPr="00CD6A7E" w:rsidDel="00D23ED7">
          <w:rPr>
            <w:rFonts w:ascii="Courier New" w:eastAsia="Times New Roman" w:hAnsi="Courier New" w:cs="Courier New"/>
            <w:kern w:val="28"/>
            <w:lang w:val="en-GB"/>
          </w:rPr>
          <w:delText xml:space="preserve">        return True</w:delText>
        </w:r>
      </w:del>
    </w:p>
    <w:p w14:paraId="43E7C370" w14:textId="62CE257E" w:rsidR="004C770C" w:rsidRPr="00CD6A7E" w:rsidDel="00D23ED7" w:rsidRDefault="004C770C">
      <w:pPr>
        <w:widowControl w:val="0"/>
        <w:suppressLineNumbers/>
        <w:overflowPunct w:val="0"/>
        <w:adjustRightInd w:val="0"/>
        <w:spacing w:after="0"/>
        <w:rPr>
          <w:del w:id="459" w:author="Stephen Michell" w:date="2019-07-16T11:37:00Z"/>
          <w:rFonts w:ascii="Courier New" w:eastAsia="Times New Roman" w:hAnsi="Courier New" w:cs="Courier New"/>
          <w:kern w:val="28"/>
          <w:lang w:val="en-GB"/>
        </w:rPr>
        <w:pPrChange w:id="460" w:author="Stephen Michell" w:date="2019-07-16T11:37:00Z">
          <w:pPr>
            <w:widowControl w:val="0"/>
            <w:suppressLineNumbers/>
            <w:overflowPunct w:val="0"/>
            <w:adjustRightInd w:val="0"/>
            <w:spacing w:after="0"/>
            <w:ind w:firstLine="720"/>
          </w:pPr>
        </w:pPrChange>
      </w:pPr>
      <w:del w:id="461" w:author="Stephen Michell" w:date="2019-07-16T11:37:00Z">
        <w:r w:rsidRPr="00CD6A7E" w:rsidDel="00D23ED7">
          <w:rPr>
            <w:rFonts w:ascii="Courier New" w:eastAsia="Times New Roman" w:hAnsi="Courier New" w:cs="Courier New"/>
            <w:kern w:val="28"/>
            <w:lang w:val="en-GB"/>
          </w:rPr>
          <w:delText xml:space="preserve">    else:</w:delText>
        </w:r>
      </w:del>
    </w:p>
    <w:p w14:paraId="2D418178" w14:textId="0DC13BE1" w:rsidR="004C770C" w:rsidRPr="00CD6A7E" w:rsidDel="00D23ED7" w:rsidRDefault="004C770C">
      <w:pPr>
        <w:widowControl w:val="0"/>
        <w:suppressLineNumbers/>
        <w:overflowPunct w:val="0"/>
        <w:adjustRightInd w:val="0"/>
        <w:spacing w:after="0"/>
        <w:rPr>
          <w:del w:id="462" w:author="Stephen Michell" w:date="2019-07-16T11:37:00Z"/>
          <w:rFonts w:ascii="Courier New" w:eastAsia="Times New Roman" w:hAnsi="Courier New" w:cs="Courier New"/>
          <w:kern w:val="28"/>
          <w:lang w:val="en-GB"/>
        </w:rPr>
        <w:pPrChange w:id="463" w:author="Stephen Michell" w:date="2019-07-16T11:37:00Z">
          <w:pPr>
            <w:widowControl w:val="0"/>
            <w:suppressLineNumbers/>
            <w:overflowPunct w:val="0"/>
            <w:adjustRightInd w:val="0"/>
            <w:spacing w:after="0"/>
            <w:ind w:firstLine="720"/>
          </w:pPr>
        </w:pPrChange>
      </w:pPr>
      <w:del w:id="464" w:author="Stephen Michell" w:date="2019-07-16T11:37:00Z">
        <w:r w:rsidRPr="00CD6A7E" w:rsidDel="00D23ED7">
          <w:rPr>
            <w:rFonts w:ascii="Courier New" w:eastAsia="Times New Roman" w:hAnsi="Courier New" w:cs="Courier New"/>
            <w:kern w:val="28"/>
            <w:lang w:val="en-GB"/>
          </w:rPr>
          <w:delText xml:space="preserve">        1/0  # Hard stop</w:delText>
        </w:r>
      </w:del>
    </w:p>
    <w:p w14:paraId="4510B402" w14:textId="5B30E999" w:rsidR="004C770C" w:rsidRPr="00CD6A7E" w:rsidDel="00D23ED7" w:rsidRDefault="004C770C">
      <w:pPr>
        <w:widowControl w:val="0"/>
        <w:suppressLineNumbers/>
        <w:overflowPunct w:val="0"/>
        <w:adjustRightInd w:val="0"/>
        <w:spacing w:after="0"/>
        <w:rPr>
          <w:del w:id="465" w:author="Stephen Michell" w:date="2019-07-16T11:37:00Z"/>
          <w:rFonts w:ascii="Courier New" w:eastAsia="Times New Roman" w:hAnsi="Courier New" w:cs="Courier New"/>
          <w:kern w:val="28"/>
          <w:lang w:val="en-GB"/>
        </w:rPr>
        <w:pPrChange w:id="466" w:author="Stephen Michell" w:date="2019-07-16T11:37:00Z">
          <w:pPr>
            <w:widowControl w:val="0"/>
            <w:suppressLineNumbers/>
            <w:overflowPunct w:val="0"/>
            <w:adjustRightInd w:val="0"/>
            <w:spacing w:after="0"/>
            <w:ind w:firstLine="720"/>
          </w:pPr>
        </w:pPrChange>
      </w:pPr>
      <w:del w:id="467" w:author="Stephen Michell" w:date="2019-07-16T11:37:00Z">
        <w:r w:rsidRPr="00CD6A7E" w:rsidDel="00D23ED7">
          <w:rPr>
            <w:rFonts w:ascii="Courier New" w:eastAsia="Times New Roman" w:hAnsi="Courier New" w:cs="Courier New"/>
            <w:kern w:val="28"/>
            <w:lang w:val="en-GB"/>
          </w:rPr>
          <w:delText>a = 1</w:delText>
        </w:r>
      </w:del>
    </w:p>
    <w:p w14:paraId="2CD67B48" w14:textId="531DBC63" w:rsidR="004C770C" w:rsidRPr="00CD6A7E" w:rsidDel="00D23ED7" w:rsidRDefault="004C770C">
      <w:pPr>
        <w:widowControl w:val="0"/>
        <w:suppressLineNumbers/>
        <w:overflowPunct w:val="0"/>
        <w:adjustRightInd w:val="0"/>
        <w:spacing w:after="0"/>
        <w:rPr>
          <w:del w:id="468" w:author="Stephen Michell" w:date="2019-07-16T11:37:00Z"/>
          <w:rFonts w:ascii="Courier New" w:eastAsia="Times New Roman" w:hAnsi="Courier New" w:cs="Courier New"/>
          <w:kern w:val="28"/>
          <w:lang w:val="en-GB"/>
        </w:rPr>
        <w:pPrChange w:id="469" w:author="Stephen Michell" w:date="2019-07-16T11:37:00Z">
          <w:pPr>
            <w:widowControl w:val="0"/>
            <w:suppressLineNumbers/>
            <w:overflowPunct w:val="0"/>
            <w:adjustRightInd w:val="0"/>
            <w:spacing w:after="0"/>
            <w:ind w:firstLine="720"/>
          </w:pPr>
        </w:pPrChange>
      </w:pPr>
      <w:del w:id="470" w:author="Stephen Michell" w:date="2019-07-16T11:37:00Z">
        <w:r w:rsidRPr="00CD6A7E" w:rsidDel="00D23ED7">
          <w:rPr>
            <w:rFonts w:ascii="Courier New" w:eastAsia="Times New Roman" w:hAnsi="Courier New" w:cs="Courier New"/>
            <w:kern w:val="28"/>
            <w:lang w:val="en-GB"/>
          </w:rPr>
          <w:delText>b = 0</w:delText>
        </w:r>
      </w:del>
    </w:p>
    <w:p w14:paraId="3B4448BB" w14:textId="1DBA7821" w:rsidR="004C770C" w:rsidRPr="00CD6A7E" w:rsidDel="00D23ED7" w:rsidRDefault="004C770C">
      <w:pPr>
        <w:widowControl w:val="0"/>
        <w:suppressLineNumbers/>
        <w:overflowPunct w:val="0"/>
        <w:adjustRightInd w:val="0"/>
        <w:spacing w:after="0"/>
        <w:rPr>
          <w:del w:id="471" w:author="Stephen Michell" w:date="2019-07-16T11:37:00Z"/>
          <w:rFonts w:ascii="Courier New" w:eastAsia="Times New Roman" w:hAnsi="Courier New" w:cs="Courier New"/>
          <w:kern w:val="28"/>
          <w:lang w:val="en-GB"/>
        </w:rPr>
        <w:pPrChange w:id="472" w:author="Stephen Michell" w:date="2019-07-16T11:37:00Z">
          <w:pPr>
            <w:widowControl w:val="0"/>
            <w:suppressLineNumbers/>
            <w:overflowPunct w:val="0"/>
            <w:adjustRightInd w:val="0"/>
            <w:spacing w:after="0"/>
            <w:ind w:firstLine="720"/>
          </w:pPr>
        </w:pPrChange>
      </w:pPr>
      <w:del w:id="473" w:author="Stephen Michell" w:date="2019-07-16T11:37:00Z">
        <w:r w:rsidRPr="00CD6A7E" w:rsidDel="00D23ED7">
          <w:rPr>
            <w:rFonts w:ascii="Courier New" w:eastAsia="Times New Roman" w:hAnsi="Courier New" w:cs="Courier New"/>
            <w:kern w:val="28"/>
            <w:lang w:val="en-GB"/>
          </w:rPr>
          <w:delText>while True</w:delText>
        </w:r>
        <w:r w:rsidDel="00D23ED7">
          <w:rPr>
            <w:rFonts w:ascii="Courier New" w:eastAsia="Times New Roman" w:hAnsi="Courier New" w:cs="Courier New"/>
            <w:kern w:val="28"/>
            <w:lang w:val="en-GB"/>
          </w:rPr>
          <w:delText>:</w:delText>
        </w:r>
      </w:del>
    </w:p>
    <w:p w14:paraId="45A70407" w14:textId="1BF40E27" w:rsidR="004C770C" w:rsidRPr="00CD6A7E" w:rsidDel="00D23ED7" w:rsidRDefault="004C770C">
      <w:pPr>
        <w:widowControl w:val="0"/>
        <w:suppressLineNumbers/>
        <w:overflowPunct w:val="0"/>
        <w:adjustRightInd w:val="0"/>
        <w:spacing w:after="0"/>
        <w:rPr>
          <w:del w:id="474" w:author="Stephen Michell" w:date="2019-07-16T11:37:00Z"/>
          <w:rFonts w:ascii="Courier New" w:eastAsia="Times New Roman" w:hAnsi="Courier New" w:cs="Courier New"/>
          <w:kern w:val="28"/>
          <w:lang w:val="en-GB"/>
        </w:rPr>
        <w:pPrChange w:id="475" w:author="Stephen Michell" w:date="2019-07-16T11:37:00Z">
          <w:pPr>
            <w:widowControl w:val="0"/>
            <w:suppressLineNumbers/>
            <w:overflowPunct w:val="0"/>
            <w:adjustRightInd w:val="0"/>
            <w:spacing w:after="0"/>
            <w:ind w:firstLine="720"/>
          </w:pPr>
        </w:pPrChange>
      </w:pPr>
      <w:del w:id="476" w:author="Stephen Michell" w:date="2019-07-16T11:37:00Z">
        <w:r w:rsidRPr="00CD6A7E" w:rsidDel="00D23ED7">
          <w:rPr>
            <w:rFonts w:ascii="Courier New" w:eastAsia="Times New Roman" w:hAnsi="Courier New" w:cs="Courier New"/>
            <w:kern w:val="28"/>
            <w:lang w:val="en-GB"/>
          </w:rPr>
          <w:delText xml:space="preserve">    if x(a) or x(b):</w:delText>
        </w:r>
      </w:del>
    </w:p>
    <w:p w14:paraId="33524F12" w14:textId="7CCF9FC4" w:rsidR="004C770C" w:rsidRPr="00CD6A7E" w:rsidRDefault="004C770C">
      <w:pPr>
        <w:rPr>
          <w:rFonts w:ascii="Courier New" w:eastAsia="Times New Roman" w:hAnsi="Courier New" w:cs="Courier New"/>
          <w:kern w:val="28"/>
          <w:lang w:val="en-GB"/>
        </w:rPr>
        <w:pPrChange w:id="477" w:author="Stephen Michell" w:date="2019-07-16T11:37:00Z">
          <w:pPr>
            <w:widowControl w:val="0"/>
            <w:suppressLineNumbers/>
            <w:overflowPunct w:val="0"/>
            <w:adjustRightInd w:val="0"/>
            <w:spacing w:after="240"/>
            <w:ind w:firstLine="720"/>
          </w:pPr>
        </w:pPrChange>
      </w:pPr>
      <w:del w:id="478" w:author="Stephen Michell" w:date="2019-07-16T11:37:00Z">
        <w:r w:rsidRPr="00CD6A7E" w:rsidDel="00D23ED7">
          <w:rPr>
            <w:rFonts w:ascii="Courier New" w:eastAsia="Times New Roman" w:hAnsi="Courier New" w:cs="Courier New"/>
            <w:kern w:val="28"/>
            <w:lang w:val="en-GB"/>
          </w:rPr>
          <w:delText xml:space="preserve">        print('a or b is True')</w:delText>
        </w:r>
      </w:del>
      <w:commentRangeEnd w:id="451"/>
      <w:r w:rsidR="00D23ED7">
        <w:rPr>
          <w:rStyle w:val="CommentReference"/>
        </w:rPr>
        <w:commentReference w:id="451"/>
      </w:r>
    </w:p>
    <w:p w14:paraId="77B026CC" w14:textId="0C79FA43" w:rsidR="004C770C" w:rsidRPr="00CD6A7E" w:rsidDel="00D23ED7" w:rsidRDefault="004C770C" w:rsidP="004C770C">
      <w:pPr>
        <w:rPr>
          <w:del w:id="479" w:author="Stephen Michell" w:date="2019-07-16T11:38:00Z"/>
        </w:rPr>
      </w:pPr>
      <w:del w:id="480" w:author="Stephen Michell" w:date="2019-07-16T11:38:00Z">
        <w:r w:rsidRPr="00CD6A7E" w:rsidDel="00D23ED7">
          <w:delText xml:space="preserve">The code above will go into an endless loop because </w:delText>
        </w:r>
        <w:r w:rsidRPr="00CD6A7E" w:rsidDel="00D23ED7">
          <w:rPr>
            <w:rFonts w:ascii="Courier New" w:hAnsi="Courier New" w:cs="Courier New"/>
            <w:kern w:val="28"/>
            <w:lang w:val="en-GB"/>
          </w:rPr>
          <w:delText>x(b)</w:delText>
        </w:r>
        <w:r w:rsidRPr="00CD6A7E" w:rsidDel="00D23ED7">
          <w:delText xml:space="preserve"> is never evaluated. If it was the program would terminate due to an attempted division by zero.</w:delText>
        </w:r>
      </w:del>
    </w:p>
    <w:p w14:paraId="3BCD6854" w14:textId="0358A84D" w:rsidR="004C770C" w:rsidRPr="00CD6A7E" w:rsidRDefault="001456BA" w:rsidP="009866F9">
      <w:pPr>
        <w:pStyle w:val="Heading3"/>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5228410C" w14:textId="180AB4FB" w:rsidR="004C770C" w:rsidRPr="00E94999" w:rsidRDefault="00DA7483" w:rsidP="00DA7483">
      <w:pPr>
        <w:pStyle w:val="ListParagraph"/>
        <w:widowControl w:val="0"/>
        <w:numPr>
          <w:ilvl w:val="0"/>
          <w:numId w:val="361"/>
        </w:numPr>
        <w:suppressLineNumbers/>
        <w:overflowPunct w:val="0"/>
        <w:adjustRightInd w:val="0"/>
        <w:spacing w:after="120"/>
        <w:rPr>
          <w:rFonts w:ascii="Calibri" w:eastAsia="Times New Roman" w:hAnsi="Calibri"/>
        </w:rPr>
      </w:pPr>
      <w:del w:id="481" w:author="Sean McDonagh" w:date="2019-04-25T11:30:00Z">
        <w:r w:rsidDel="00D01002">
          <w:rPr>
            <w:rFonts w:ascii="Calibri" w:eastAsia="Times New Roman" w:hAnsi="Calibri"/>
          </w:rPr>
          <w:delText>Follow the guidance of</w:delText>
        </w:r>
      </w:del>
      <w:ins w:id="482" w:author="Sean McDonagh" w:date="2019-04-25T11:30:00Z">
        <w:r w:rsidR="00D01002">
          <w:rPr>
            <w:rFonts w:ascii="Calibri" w:eastAsia="Times New Roman" w:hAnsi="Calibri"/>
          </w:rPr>
          <w:t>Follow the guidance contained in</w:t>
        </w:r>
      </w:ins>
      <w:r>
        <w:rPr>
          <w:rFonts w:ascii="Calibri" w:eastAsia="Times New Roman" w:hAnsi="Calibri"/>
        </w:rPr>
        <w:t xml:space="preserve"> TR 24772-1 clause 6.23.5;</w:t>
      </w:r>
    </w:p>
    <w:p w14:paraId="53D0F6A4" w14:textId="3F1157CB" w:rsidR="004C770C" w:rsidRPr="007B6289" w:rsidDel="00D23ED7" w:rsidRDefault="004C770C" w:rsidP="00DA7483">
      <w:pPr>
        <w:pStyle w:val="ListParagraph"/>
        <w:widowControl w:val="0"/>
        <w:numPr>
          <w:ilvl w:val="0"/>
          <w:numId w:val="361"/>
        </w:numPr>
        <w:suppressLineNumbers/>
        <w:overflowPunct w:val="0"/>
        <w:adjustRightInd w:val="0"/>
        <w:spacing w:after="120"/>
        <w:rPr>
          <w:del w:id="483" w:author="Stephen Michell" w:date="2019-07-16T11:35:00Z"/>
          <w:rFonts w:ascii="Calibri" w:eastAsia="Times New Roman" w:hAnsi="Calibri"/>
        </w:rPr>
      </w:pPr>
      <w:del w:id="484" w:author="Stephen Michell" w:date="2019-07-16T11:35:00Z">
        <w:r w:rsidRPr="007B6289" w:rsidDel="00D23ED7">
          <w:rPr>
            <w:rFonts w:ascii="Calibri" w:eastAsia="Times New Roman" w:hAnsi="Calibri"/>
          </w:rPr>
          <w:delText>Be aware that short-circuited expressions can cause subtle errors because not all sub-expressions may be evaluated</w:delText>
        </w:r>
        <w:r w:rsidR="00DA7483" w:rsidDel="00D23ED7">
          <w:rPr>
            <w:rFonts w:ascii="Calibri" w:eastAsia="Times New Roman" w:hAnsi="Calibri"/>
          </w:rPr>
          <w:delText>.</w:delText>
        </w:r>
      </w:del>
    </w:p>
    <w:p w14:paraId="1292C4FA" w14:textId="41477F9F" w:rsidR="004C770C" w:rsidRPr="00CD6A7E" w:rsidRDefault="001456BA" w:rsidP="004C770C">
      <w:pPr>
        <w:pStyle w:val="Heading2"/>
        <w:rPr>
          <w:lang w:bidi="en-US"/>
        </w:rPr>
      </w:pPr>
      <w:bookmarkStart w:id="485" w:name="_Toc310518179"/>
      <w:bookmarkStart w:id="486" w:name="_Toc7089394"/>
      <w:r>
        <w:rPr>
          <w:lang w:bidi="en-US"/>
        </w:rPr>
        <w:t>6.2</w:t>
      </w:r>
      <w:r w:rsidR="00460588">
        <w:rPr>
          <w:lang w:bidi="en-US"/>
        </w:rPr>
        <w:t>4</w:t>
      </w:r>
      <w:r w:rsidR="00AD5842">
        <w:rPr>
          <w:lang w:bidi="en-US"/>
        </w:rPr>
        <w:t xml:space="preserve"> </w:t>
      </w:r>
      <w:r w:rsidR="004C770C" w:rsidRPr="00CD6A7E">
        <w:rPr>
          <w:lang w:bidi="en-US"/>
        </w:rPr>
        <w:t>Side-effects and Order of Evaluation</w:t>
      </w:r>
      <w:r w:rsidR="008A5609">
        <w:rPr>
          <w:lang w:bidi="en-US"/>
        </w:rPr>
        <w:t xml:space="preserve"> of Operands</w:t>
      </w:r>
      <w:r w:rsidR="004C770C" w:rsidRPr="00CD6A7E">
        <w:rPr>
          <w:lang w:bidi="en-US"/>
        </w:rPr>
        <w:t xml:space="preserve"> [SAM]</w:t>
      </w:r>
      <w:bookmarkEnd w:id="485"/>
      <w:bookmarkEnd w:id="486"/>
    </w:p>
    <w:p w14:paraId="239B64AB" w14:textId="2A0185A0" w:rsidR="004C770C" w:rsidRPr="00CD6A7E" w:rsidRDefault="001456BA" w:rsidP="009866F9">
      <w:pPr>
        <w:pStyle w:val="Heading3"/>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 xml:space="preserve">Applicability to </w:t>
      </w:r>
      <w:commentRangeStart w:id="487"/>
      <w:commentRangeStart w:id="488"/>
      <w:r w:rsidR="004C770C" w:rsidRPr="00CD6A7E">
        <w:rPr>
          <w:lang w:bidi="en-US"/>
        </w:rPr>
        <w:t>language</w:t>
      </w:r>
      <w:commentRangeEnd w:id="487"/>
      <w:r w:rsidR="00D46D22">
        <w:rPr>
          <w:rStyle w:val="CommentReference"/>
          <w:rFonts w:asciiTheme="minorHAnsi" w:eastAsiaTheme="minorEastAsia" w:hAnsiTheme="minorHAnsi" w:cstheme="minorBidi"/>
          <w:b w:val="0"/>
          <w:bCs w:val="0"/>
        </w:rPr>
        <w:commentReference w:id="487"/>
      </w:r>
      <w:commentRangeEnd w:id="488"/>
      <w:r w:rsidR="007C374F">
        <w:rPr>
          <w:rStyle w:val="CommentReference"/>
          <w:rFonts w:asciiTheme="minorHAnsi" w:eastAsiaTheme="minorEastAsia" w:hAnsiTheme="minorHAnsi" w:cstheme="minorBidi"/>
          <w:b w:val="0"/>
          <w:bCs w:val="0"/>
        </w:rPr>
        <w:commentReference w:id="488"/>
      </w:r>
    </w:p>
    <w:p w14:paraId="1B71B04B" w14:textId="77777777" w:rsidR="004C770C" w:rsidRPr="00CD6A7E" w:rsidRDefault="004C770C" w:rsidP="004C770C">
      <w:r w:rsidRPr="00CD6A7E">
        <w:t>Python supports sequence unpacking (parallel assignment) in which each element of the right hand side (expressed as a tuple) is evaluated and then assigned to each element of the left-hand side (LHS</w:t>
      </w:r>
      <w:r w:rsidR="00511BA6">
        <w:fldChar w:fldCharType="begin"/>
      </w:r>
      <w:r w:rsidR="00511BA6">
        <w:instrText xml:space="preserve"> XE "</w:instrText>
      </w:r>
      <w:r w:rsidR="00511BA6" w:rsidRPr="006D2C61">
        <w:instrText>LHS (left-hand side)</w:instrText>
      </w:r>
      <w:r w:rsidR="00511BA6">
        <w:instrText xml:space="preserve">" </w:instrText>
      </w:r>
      <w:r w:rsidR="00511BA6">
        <w:fldChar w:fldCharType="end"/>
      </w:r>
      <w:r w:rsidRPr="00CD6A7E">
        <w:t xml:space="preserve">) in </w:t>
      </w:r>
      <w:r w:rsidR="00B73A2F" w:rsidRPr="00CD6A7E">
        <w:t>left</w:t>
      </w:r>
      <w:r w:rsidR="00B73A2F">
        <w:t>-</w:t>
      </w:r>
      <w:r w:rsidR="00B73A2F" w:rsidRPr="00CD6A7E">
        <w:t>to</w:t>
      </w:r>
      <w:r w:rsidR="00B73A2F">
        <w:t>-</w:t>
      </w:r>
      <w:r w:rsidRPr="00CD6A7E">
        <w:t>right sequence. For example, the following is a safe way to exchange values in Python:</w:t>
      </w:r>
    </w:p>
    <w:p w14:paraId="7384DB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ADC145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2</w:t>
      </w:r>
    </w:p>
    <w:p w14:paraId="780461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b = b, a # swap values between a and b</w:t>
      </w:r>
    </w:p>
    <w:p w14:paraId="5B11284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 (a,b)#=&gt; 2, 1</w:t>
      </w:r>
    </w:p>
    <w:p w14:paraId="3C4334B0" w14:textId="77777777" w:rsidR="004C770C" w:rsidRPr="00CD6A7E" w:rsidRDefault="004C770C" w:rsidP="004C770C">
      <w:r w:rsidRPr="00CD6A7E">
        <w:t xml:space="preserve">Assignment of the targets (LHS) proceeds </w:t>
      </w:r>
      <w:r w:rsidR="00B73A2F" w:rsidRPr="00CD6A7E">
        <w:t>left</w:t>
      </w:r>
      <w:r w:rsidR="00B73A2F">
        <w:t>-</w:t>
      </w:r>
      <w:r w:rsidR="00B73A2F" w:rsidRPr="00CD6A7E">
        <w:t>to</w:t>
      </w:r>
      <w:r w:rsidR="00B73A2F">
        <w:t>-</w:t>
      </w:r>
      <w:r w:rsidRPr="00CD6A7E">
        <w:t>right so overlaps on the left side are not safe:</w:t>
      </w:r>
    </w:p>
    <w:p w14:paraId="7949184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[0,0]</w:t>
      </w:r>
    </w:p>
    <w:p w14:paraId="0436566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 = 0</w:t>
      </w:r>
    </w:p>
    <w:p w14:paraId="339DA72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 a[i] = 1, 2 #=&gt; Index is set to 1; list is updated at [1]</w:t>
      </w:r>
    </w:p>
    <w:p w14:paraId="4223498E"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0,2</w:t>
      </w:r>
    </w:p>
    <w:p w14:paraId="5EC9AF1D" w14:textId="77777777" w:rsidR="004C770C" w:rsidRPr="00CD6A7E" w:rsidRDefault="004C770C" w:rsidP="004C770C">
      <w:r w:rsidRPr="00CD6A7E">
        <w:t>Python Boolean operators are often used to assign values as in:</w:t>
      </w:r>
    </w:p>
    <w:p w14:paraId="7A4FE64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b/>
          <w:bCs/>
          <w:kern w:val="28"/>
        </w:rPr>
      </w:pPr>
      <w:r w:rsidRPr="00CD6A7E">
        <w:rPr>
          <w:rFonts w:ascii="Courier New" w:eastAsia="Times New Roman" w:hAnsi="Courier New" w:cs="Courier New"/>
          <w:kern w:val="28"/>
        </w:rPr>
        <w:t>a = b or c or d or None</w:t>
      </w:r>
    </w:p>
    <w:p w14:paraId="6641ACC5" w14:textId="77777777" w:rsidR="004C770C" w:rsidRPr="00CD6A7E" w:rsidRDefault="004C770C" w:rsidP="004C770C">
      <w:r w:rsidRPr="00CD6A7E">
        <w:rPr>
          <w:rFonts w:ascii="Courier New" w:hAnsi="Courier New" w:cs="Courier New"/>
          <w:kern w:val="28"/>
          <w:lang w:val="en-GB"/>
        </w:rPr>
        <w:t>a</w:t>
      </w:r>
      <w:r w:rsidRPr="00CD6A7E">
        <w:t xml:space="preserve"> is assigned the first value of the first object that has a non-zero (</w:t>
      </w:r>
      <w:r w:rsidR="00A0245B">
        <w:t>that is</w:t>
      </w:r>
      <w:r w:rsidRPr="00CD6A7E">
        <w:t xml:space="preserve">, </w:t>
      </w:r>
      <w:r w:rsidRPr="00CD6A7E">
        <w:rPr>
          <w:rFonts w:ascii="Courier New" w:hAnsi="Courier New" w:cs="Courier New"/>
          <w:kern w:val="28"/>
          <w:lang w:val="en-GB"/>
        </w:rPr>
        <w:t>True</w:t>
      </w:r>
      <w:r w:rsidRPr="00CD6A7E">
        <w:t xml:space="preserve">) value or, in the example above, the value </w:t>
      </w:r>
      <w:r w:rsidRPr="00CD6A7E">
        <w:rPr>
          <w:rFonts w:ascii="Courier New" w:hAnsi="Courier New" w:cs="Courier New"/>
          <w:kern w:val="28"/>
          <w:lang w:val="en-GB"/>
        </w:rPr>
        <w:t>None</w:t>
      </w:r>
      <w:r w:rsidRPr="00CD6A7E">
        <w:t xml:space="preserve"> if </w:t>
      </w:r>
      <w:r w:rsidRPr="00CD6A7E">
        <w:rPr>
          <w:rFonts w:ascii="Courier New" w:hAnsi="Courier New" w:cs="Courier New"/>
          <w:kern w:val="28"/>
          <w:lang w:val="en-GB"/>
        </w:rPr>
        <w:t>b</w:t>
      </w:r>
      <w:r w:rsidRPr="00CD6A7E">
        <w:t xml:space="preserve">, </w:t>
      </w:r>
      <w:r w:rsidRPr="00CD6A7E">
        <w:rPr>
          <w:rFonts w:ascii="Courier New" w:hAnsi="Courier New" w:cs="Courier New"/>
          <w:kern w:val="28"/>
          <w:lang w:val="en-GB"/>
        </w:rPr>
        <w:t>c</w:t>
      </w:r>
      <w:r w:rsidRPr="00CD6A7E">
        <w:t xml:space="preserve">, and </w:t>
      </w:r>
      <w:r w:rsidRPr="00CD6A7E">
        <w:rPr>
          <w:rFonts w:ascii="Courier New" w:hAnsi="Courier New" w:cs="Courier New"/>
          <w:kern w:val="28"/>
          <w:lang w:val="en-GB"/>
        </w:rPr>
        <w:t xml:space="preserve">d </w:t>
      </w:r>
      <w:r w:rsidRPr="00CD6A7E">
        <w:t xml:space="preserve">are all </w:t>
      </w:r>
      <w:r w:rsidRPr="00CD6A7E">
        <w:rPr>
          <w:rFonts w:ascii="Courier New" w:hAnsi="Courier New" w:cs="Courier New"/>
          <w:kern w:val="28"/>
          <w:lang w:val="en-GB"/>
        </w:rPr>
        <w:t>False</w:t>
      </w:r>
      <w:r w:rsidRPr="00CD6A7E">
        <w:t xml:space="preserve">. This is a common and well understood practice. However, trouble </w:t>
      </w:r>
      <w:r w:rsidRPr="00CD6A7E">
        <w:lastRenderedPageBreak/>
        <w:t>can be introduced when functions or other constructs with side effects are used on the right side of a Boolean operator:</w:t>
      </w:r>
    </w:p>
    <w:p w14:paraId="008DFB5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or b()</w:t>
      </w:r>
    </w:p>
    <w:p w14:paraId="61EF7F5C" w14:textId="23BB6DD2" w:rsidR="004C770C" w:rsidRDefault="004C770C" w:rsidP="004C770C">
      <w:pPr>
        <w:rPr>
          <w:ins w:id="489" w:author="Sean McDonagh [2]" w:date="2019-06-03T09:32:00Z"/>
        </w:rPr>
      </w:pPr>
      <w:r w:rsidRPr="00CD6A7E">
        <w:t xml:space="preserve">If function </w:t>
      </w:r>
      <w:r w:rsidRPr="00CD6A7E">
        <w:rPr>
          <w:rFonts w:ascii="Courier New" w:hAnsi="Courier New" w:cs="Courier New"/>
          <w:kern w:val="28"/>
          <w:lang w:val="en-GB"/>
        </w:rPr>
        <w:t>a</w:t>
      </w:r>
      <w:r w:rsidRPr="00CD6A7E">
        <w:t xml:space="preserve"> </w:t>
      </w:r>
      <w:proofErr w:type="gramStart"/>
      <w:r w:rsidRPr="00CD6A7E">
        <w:t>returns</w:t>
      </w:r>
      <w:proofErr w:type="gramEnd"/>
      <w:r w:rsidRPr="00CD6A7E">
        <w:t xml:space="preserve"> a </w:t>
      </w:r>
      <w:r w:rsidRPr="00CD6A7E">
        <w:rPr>
          <w:rFonts w:ascii="Courier New" w:hAnsi="Courier New" w:cs="Courier New"/>
          <w:kern w:val="28"/>
          <w:lang w:val="en-GB"/>
        </w:rPr>
        <w:t>True</w:t>
      </w:r>
      <w:r w:rsidRPr="00CD6A7E">
        <w:t xml:space="preserve"> result then function </w:t>
      </w:r>
      <w:r w:rsidRPr="00CD6A7E">
        <w:rPr>
          <w:rFonts w:ascii="Courier New" w:hAnsi="Courier New" w:cs="Courier New"/>
          <w:kern w:val="28"/>
          <w:lang w:val="en-GB"/>
        </w:rPr>
        <w:t>b</w:t>
      </w:r>
      <w:r w:rsidRPr="00CD6A7E">
        <w:t xml:space="preserve"> will not be called which may cause unexpected results.</w:t>
      </w:r>
    </w:p>
    <w:p w14:paraId="4EAB8627" w14:textId="7EB97E48" w:rsidR="00B8566E" w:rsidRPr="00693ADA" w:rsidRDefault="00237D6E" w:rsidP="00237D6E">
      <w:pPr>
        <w:widowControl w:val="0"/>
        <w:suppressLineNumbers/>
        <w:overflowPunct w:val="0"/>
        <w:adjustRightInd w:val="0"/>
        <w:spacing w:after="240"/>
        <w:rPr>
          <w:ins w:id="490" w:author="Sean McDonagh [2]" w:date="2019-06-03T09:32:00Z"/>
          <w:rFonts w:asciiTheme="majorHAnsi" w:eastAsiaTheme="majorEastAsia" w:hAnsiTheme="majorHAnsi" w:cstheme="majorBidi"/>
          <w:b/>
          <w:bCs/>
          <w:sz w:val="26"/>
          <w:szCs w:val="26"/>
          <w:lang w:bidi="en-US"/>
        </w:rPr>
      </w:pPr>
      <w:r w:rsidRPr="00237D6E">
        <w:t xml:space="preserve">The </w:t>
      </w:r>
      <w:r>
        <w:rPr>
          <w:rFonts w:ascii="Courier New" w:eastAsia="Times New Roman" w:hAnsi="Courier New" w:cs="Courier New"/>
          <w:kern w:val="28"/>
        </w:rPr>
        <w:t>a</w:t>
      </w:r>
      <w:ins w:id="491" w:author="Sean McDonagh [2]" w:date="2019-06-03T09:32:00Z">
        <w:r w:rsidR="00B8566E" w:rsidRPr="00237D6E">
          <w:rPr>
            <w:rFonts w:ascii="Courier New" w:eastAsia="Times New Roman" w:hAnsi="Courier New" w:cs="Courier New"/>
            <w:kern w:val="28"/>
          </w:rPr>
          <w:t>ssert</w:t>
        </w:r>
        <w:r w:rsidR="00B8566E">
          <w:rPr>
            <w:lang w:bidi="en-US"/>
          </w:rPr>
          <w:t xml:space="preserve"> statement in </w:t>
        </w:r>
      </w:ins>
      <w:ins w:id="492" w:author="Sean McDonagh [2]" w:date="2019-06-03T09:43:00Z">
        <w:r w:rsidR="00321CB1">
          <w:rPr>
            <w:lang w:bidi="en-US"/>
          </w:rPr>
          <w:t xml:space="preserve">Python </w:t>
        </w:r>
      </w:ins>
      <w:r>
        <w:rPr>
          <w:lang w:bidi="en-US"/>
        </w:rPr>
        <w:t>is</w:t>
      </w:r>
      <w:ins w:id="493" w:author="Sean McDonagh [2]" w:date="2019-06-03T09:48:00Z">
        <w:r w:rsidR="00321CB1">
          <w:rPr>
            <w:lang w:bidi="en-US"/>
          </w:rPr>
          <w:t xml:space="preserve"> used primarily for debugging and </w:t>
        </w:r>
      </w:ins>
      <w:ins w:id="494" w:author="Sean McDonagh [2]" w:date="2019-06-03T09:50:00Z">
        <w:r w:rsidR="00321CB1">
          <w:rPr>
            <w:lang w:bidi="en-US"/>
          </w:rPr>
          <w:t>throw</w:t>
        </w:r>
      </w:ins>
      <w:r>
        <w:rPr>
          <w:lang w:bidi="en-US"/>
        </w:rPr>
        <w:t>s</w:t>
      </w:r>
      <w:ins w:id="495" w:author="Sean McDonagh [2]" w:date="2019-06-03T09:50:00Z">
        <w:r w:rsidR="00321CB1">
          <w:rPr>
            <w:lang w:bidi="en-US"/>
          </w:rPr>
          <w:t xml:space="preserve"> an</w:t>
        </w:r>
      </w:ins>
      <w:ins w:id="496" w:author="Sean McDonagh [2]" w:date="2019-06-03T09:49:00Z">
        <w:r w:rsidR="00321CB1">
          <w:rPr>
            <w:lang w:bidi="en-US"/>
          </w:rPr>
          <w:t xml:space="preserve"> </w:t>
        </w:r>
      </w:ins>
      <w:ins w:id="497" w:author="Sean McDonagh [2]" w:date="2019-06-03T09:50:00Z">
        <w:r w:rsidR="00321CB1">
          <w:rPr>
            <w:lang w:bidi="en-US"/>
          </w:rPr>
          <w:t>e</w:t>
        </w:r>
      </w:ins>
      <w:ins w:id="498" w:author="Sean McDonagh [2]" w:date="2019-06-03T09:49:00Z">
        <w:r w:rsidR="00321CB1">
          <w:rPr>
            <w:lang w:bidi="en-US"/>
          </w:rPr>
          <w:t>xception</w:t>
        </w:r>
      </w:ins>
      <w:ins w:id="499" w:author="Sean McDonagh [2]" w:date="2019-06-03T09:50:00Z">
        <w:r w:rsidR="00321CB1">
          <w:rPr>
            <w:lang w:bidi="en-US"/>
          </w:rPr>
          <w:t>, with optional comment,</w:t>
        </w:r>
      </w:ins>
      <w:ins w:id="500" w:author="Sean McDonagh [2]" w:date="2019-06-03T09:51:00Z">
        <w:r w:rsidR="00321CB1">
          <w:rPr>
            <w:lang w:bidi="en-US"/>
          </w:rPr>
          <w:t xml:space="preserve"> if predefined conditions are not met. </w:t>
        </w:r>
      </w:ins>
      <w:ins w:id="501" w:author="Sean McDonagh [2]" w:date="2019-06-03T09:32:00Z">
        <w:r w:rsidR="00B8566E">
          <w:rPr>
            <w:lang w:bidi="en-US"/>
          </w:rPr>
          <w:t xml:space="preserve"> </w:t>
        </w:r>
      </w:ins>
    </w:p>
    <w:p w14:paraId="6870E91A" w14:textId="329B6931" w:rsidR="00B8566E" w:rsidRPr="00CD6A7E" w:rsidDel="003616D9" w:rsidRDefault="00B8566E" w:rsidP="004C770C">
      <w:pPr>
        <w:rPr>
          <w:del w:id="502" w:author="Sean McDonagh [2]" w:date="2019-06-03T09:32:00Z"/>
        </w:rPr>
      </w:pPr>
    </w:p>
    <w:p w14:paraId="3BF5CEF4" w14:textId="4A7834D8" w:rsidR="004C770C" w:rsidRPr="00CD6A7E" w:rsidRDefault="001456BA" w:rsidP="009866F9">
      <w:pPr>
        <w:pStyle w:val="Heading3"/>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4B5B39E2" w14:textId="2DFA7A8F" w:rsidR="00DA7483" w:rsidRDefault="00DA7483" w:rsidP="004C770C">
      <w:pPr>
        <w:pStyle w:val="ListParagraph"/>
        <w:widowControl w:val="0"/>
        <w:numPr>
          <w:ilvl w:val="0"/>
          <w:numId w:val="362"/>
        </w:numPr>
        <w:suppressLineNumbers/>
        <w:overflowPunct w:val="0"/>
        <w:adjustRightInd w:val="0"/>
        <w:spacing w:after="120"/>
        <w:rPr>
          <w:rFonts w:ascii="Calibri" w:eastAsia="Times New Roman" w:hAnsi="Calibri"/>
        </w:rPr>
      </w:pPr>
      <w:del w:id="503" w:author="Sean McDonagh" w:date="2019-04-25T11:30:00Z">
        <w:r w:rsidDel="00D01002">
          <w:rPr>
            <w:rFonts w:ascii="Calibri" w:eastAsia="Times New Roman" w:hAnsi="Calibri"/>
          </w:rPr>
          <w:delText>Follow the guidance of</w:delText>
        </w:r>
      </w:del>
      <w:ins w:id="504" w:author="Sean McDonagh" w:date="2019-04-25T11:30:00Z">
        <w:r w:rsidR="00D01002">
          <w:rPr>
            <w:rFonts w:ascii="Calibri" w:eastAsia="Times New Roman" w:hAnsi="Calibri"/>
          </w:rPr>
          <w:t>Follow the guidance contained in</w:t>
        </w:r>
      </w:ins>
      <w:r>
        <w:rPr>
          <w:rFonts w:ascii="Calibri" w:eastAsia="Times New Roman" w:hAnsi="Calibri"/>
        </w:rPr>
        <w:t xml:space="preserve"> 24772-1 clause 6.24.5;</w:t>
      </w:r>
    </w:p>
    <w:p w14:paraId="60114679" w14:textId="0E7F7940" w:rsidR="004C770C" w:rsidRDefault="004C770C" w:rsidP="004C770C">
      <w:pPr>
        <w:pStyle w:val="ListParagraph"/>
        <w:widowControl w:val="0"/>
        <w:numPr>
          <w:ilvl w:val="0"/>
          <w:numId w:val="362"/>
        </w:numPr>
        <w:suppressLineNumbers/>
        <w:overflowPunct w:val="0"/>
        <w:adjustRightInd w:val="0"/>
        <w:spacing w:after="120"/>
        <w:rPr>
          <w:rFonts w:ascii="Calibri" w:eastAsia="Times New Roman" w:hAnsi="Calibri"/>
        </w:rPr>
      </w:pPr>
      <w:r w:rsidRPr="007B6289">
        <w:rPr>
          <w:rFonts w:ascii="Calibri" w:eastAsia="Times New Roman" w:hAnsi="Calibri"/>
        </w:rPr>
        <w:t xml:space="preserve">Be aware of Python’s short-circuiting behaviour when expressions with side effects are used on the right side of a Boolean expression; if </w:t>
      </w:r>
      <w:proofErr w:type="gramStart"/>
      <w:r w:rsidRPr="007B6289">
        <w:rPr>
          <w:rFonts w:ascii="Calibri" w:eastAsia="Times New Roman" w:hAnsi="Calibri"/>
        </w:rPr>
        <w:t>necessary</w:t>
      </w:r>
      <w:proofErr w:type="gramEnd"/>
      <w:r w:rsidRPr="007B6289">
        <w:rPr>
          <w:rFonts w:ascii="Calibri" w:eastAsia="Times New Roman" w:hAnsi="Calibri"/>
        </w:rPr>
        <w:t xml:space="preserve"> perform each expression first and then evaluate the results:</w:t>
      </w:r>
    </w:p>
    <w:p w14:paraId="11C97603" w14:textId="77777777" w:rsidR="004C770C" w:rsidRPr="007B6289" w:rsidRDefault="004C770C" w:rsidP="004C770C">
      <w:pPr>
        <w:spacing w:after="0"/>
        <w:ind w:left="720"/>
        <w:rPr>
          <w:rFonts w:ascii="Courier New" w:eastAsia="Times New Roman" w:hAnsi="Courier New" w:cs="Courier New"/>
        </w:rPr>
      </w:pPr>
      <w:r w:rsidRPr="007B6289">
        <w:rPr>
          <w:rFonts w:ascii="Courier New" w:eastAsia="Times New Roman" w:hAnsi="Courier New" w:cs="Courier New"/>
        </w:rPr>
        <w:t>x = a()</w:t>
      </w:r>
    </w:p>
    <w:p w14:paraId="78C113B3" w14:textId="77777777" w:rsidR="004C770C" w:rsidRPr="007B6289" w:rsidRDefault="004C770C" w:rsidP="004C770C">
      <w:pPr>
        <w:spacing w:after="0"/>
        <w:ind w:left="720"/>
        <w:rPr>
          <w:rFonts w:ascii="Courier New" w:eastAsia="Times New Roman" w:hAnsi="Courier New" w:cs="Courier New"/>
        </w:rPr>
      </w:pPr>
      <w:r w:rsidRPr="007B6289">
        <w:rPr>
          <w:rFonts w:ascii="Courier New" w:eastAsia="Times New Roman" w:hAnsi="Courier New" w:cs="Courier New"/>
        </w:rPr>
        <w:t>y = b()</w:t>
      </w:r>
    </w:p>
    <w:p w14:paraId="221DA63A" w14:textId="77777777" w:rsidR="004C770C" w:rsidRPr="007B6289" w:rsidRDefault="004C770C" w:rsidP="004C770C">
      <w:pPr>
        <w:spacing w:after="0"/>
        <w:ind w:left="720"/>
        <w:rPr>
          <w:rFonts w:ascii="Courier New" w:eastAsia="Times New Roman" w:hAnsi="Courier New" w:cs="Courier New"/>
        </w:rPr>
      </w:pPr>
      <w:r w:rsidRPr="007B6289">
        <w:rPr>
          <w:rFonts w:ascii="Courier New" w:eastAsia="Times New Roman" w:hAnsi="Courier New" w:cs="Courier New"/>
        </w:rPr>
        <w:t>if x or y …</w:t>
      </w:r>
    </w:p>
    <w:p w14:paraId="667EBDA2" w14:textId="77777777" w:rsidR="004C770C" w:rsidRPr="007B6289" w:rsidRDefault="004C770C" w:rsidP="004C770C">
      <w:pPr>
        <w:pStyle w:val="ListParagraph"/>
        <w:widowControl w:val="0"/>
        <w:numPr>
          <w:ilvl w:val="0"/>
          <w:numId w:val="362"/>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even though overlaps between the left hand side and the right hand side are safe, it is possible to have unintended results when the variables on the left side overlap with one another so always ensure that the assignments and </w:t>
      </w:r>
      <w:r w:rsidR="00B73A2F" w:rsidRPr="007B6289">
        <w:rPr>
          <w:rFonts w:ascii="Calibri" w:eastAsia="Times New Roman" w:hAnsi="Calibri"/>
          <w:lang w:val="en-GB"/>
        </w:rPr>
        <w:t>left</w:t>
      </w:r>
      <w:r w:rsidR="00B73A2F">
        <w:rPr>
          <w:rFonts w:ascii="Calibri" w:eastAsia="Times New Roman" w:hAnsi="Calibri"/>
          <w:lang w:val="en-GB"/>
        </w:rPr>
        <w:t>-</w:t>
      </w:r>
      <w:r w:rsidR="00B73A2F" w:rsidRPr="007B6289">
        <w:rPr>
          <w:rFonts w:ascii="Calibri" w:eastAsia="Times New Roman" w:hAnsi="Calibri"/>
          <w:lang w:val="en-GB"/>
        </w:rPr>
        <w:t>to</w:t>
      </w:r>
      <w:r w:rsidR="00B73A2F">
        <w:rPr>
          <w:rFonts w:ascii="Calibri" w:eastAsia="Times New Roman" w:hAnsi="Calibri"/>
          <w:lang w:val="en-GB"/>
        </w:rPr>
        <w:t>-</w:t>
      </w:r>
      <w:r w:rsidRPr="007B6289">
        <w:rPr>
          <w:rFonts w:ascii="Calibri" w:eastAsia="Times New Roman" w:hAnsi="Calibri"/>
          <w:lang w:val="en-GB"/>
        </w:rPr>
        <w:t>right sequence of assignments to the variables on the left hand side never overlap. If necessary, and/or if it makes the code easier to understand, consider breaking the statem</w:t>
      </w:r>
      <w:r>
        <w:rPr>
          <w:rFonts w:ascii="Calibri" w:eastAsia="Times New Roman" w:hAnsi="Calibri"/>
          <w:lang w:val="en-GB"/>
        </w:rPr>
        <w:t>ent into two or more statements;</w:t>
      </w:r>
    </w:p>
    <w:p w14:paraId="273DE365"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 xml:space="preserve"># overlapping </w:t>
      </w:r>
    </w:p>
    <w:p w14:paraId="0C49509E"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a = [0,0]</w:t>
      </w:r>
    </w:p>
    <w:p w14:paraId="73A67657"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i = 0</w:t>
      </w:r>
    </w:p>
    <w:p w14:paraId="5416E99B"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i, a[i] = 1, 2 #=&gt; Index is set to 1; list is updated at [1]</w:t>
      </w:r>
    </w:p>
    <w:p w14:paraId="0E0CBED8"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print(a) #=&gt; 0,2</w:t>
      </w:r>
    </w:p>
    <w:p w14:paraId="1A022EA7"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 Non-overlapping</w:t>
      </w:r>
    </w:p>
    <w:p w14:paraId="60C46966"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a = [0,0]</w:t>
      </w:r>
    </w:p>
    <w:p w14:paraId="6A0C58C0"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 xml:space="preserve">i, </w:t>
      </w:r>
      <w:proofErr w:type="gramStart"/>
      <w:r w:rsidRPr="007B6289">
        <w:rPr>
          <w:rFonts w:ascii="Courier New" w:eastAsia="Times New Roman" w:hAnsi="Courier New" w:cs="Courier New"/>
          <w:kern w:val="28"/>
          <w:lang w:val="en-GB"/>
        </w:rPr>
        <w:t>a[</w:t>
      </w:r>
      <w:proofErr w:type="gramEnd"/>
      <w:r w:rsidRPr="007B6289">
        <w:rPr>
          <w:rFonts w:ascii="Courier New" w:eastAsia="Times New Roman" w:hAnsi="Courier New" w:cs="Courier New"/>
          <w:kern w:val="28"/>
          <w:lang w:val="en-GB"/>
        </w:rPr>
        <w:t>0] = 1, 2</w:t>
      </w:r>
    </w:p>
    <w:p w14:paraId="76B5B0C3" w14:textId="4C578A8B" w:rsidR="004C770C"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print(a) #=&gt; 2,0</w:t>
      </w:r>
    </w:p>
    <w:p w14:paraId="71D2EFFE" w14:textId="2D2E9382" w:rsidR="00237D6E" w:rsidRPr="00AE0D6D" w:rsidRDefault="00237D6E" w:rsidP="00237D6E">
      <w:pPr>
        <w:pStyle w:val="ListParagraph"/>
        <w:widowControl w:val="0"/>
        <w:numPr>
          <w:ilvl w:val="0"/>
          <w:numId w:val="362"/>
        </w:numPr>
        <w:suppressLineNumbers/>
        <w:overflowPunct w:val="0"/>
        <w:adjustRightInd w:val="0"/>
        <w:spacing w:after="0"/>
        <w:rPr>
          <w:ins w:id="505" w:author="Sean McDonagh [2]" w:date="2019-06-03T09:55:00Z"/>
          <w:rFonts w:ascii="Calibri" w:eastAsia="Times New Roman" w:hAnsi="Calibri"/>
          <w:lang w:val="en-GB"/>
        </w:rPr>
      </w:pPr>
      <w:ins w:id="506" w:author="Sean McDonagh [2]" w:date="2019-06-03T09:55:00Z">
        <w:r w:rsidRPr="00AE0D6D">
          <w:rPr>
            <w:rFonts w:ascii="Calibri" w:eastAsia="Times New Roman" w:hAnsi="Calibri"/>
            <w:lang w:val="en-GB"/>
          </w:rPr>
          <w:t>Use</w:t>
        </w:r>
        <w:r>
          <w:rPr>
            <w:rFonts w:ascii="Calibri" w:eastAsia="Times New Roman" w:hAnsi="Calibri"/>
            <w:lang w:val="en-GB"/>
          </w:rPr>
          <w:t xml:space="preserve"> the</w:t>
        </w:r>
        <w:r w:rsidRPr="00AE0D6D">
          <w:rPr>
            <w:rFonts w:ascii="Calibri" w:eastAsia="Times New Roman" w:hAnsi="Calibri"/>
            <w:lang w:val="en-GB"/>
          </w:rPr>
          <w:t xml:space="preserve"> </w:t>
        </w:r>
        <w:r w:rsidRPr="00AE0D6D">
          <w:rPr>
            <w:rFonts w:ascii="Courier New" w:eastAsia="Times New Roman" w:hAnsi="Courier New" w:cs="Courier New"/>
            <w:kern w:val="28"/>
            <w:lang w:val="en-GB"/>
          </w:rPr>
          <w:t>assert</w:t>
        </w:r>
        <w:r w:rsidRPr="00AE0D6D">
          <w:rPr>
            <w:rFonts w:ascii="Calibri" w:eastAsia="Times New Roman" w:hAnsi="Calibri"/>
            <w:lang w:val="en-GB"/>
          </w:rPr>
          <w:t xml:space="preserve"> statement during the debugging phase of code development to help eliminate all undesired conditions from occurring.</w:t>
        </w:r>
      </w:ins>
    </w:p>
    <w:p w14:paraId="334B221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7EBBB818" w:rsidR="004C770C" w:rsidRPr="00CD6A7E" w:rsidRDefault="001456BA" w:rsidP="004C770C">
      <w:pPr>
        <w:pStyle w:val="Heading2"/>
        <w:rPr>
          <w:lang w:bidi="en-US"/>
        </w:rPr>
      </w:pPr>
      <w:bookmarkStart w:id="507" w:name="_Toc310518180"/>
      <w:bookmarkStart w:id="508" w:name="_Toc7089395"/>
      <w:r>
        <w:rPr>
          <w:lang w:bidi="en-US"/>
        </w:rPr>
        <w:t>6.2</w:t>
      </w:r>
      <w:r w:rsidR="00460588">
        <w:rPr>
          <w:lang w:bidi="en-US"/>
        </w:rPr>
        <w:t>5</w:t>
      </w:r>
      <w:r w:rsidR="00AD5842">
        <w:rPr>
          <w:lang w:bidi="en-US"/>
        </w:rPr>
        <w:t xml:space="preserve"> </w:t>
      </w:r>
      <w:r w:rsidR="004C770C" w:rsidRPr="00CD6A7E">
        <w:rPr>
          <w:lang w:bidi="en-US"/>
        </w:rPr>
        <w:t>Likely Incorrect Expression [KOA]</w:t>
      </w:r>
      <w:bookmarkEnd w:id="507"/>
      <w:bookmarkEnd w:id="508"/>
    </w:p>
    <w:p w14:paraId="5FCB2D6B" w14:textId="2AA00535" w:rsidR="004C770C" w:rsidRPr="00CD6A7E" w:rsidRDefault="001456BA" w:rsidP="009866F9">
      <w:pPr>
        <w:pStyle w:val="Heading3"/>
        <w:rPr>
          <w:lang w:bidi="en-US"/>
        </w:rPr>
      </w:pPr>
      <w:r>
        <w:rPr>
          <w:lang w:bidi="en-US"/>
        </w:rPr>
        <w:t>6.2</w:t>
      </w:r>
      <w:r w:rsidR="00460588">
        <w:rPr>
          <w:lang w:bidi="en-US"/>
        </w:rPr>
        <w:t>5</w:t>
      </w:r>
      <w:r w:rsidR="004C770C">
        <w:rPr>
          <w:lang w:bidi="en-US"/>
        </w:rPr>
        <w:t>.1</w:t>
      </w:r>
      <w:r w:rsidR="00AD5842">
        <w:rPr>
          <w:lang w:bidi="en-US"/>
        </w:rPr>
        <w:t xml:space="preserve"> </w:t>
      </w:r>
      <w:r w:rsidR="004C770C" w:rsidRPr="00CD6A7E">
        <w:rPr>
          <w:lang w:bidi="en-US"/>
        </w:rPr>
        <w:t xml:space="preserve">Applicability to </w:t>
      </w:r>
      <w:commentRangeStart w:id="509"/>
      <w:commentRangeStart w:id="510"/>
      <w:r w:rsidR="004C770C" w:rsidRPr="00CD6A7E">
        <w:rPr>
          <w:lang w:bidi="en-US"/>
        </w:rPr>
        <w:t>language</w:t>
      </w:r>
      <w:commentRangeEnd w:id="509"/>
      <w:r w:rsidR="00D46D22">
        <w:rPr>
          <w:rStyle w:val="CommentReference"/>
          <w:rFonts w:asciiTheme="minorHAnsi" w:eastAsiaTheme="minorEastAsia" w:hAnsiTheme="minorHAnsi" w:cstheme="minorBidi"/>
          <w:b w:val="0"/>
          <w:bCs w:val="0"/>
        </w:rPr>
        <w:commentReference w:id="509"/>
      </w:r>
      <w:commentRangeEnd w:id="510"/>
      <w:r w:rsidR="00054E6F">
        <w:rPr>
          <w:rStyle w:val="CommentReference"/>
          <w:rFonts w:asciiTheme="minorHAnsi" w:eastAsiaTheme="minorEastAsia" w:hAnsiTheme="minorHAnsi" w:cstheme="minorBidi"/>
          <w:b w:val="0"/>
          <w:bCs w:val="0"/>
        </w:rPr>
        <w:commentReference w:id="510"/>
      </w:r>
    </w:p>
    <w:p w14:paraId="109A51BE" w14:textId="77777777" w:rsidR="004C770C" w:rsidRPr="00CD6A7E" w:rsidRDefault="004C770C" w:rsidP="004C770C">
      <w:r w:rsidRPr="00CD6A7E">
        <w:t>Python goes to some lengths to help prevent likely incorrect expressions:</w:t>
      </w:r>
    </w:p>
    <w:p w14:paraId="0B3EA0C5" w14:textId="77777777" w:rsidR="004C770C" w:rsidRPr="00CD6A7E" w:rsidRDefault="004C770C" w:rsidP="004C770C">
      <w:pPr>
        <w:widowControl w:val="0"/>
        <w:numPr>
          <w:ilvl w:val="0"/>
          <w:numId w:val="282"/>
        </w:numPr>
        <w:suppressLineNumbers/>
        <w:overflowPunct w:val="0"/>
        <w:adjustRightInd w:val="0"/>
        <w:spacing w:after="120"/>
        <w:contextualSpacing/>
      </w:pPr>
      <w:r w:rsidRPr="00CD6A7E">
        <w:t>Testing for equivalence cannot be confused with assignment:</w:t>
      </w:r>
    </w:p>
    <w:p w14:paraId="7CAA68A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b = 1</w:t>
      </w:r>
    </w:p>
    <w:p w14:paraId="307CB1C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(a=b): print(a,b) #==&gt; syntax error</w:t>
      </w:r>
    </w:p>
    <w:p w14:paraId="3ABC9E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(a==b): print(a,b) #==&gt; 1 1</w:t>
      </w:r>
    </w:p>
    <w:p w14:paraId="71297AB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
    <w:p w14:paraId="5F563E36" w14:textId="3862FC54" w:rsidR="004C770C" w:rsidRPr="00CD6A7E" w:rsidRDefault="004C770C" w:rsidP="004C770C">
      <w:pPr>
        <w:widowControl w:val="0"/>
        <w:numPr>
          <w:ilvl w:val="0"/>
          <w:numId w:val="282"/>
        </w:numPr>
        <w:suppressLineNumbers/>
        <w:overflowPunct w:val="0"/>
        <w:adjustRightInd w:val="0"/>
        <w:spacing w:after="120"/>
        <w:contextualSpacing/>
      </w:pPr>
      <w:r w:rsidRPr="00CD6A7E">
        <w:t xml:space="preserve">Boolean operators use English words </w:t>
      </w:r>
      <w:r w:rsidRPr="00CD6A7E">
        <w:rPr>
          <w:rFonts w:ascii="Courier New" w:hAnsi="Courier New" w:cs="Courier New"/>
          <w:kern w:val="28"/>
          <w:lang w:val="en-GB"/>
        </w:rPr>
        <w:t>not</w:t>
      </w:r>
      <w:r w:rsidRPr="00CD6A7E">
        <w:t xml:space="preserve">, </w:t>
      </w:r>
      <w:r w:rsidRPr="00CD6A7E">
        <w:rPr>
          <w:rFonts w:ascii="Courier New" w:hAnsi="Courier New" w:cs="Courier New"/>
          <w:kern w:val="28"/>
          <w:lang w:val="en-GB"/>
        </w:rPr>
        <w:t>and</w:t>
      </w:r>
      <w:r w:rsidRPr="00CD6A7E">
        <w:t xml:space="preserve">, </w:t>
      </w:r>
      <w:r w:rsidRPr="00CD6A7E">
        <w:rPr>
          <w:rFonts w:ascii="Courier New" w:hAnsi="Courier New" w:cs="Courier New"/>
          <w:kern w:val="28"/>
          <w:lang w:val="en-GB"/>
        </w:rPr>
        <w:t>or</w:t>
      </w:r>
      <w:r w:rsidRPr="00CD6A7E">
        <w:t xml:space="preserve">; bitwise operators use symbols </w:t>
      </w:r>
      <w:r w:rsidRPr="00CD6A7E">
        <w:rPr>
          <w:rFonts w:ascii="Courier New" w:hAnsi="Courier New" w:cs="Courier New"/>
          <w:kern w:val="28"/>
          <w:lang w:val="en-GB"/>
        </w:rPr>
        <w:t>~</w:t>
      </w:r>
      <w:r w:rsidRPr="00CD6A7E">
        <w:t xml:space="preserve">, </w:t>
      </w:r>
      <w:r w:rsidRPr="00CD6A7E">
        <w:rPr>
          <w:rFonts w:ascii="Courier New" w:hAnsi="Courier New" w:cs="Courier New"/>
          <w:kern w:val="28"/>
          <w:lang w:val="en-GB"/>
        </w:rPr>
        <w:t>&amp;</w:t>
      </w:r>
      <w:r w:rsidRPr="00CD6A7E">
        <w:t xml:space="preserve">, </w:t>
      </w:r>
      <w:r w:rsidRPr="00CD6A7E">
        <w:rPr>
          <w:rFonts w:ascii="Courier New" w:hAnsi="Courier New" w:cs="Courier New"/>
          <w:kern w:val="28"/>
          <w:lang w:val="en-GB"/>
        </w:rPr>
        <w:t>|</w:t>
      </w:r>
      <w:r w:rsidRPr="00CD6A7E">
        <w:t xml:space="preserve"> respectively. Python</w:t>
      </w:r>
      <w:r w:rsidR="00DA7483">
        <w:t>, however,</w:t>
      </w:r>
      <w:r w:rsidRPr="00CD6A7E">
        <w:t xml:space="preserve"> does have some subtleties that can cause unexpected results:</w:t>
      </w:r>
    </w:p>
    <w:p w14:paraId="0A9D7536" w14:textId="77777777" w:rsidR="004C770C" w:rsidRPr="00CD6A7E" w:rsidRDefault="004C770C" w:rsidP="004C770C">
      <w:pPr>
        <w:widowControl w:val="0"/>
        <w:numPr>
          <w:ilvl w:val="1"/>
          <w:numId w:val="282"/>
        </w:numPr>
        <w:suppressLineNumbers/>
        <w:overflowPunct w:val="0"/>
        <w:adjustRightInd w:val="0"/>
        <w:spacing w:after="120"/>
        <w:contextualSpacing/>
      </w:pPr>
      <w:r w:rsidRPr="00CD6A7E">
        <w:t>Skipping the parentheses after a function does not invoke a call to the function and will fail silently because it’s a legitimate reference to the function object:</w:t>
      </w:r>
    </w:p>
    <w:p w14:paraId="55A6590E"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class a:</w:t>
      </w:r>
    </w:p>
    <w:p w14:paraId="69B35004"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b/>
        <w:t>def demo():</w:t>
      </w:r>
    </w:p>
    <w:p w14:paraId="1F1192CE"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b/>
      </w:r>
      <w:r w:rsidRPr="00CD6A7E">
        <w:rPr>
          <w:rFonts w:ascii="Courier New" w:eastAsia="Times New Roman" w:hAnsi="Courier New" w:cs="Courier New"/>
          <w:kern w:val="28"/>
        </w:rPr>
        <w:tab/>
        <w:t>print("in demo")</w:t>
      </w:r>
    </w:p>
    <w:p w14:paraId="0039AB27"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a.demo</w:t>
      </w:r>
      <w:r w:rsidRPr="00CD6A7E">
        <w:rPr>
          <w:rFonts w:ascii="Courier New" w:eastAsia="Times New Roman" w:hAnsi="Courier New" w:cs="Courier New"/>
          <w:b/>
          <w:kern w:val="28"/>
        </w:rPr>
        <w:t>()</w:t>
      </w:r>
      <w:r w:rsidRPr="00CD6A7E">
        <w:rPr>
          <w:rFonts w:ascii="Courier New" w:eastAsia="Times New Roman" w:hAnsi="Courier New" w:cs="Courier New"/>
          <w:kern w:val="28"/>
        </w:rPr>
        <w:t>#=&gt; in demo</w:t>
      </w:r>
    </w:p>
    <w:p w14:paraId="3F67A121"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a.demo  #=&gt; &lt;function demo at 0x000000000342A9C8&gt;</w:t>
      </w:r>
    </w:p>
    <w:p w14:paraId="059D3E0B"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x = a.demo</w:t>
      </w:r>
    </w:p>
    <w:p w14:paraId="7C61DFB1" w14:textId="77777777" w:rsidR="004C770C" w:rsidRPr="00CD6A7E" w:rsidRDefault="004C770C" w:rsidP="004C770C">
      <w:pPr>
        <w:widowControl w:val="0"/>
        <w:suppressLineNumbers/>
        <w:overflowPunct w:val="0"/>
        <w:adjustRightInd w:val="0"/>
        <w:spacing w:after="240"/>
        <w:ind w:left="720" w:firstLine="720"/>
        <w:rPr>
          <w:rFonts w:ascii="Courier New" w:eastAsia="Times New Roman" w:hAnsi="Courier New" w:cs="Courier New"/>
          <w:kern w:val="28"/>
        </w:rPr>
      </w:pPr>
      <w:r w:rsidRPr="00CD6A7E">
        <w:rPr>
          <w:rFonts w:ascii="Courier New" w:eastAsia="Times New Roman" w:hAnsi="Courier New" w:cs="Courier New"/>
          <w:kern w:val="28"/>
        </w:rPr>
        <w:t>x</w:t>
      </w:r>
      <w:r w:rsidRPr="00CD6A7E">
        <w:rPr>
          <w:rFonts w:ascii="Courier New" w:eastAsia="Times New Roman" w:hAnsi="Courier New" w:cs="Courier New"/>
          <w:b/>
          <w:kern w:val="28"/>
        </w:rPr>
        <w:t>()</w:t>
      </w:r>
      <w:r w:rsidRPr="00CD6A7E">
        <w:rPr>
          <w:rFonts w:ascii="Courier New" w:eastAsia="Times New Roman" w:hAnsi="Courier New" w:cs="Courier New"/>
          <w:kern w:val="28"/>
        </w:rPr>
        <w:t xml:space="preserve"> #=&gt; in demo</w:t>
      </w:r>
    </w:p>
    <w:p w14:paraId="51CF963D" w14:textId="77777777" w:rsidR="004C770C" w:rsidRPr="00CD6A7E" w:rsidRDefault="004C770C" w:rsidP="004C770C">
      <w:pPr>
        <w:ind w:left="1440"/>
      </w:pPr>
      <w:r w:rsidRPr="00CD6A7E">
        <w:t xml:space="preserve">The two lines that reference the function without trailing parentheses above demonstrate how that syntax is a reference to the function </w:t>
      </w:r>
      <w:r w:rsidRPr="00CD6A7E">
        <w:rPr>
          <w:i/>
        </w:rPr>
        <w:t>object</w:t>
      </w:r>
      <w:r w:rsidRPr="00CD6A7E">
        <w:t xml:space="preserve"> and not a call to the function.</w:t>
      </w:r>
    </w:p>
    <w:p w14:paraId="23C395A0" w14:textId="77777777" w:rsidR="004C770C" w:rsidRPr="00CD6A7E" w:rsidRDefault="004C770C" w:rsidP="004C770C">
      <w:pPr>
        <w:widowControl w:val="0"/>
        <w:numPr>
          <w:ilvl w:val="0"/>
          <w:numId w:val="282"/>
        </w:numPr>
        <w:suppressLineNumbers/>
        <w:overflowPunct w:val="0"/>
        <w:adjustRightInd w:val="0"/>
        <w:spacing w:after="120"/>
        <w:contextualSpacing/>
      </w:pPr>
      <w:r w:rsidRPr="00CD6A7E">
        <w:t>Built-in functions that perform in-place operations on mutable objects (</w:t>
      </w:r>
      <w:r w:rsidR="00884396">
        <w:t>that is</w:t>
      </w:r>
      <w:r w:rsidRPr="00CD6A7E">
        <w:t xml:space="preserve">, lists, dictionaries, and some class instances) do not return the changed object – they return </w:t>
      </w:r>
      <w:r w:rsidRPr="00CD6A7E">
        <w:rPr>
          <w:rFonts w:ascii="Courier New" w:hAnsi="Courier New" w:cs="Courier New"/>
          <w:kern w:val="28"/>
          <w:lang w:val="en-GB"/>
        </w:rPr>
        <w:t>None</w:t>
      </w:r>
      <w:r w:rsidRPr="00CD6A7E">
        <w:t>:</w:t>
      </w:r>
    </w:p>
    <w:p w14:paraId="214FF17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w:t>
      </w:r>
    </w:p>
    <w:p w14:paraId="12EE5F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a.append("x")</w:t>
      </w:r>
    </w:p>
    <w:p w14:paraId="5DD1CCF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['x']</w:t>
      </w:r>
    </w:p>
    <w:p w14:paraId="54B042E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a.append("y")</w:t>
      </w:r>
    </w:p>
    <w:p w14:paraId="09032303" w14:textId="7D8C6D9D" w:rsidR="004C770C" w:rsidRDefault="004C770C" w:rsidP="004C770C">
      <w:pPr>
        <w:widowControl w:val="0"/>
        <w:suppressLineNumbers/>
        <w:overflowPunct w:val="0"/>
        <w:adjustRightInd w:val="0"/>
        <w:spacing w:after="0"/>
        <w:ind w:firstLine="720"/>
        <w:rPr>
          <w:ins w:id="511" w:author="Sean McDonagh [2]" w:date="2019-05-30T14:37:00Z"/>
          <w:rFonts w:ascii="Courier New" w:eastAsia="Times New Roman" w:hAnsi="Courier New" w:cs="Courier New"/>
          <w:kern w:val="28"/>
        </w:rPr>
      </w:pPr>
      <w:r w:rsidRPr="00CD6A7E">
        <w:rPr>
          <w:rFonts w:ascii="Courier New" w:eastAsia="Times New Roman" w:hAnsi="Courier New" w:cs="Courier New"/>
          <w:kern w:val="28"/>
        </w:rPr>
        <w:t>print(a) #=&gt; None</w:t>
      </w:r>
    </w:p>
    <w:p w14:paraId="0F561ED1" w14:textId="40889DBD" w:rsidR="00277D10" w:rsidRDefault="00277D10" w:rsidP="004C770C">
      <w:pPr>
        <w:widowControl w:val="0"/>
        <w:suppressLineNumbers/>
        <w:overflowPunct w:val="0"/>
        <w:adjustRightInd w:val="0"/>
        <w:spacing w:after="0"/>
        <w:ind w:firstLine="720"/>
        <w:rPr>
          <w:ins w:id="512" w:author="Sean McDonagh [2]" w:date="2019-05-30T14:37:00Z"/>
          <w:rFonts w:ascii="Courier New" w:eastAsia="Times New Roman" w:hAnsi="Courier New" w:cs="Courier New"/>
          <w:kern w:val="28"/>
        </w:rPr>
      </w:pPr>
    </w:p>
    <w:p w14:paraId="291A49C3" w14:textId="0899FED7" w:rsidR="00D23330" w:rsidRPr="008F5A32" w:rsidRDefault="00D23330" w:rsidP="008F5A32">
      <w:pPr>
        <w:widowControl w:val="0"/>
        <w:numPr>
          <w:ilvl w:val="0"/>
          <w:numId w:val="282"/>
        </w:numPr>
        <w:suppressLineNumbers/>
        <w:overflowPunct w:val="0"/>
        <w:adjustRightInd w:val="0"/>
        <w:spacing w:after="120"/>
        <w:contextualSpacing/>
        <w:rPr>
          <w:ins w:id="513" w:author="Sean McDonagh [2]" w:date="2019-05-30T14:37:00Z"/>
        </w:rPr>
      </w:pPr>
      <w:ins w:id="514" w:author="Sean McDonagh [2]" w:date="2019-05-30T14:43:00Z">
        <w:r>
          <w:t>In async code, forgetting to use an await statement result</w:t>
        </w:r>
      </w:ins>
      <w:ins w:id="515" w:author="Sean McDonagh [2]" w:date="2019-05-30T14:44:00Z">
        <w:r>
          <w:t>s in a warning about the unawaited coroutine.</w:t>
        </w:r>
      </w:ins>
      <w:ins w:id="516" w:author="Sean McDonagh [2]" w:date="2019-05-30T14:43:00Z">
        <w:r>
          <w:t xml:space="preserve"> </w:t>
        </w:r>
      </w:ins>
    </w:p>
    <w:p w14:paraId="54182996" w14:textId="77777777" w:rsidR="00D23330" w:rsidRPr="00CD6A7E" w:rsidRDefault="00D23330" w:rsidP="004C770C">
      <w:pPr>
        <w:widowControl w:val="0"/>
        <w:suppressLineNumbers/>
        <w:overflowPunct w:val="0"/>
        <w:adjustRightInd w:val="0"/>
        <w:spacing w:after="0"/>
        <w:ind w:firstLine="720"/>
        <w:rPr>
          <w:rFonts w:ascii="Courier New" w:eastAsia="Times New Roman" w:hAnsi="Courier New" w:cs="Courier New"/>
          <w:kern w:val="28"/>
        </w:rPr>
      </w:pPr>
    </w:p>
    <w:p w14:paraId="5862D912" w14:textId="48D9E2E2" w:rsidR="004C770C" w:rsidRPr="00CD6A7E" w:rsidRDefault="001456BA" w:rsidP="009866F9">
      <w:pPr>
        <w:pStyle w:val="Heading3"/>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32E5D1B" w14:textId="4876EDD2" w:rsidR="004C770C" w:rsidRPr="007B6289" w:rsidRDefault="00DA7483" w:rsidP="004C770C">
      <w:pPr>
        <w:pStyle w:val="ListParagraph"/>
        <w:widowControl w:val="0"/>
        <w:numPr>
          <w:ilvl w:val="0"/>
          <w:numId w:val="282"/>
        </w:numPr>
        <w:suppressLineNumbers/>
        <w:overflowPunct w:val="0"/>
        <w:adjustRightInd w:val="0"/>
        <w:spacing w:after="120"/>
        <w:rPr>
          <w:rFonts w:ascii="Calibri" w:eastAsia="Times New Roman" w:hAnsi="Calibri"/>
          <w:lang w:val="en-GB"/>
        </w:rPr>
      </w:pPr>
      <w:r>
        <w:rPr>
          <w:rFonts w:ascii="Calibri" w:eastAsia="Times New Roman" w:hAnsi="Calibri"/>
          <w:lang w:val="en-GB"/>
        </w:rPr>
        <w:t>A</w:t>
      </w:r>
      <w:r w:rsidR="004C770C" w:rsidRPr="007B6289">
        <w:rPr>
          <w:rFonts w:ascii="Calibri" w:eastAsia="Times New Roman" w:hAnsi="Calibri"/>
          <w:lang w:val="en-GB"/>
        </w:rPr>
        <w:t>dd parentheses after a function call in order to invoke the function; and</w:t>
      </w:r>
    </w:p>
    <w:p w14:paraId="04B6BF49" w14:textId="16D23CF9" w:rsidR="004C770C" w:rsidRDefault="004C770C" w:rsidP="004C770C">
      <w:pPr>
        <w:pStyle w:val="ListParagraph"/>
        <w:widowControl w:val="0"/>
        <w:numPr>
          <w:ilvl w:val="0"/>
          <w:numId w:val="282"/>
        </w:numPr>
        <w:suppressLineNumbers/>
        <w:overflowPunct w:val="0"/>
        <w:adjustRightInd w:val="0"/>
        <w:spacing w:after="120"/>
        <w:rPr>
          <w:ins w:id="517" w:author="Sean McDonagh [2]" w:date="2019-05-30T14:44:00Z"/>
          <w:rFonts w:ascii="Calibri" w:eastAsia="Times New Roman" w:hAnsi="Calibri"/>
          <w:lang w:val="en-GB"/>
        </w:rPr>
      </w:pPr>
      <w:r w:rsidRPr="007B6289">
        <w:rPr>
          <w:rFonts w:ascii="Calibri" w:eastAsia="Times New Roman" w:hAnsi="Calibri"/>
          <w:lang w:val="en-GB"/>
        </w:rPr>
        <w:t xml:space="preserve">Keep in mind that any function that changes a mutable object in place returns a </w:t>
      </w:r>
      <w:r w:rsidRPr="00CD25CF">
        <w:rPr>
          <w:rFonts w:ascii="Courier New" w:eastAsiaTheme="majorEastAsia" w:hAnsi="Courier New" w:cs="Courier New"/>
          <w:kern w:val="28"/>
          <w:lang w:val="en-GB"/>
        </w:rPr>
        <w:t>None</w:t>
      </w:r>
      <w:r w:rsidRPr="007B6289">
        <w:rPr>
          <w:rFonts w:ascii="Calibri" w:eastAsia="Times New Roman" w:hAnsi="Calibri"/>
          <w:lang w:val="en-GB"/>
        </w:rPr>
        <w:t xml:space="preserve"> object – not the changed object since there is no need to return an object because the object has been changed by the function. </w:t>
      </w:r>
    </w:p>
    <w:p w14:paraId="1A79DF25" w14:textId="24818345" w:rsidR="00D23330" w:rsidRPr="007B6289" w:rsidRDefault="00D23330" w:rsidP="004C770C">
      <w:pPr>
        <w:pStyle w:val="ListParagraph"/>
        <w:widowControl w:val="0"/>
        <w:numPr>
          <w:ilvl w:val="0"/>
          <w:numId w:val="282"/>
        </w:numPr>
        <w:suppressLineNumbers/>
        <w:overflowPunct w:val="0"/>
        <w:adjustRightInd w:val="0"/>
        <w:spacing w:after="120"/>
        <w:rPr>
          <w:rFonts w:ascii="Calibri" w:eastAsia="Times New Roman" w:hAnsi="Calibri"/>
          <w:lang w:val="en-GB"/>
        </w:rPr>
      </w:pPr>
      <w:ins w:id="518" w:author="Sean McDonagh [2]" w:date="2019-05-30T14:44:00Z">
        <w:r>
          <w:rPr>
            <w:rFonts w:ascii="Calibri" w:eastAsia="Times New Roman" w:hAnsi="Calibri"/>
            <w:lang w:val="en-GB"/>
          </w:rPr>
          <w:t>Be sure t</w:t>
        </w:r>
      </w:ins>
      <w:ins w:id="519" w:author="Sean McDonagh [2]" w:date="2019-05-30T14:45:00Z">
        <w:r>
          <w:rPr>
            <w:rFonts w:ascii="Calibri" w:eastAsia="Times New Roman" w:hAnsi="Calibri"/>
            <w:lang w:val="en-GB"/>
          </w:rPr>
          <w:t xml:space="preserve">o use an await statement </w:t>
        </w:r>
      </w:ins>
      <w:ins w:id="520" w:author="Sean McDonagh [2]" w:date="2019-05-30T14:56:00Z">
        <w:r w:rsidR="003D2AAB">
          <w:rPr>
            <w:rFonts w:ascii="Calibri" w:eastAsia="Times New Roman" w:hAnsi="Calibri"/>
            <w:lang w:val="en-GB"/>
          </w:rPr>
          <w:t>for</w:t>
        </w:r>
      </w:ins>
      <w:ins w:id="521" w:author="Sean McDonagh [2]" w:date="2019-05-30T14:45:00Z">
        <w:r>
          <w:rPr>
            <w:rFonts w:ascii="Calibri" w:eastAsia="Times New Roman" w:hAnsi="Calibri"/>
            <w:lang w:val="en-GB"/>
          </w:rPr>
          <w:t xml:space="preserve"> </w:t>
        </w:r>
      </w:ins>
      <w:ins w:id="522" w:author="Sean McDonagh [2]" w:date="2019-05-30T14:56:00Z">
        <w:r w:rsidR="003D72A2">
          <w:rPr>
            <w:rFonts w:ascii="Calibri" w:eastAsia="Times New Roman" w:hAnsi="Calibri"/>
            <w:lang w:val="en-GB"/>
          </w:rPr>
          <w:t xml:space="preserve">async </w:t>
        </w:r>
        <w:r w:rsidR="003D2AAB">
          <w:rPr>
            <w:rFonts w:ascii="Calibri" w:eastAsia="Times New Roman" w:hAnsi="Calibri"/>
            <w:lang w:val="en-GB"/>
          </w:rPr>
          <w:t>coroutines</w:t>
        </w:r>
      </w:ins>
      <w:r w:rsidR="002F356A">
        <w:rPr>
          <w:rFonts w:ascii="Calibri" w:eastAsia="Times New Roman" w:hAnsi="Calibri"/>
          <w:lang w:val="en-GB"/>
        </w:rPr>
        <w:t xml:space="preserve"> and ensure that all </w:t>
      </w:r>
      <w:r w:rsidR="004D2047">
        <w:rPr>
          <w:rFonts w:ascii="Calibri" w:eastAsia="Times New Roman" w:hAnsi="Calibri"/>
          <w:lang w:val="en-GB"/>
        </w:rPr>
        <w:t>routines are nonblocking</w:t>
      </w:r>
      <w:ins w:id="523" w:author="Sean McDonagh [2]" w:date="2019-05-30T14:56:00Z">
        <w:r w:rsidR="003D2AAB">
          <w:rPr>
            <w:rFonts w:ascii="Calibri" w:eastAsia="Times New Roman" w:hAnsi="Calibri"/>
            <w:lang w:val="en-GB"/>
          </w:rPr>
          <w:t>.</w:t>
        </w:r>
      </w:ins>
    </w:p>
    <w:p w14:paraId="71D50B43" w14:textId="370B0EEA" w:rsidR="004C770C" w:rsidRPr="00CD6A7E" w:rsidRDefault="001456BA" w:rsidP="004C770C">
      <w:pPr>
        <w:pStyle w:val="Heading2"/>
        <w:rPr>
          <w:lang w:bidi="en-US"/>
        </w:rPr>
      </w:pPr>
      <w:bookmarkStart w:id="524" w:name="_Toc310518181"/>
      <w:bookmarkStart w:id="525" w:name="_Toc7089396"/>
      <w:r>
        <w:rPr>
          <w:lang w:bidi="en-US"/>
        </w:rPr>
        <w:t>6.2</w:t>
      </w:r>
      <w:r w:rsidR="00460588">
        <w:rPr>
          <w:lang w:bidi="en-US"/>
        </w:rPr>
        <w:t>6</w:t>
      </w:r>
      <w:r w:rsidR="00AD5842">
        <w:rPr>
          <w:lang w:bidi="en-US"/>
        </w:rPr>
        <w:t xml:space="preserve"> </w:t>
      </w:r>
      <w:r w:rsidR="004C770C" w:rsidRPr="00CD6A7E">
        <w:rPr>
          <w:lang w:bidi="en-US"/>
        </w:rPr>
        <w:t>Dead and Deactivated Code [XYQ]</w:t>
      </w:r>
      <w:bookmarkEnd w:id="524"/>
      <w:bookmarkEnd w:id="525"/>
    </w:p>
    <w:p w14:paraId="151E0EF1" w14:textId="5DF44142" w:rsidR="004C770C" w:rsidRPr="00CD6A7E" w:rsidRDefault="001456BA" w:rsidP="009866F9">
      <w:pPr>
        <w:pStyle w:val="Heading3"/>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D2FE1EF" w14:textId="77777777" w:rsidR="004C770C" w:rsidRPr="00CD6A7E" w:rsidRDefault="004C770C" w:rsidP="004C770C">
      <w:r w:rsidRPr="00CD6A7E">
        <w:t xml:space="preserve">There are many ways to have dead or deactivated code occur in a program and Python is no different in that regard. </w:t>
      </w:r>
      <w:del w:id="526" w:author="Sean McDonagh" w:date="2019-04-25T11:45:00Z">
        <w:r w:rsidRPr="00CD6A7E" w:rsidDel="00482351">
          <w:delText xml:space="preserve">Further, </w:delText>
        </w:r>
      </w:del>
      <w:r w:rsidRPr="00CD6A7E">
        <w:t xml:space="preserve">Python does not provide static analysis to detect such code nor does the very dynamic design of Python’s language lend itself to such analysis. </w:t>
      </w:r>
    </w:p>
    <w:p w14:paraId="70FB5202" w14:textId="158E59D3" w:rsidR="004C770C" w:rsidRPr="00CD6A7E" w:rsidRDefault="004C770C" w:rsidP="004C770C">
      <w:r w:rsidRPr="00CD6A7E">
        <w:t xml:space="preserve">The module and related </w:t>
      </w:r>
      <w:r w:rsidRPr="00CD6A7E">
        <w:rPr>
          <w:rFonts w:ascii="Courier New" w:hAnsi="Courier New" w:cs="Courier New"/>
          <w:kern w:val="28"/>
          <w:lang w:val="en-GB"/>
        </w:rPr>
        <w:t>import</w:t>
      </w:r>
      <w:r w:rsidRPr="00CD6A7E">
        <w:t xml:space="preserve"> statement provide convenient ways to group attributes (</w:t>
      </w:r>
      <w:r w:rsidR="00884396">
        <w:t>for example</w:t>
      </w:r>
      <w:r w:rsidRPr="00CD6A7E">
        <w:t xml:space="preserve">, functions, names, and classes) into a file which can then be copied, in whole, or in part (using the </w:t>
      </w:r>
      <w:r w:rsidRPr="00CD6A7E">
        <w:rPr>
          <w:rFonts w:ascii="Courier New" w:hAnsi="Courier New" w:cs="Courier New"/>
          <w:kern w:val="28"/>
          <w:lang w:val="en-GB"/>
        </w:rPr>
        <w:t>from</w:t>
      </w:r>
      <w:r w:rsidRPr="00CD6A7E">
        <w:t xml:space="preserve"> statement), into another Python module. All of the attributes of a module are copied when either of the following forms of the </w:t>
      </w:r>
      <w:r w:rsidRPr="00CD6A7E">
        <w:rPr>
          <w:rFonts w:ascii="Courier New" w:hAnsi="Courier New" w:cs="Courier New"/>
          <w:kern w:val="28"/>
          <w:lang w:val="en-GB"/>
        </w:rPr>
        <w:lastRenderedPageBreak/>
        <w:t>import</w:t>
      </w:r>
      <w:r w:rsidRPr="00CD6A7E">
        <w:t xml:space="preserve"> statement is used. This is roughly equivalent to simply copying in all of code directly into the importing program which can result in code that is never invoked (</w:t>
      </w:r>
      <w:r w:rsidR="00884396">
        <w:t>for example</w:t>
      </w:r>
      <w:r w:rsidRPr="00CD6A7E">
        <w:t>, functions which are never called and hence “dead”):</w:t>
      </w:r>
    </w:p>
    <w:p w14:paraId="7485FB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import </w:t>
      </w:r>
      <w:r w:rsidRPr="00CD6A7E">
        <w:rPr>
          <w:rFonts w:ascii="Courier New" w:eastAsia="Times New Roman" w:hAnsi="Courier New" w:cs="Courier New"/>
          <w:i/>
          <w:kern w:val="28"/>
        </w:rPr>
        <w:t>modulename</w:t>
      </w:r>
    </w:p>
    <w:p w14:paraId="5319E90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r w:rsidRPr="00CD6A7E">
        <w:rPr>
          <w:rFonts w:ascii="Courier New" w:eastAsia="Times New Roman" w:hAnsi="Courier New" w:cs="Courier New"/>
          <w:i/>
          <w:kern w:val="28"/>
        </w:rPr>
        <w:t>modulename</w:t>
      </w:r>
      <w:r w:rsidRPr="00CD6A7E">
        <w:rPr>
          <w:rFonts w:ascii="Courier New" w:eastAsia="Times New Roman" w:hAnsi="Courier New" w:cs="Courier New"/>
          <w:kern w:val="28"/>
        </w:rPr>
        <w:t xml:space="preserve"> import *</w:t>
      </w:r>
    </w:p>
    <w:p w14:paraId="240D6745" w14:textId="77777777" w:rsidR="004C770C" w:rsidRPr="00CD6A7E" w:rsidRDefault="004C770C" w:rsidP="004C770C">
      <w:r w:rsidRPr="00CD6A7E">
        <w:t xml:space="preserve">The </w:t>
      </w:r>
      <w:r w:rsidRPr="00CD6A7E">
        <w:rPr>
          <w:rFonts w:ascii="Courier New" w:hAnsi="Courier New" w:cs="Courier New"/>
          <w:kern w:val="28"/>
          <w:lang w:val="en-GB"/>
        </w:rPr>
        <w:t>import</w:t>
      </w:r>
      <w:r w:rsidRPr="00CD6A7E">
        <w:t xml:space="preserve"> statement in Python loads a module into memory, compiles it into byte code, and then executes it. Subsequent executions of an import for that same module are ignored by Python and have no effect on the program whatsoever. The </w:t>
      </w:r>
      <w:r w:rsidRPr="00CD6A7E">
        <w:rPr>
          <w:rFonts w:ascii="Courier New" w:hAnsi="Courier New" w:cs="Courier New"/>
          <w:kern w:val="28"/>
          <w:lang w:val="en-GB"/>
        </w:rPr>
        <w:t>reload</w:t>
      </w:r>
      <w:r w:rsidRPr="00CD6A7E">
        <w:t xml:space="preserve"> statement is required to force a module, and its attributes, to be loaded, compiled, and executed.</w:t>
      </w:r>
    </w:p>
    <w:p w14:paraId="313F7E9C" w14:textId="38778C02" w:rsidR="004C770C" w:rsidRPr="00CD6A7E" w:rsidRDefault="001456BA" w:rsidP="009866F9">
      <w:pPr>
        <w:pStyle w:val="Heading3"/>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6BE8F784" w14:textId="77777777" w:rsidR="004C770C" w:rsidRPr="007B6289" w:rsidRDefault="004C770C" w:rsidP="004C770C">
      <w:pPr>
        <w:pStyle w:val="ListParagraph"/>
        <w:widowControl w:val="0"/>
        <w:numPr>
          <w:ilvl w:val="0"/>
          <w:numId w:val="363"/>
        </w:numPr>
        <w:suppressLineNumbers/>
        <w:overflowPunct w:val="0"/>
        <w:adjustRightInd w:val="0"/>
        <w:spacing w:after="120"/>
        <w:rPr>
          <w:rFonts w:ascii="Calibri" w:eastAsia="Times New Roman" w:hAnsi="Calibri"/>
        </w:rPr>
      </w:pPr>
      <w:commentRangeStart w:id="527"/>
      <w:r w:rsidRPr="007B6289">
        <w:rPr>
          <w:rFonts w:ascii="Calibri" w:eastAsia="Times New Roman" w:hAnsi="Calibri"/>
        </w:rPr>
        <w:t xml:space="preserve">Import just the attributes that are required by using the </w:t>
      </w:r>
      <w:r w:rsidRPr="00CD25CF">
        <w:rPr>
          <w:rFonts w:ascii="Courier New" w:eastAsiaTheme="majorEastAsia" w:hAnsi="Courier New" w:cs="Courier New"/>
          <w:kern w:val="28"/>
        </w:rPr>
        <w:t>from</w:t>
      </w:r>
      <w:r w:rsidRPr="007B6289">
        <w:rPr>
          <w:rFonts w:ascii="Calibri" w:eastAsia="Times New Roman" w:hAnsi="Calibri"/>
        </w:rPr>
        <w:t xml:space="preserve"> statement to avoid adding dead code; and</w:t>
      </w:r>
      <w:commentRangeEnd w:id="527"/>
      <w:r w:rsidR="00DA7483">
        <w:rPr>
          <w:rStyle w:val="CommentReference"/>
        </w:rPr>
        <w:commentReference w:id="527"/>
      </w:r>
    </w:p>
    <w:p w14:paraId="636C82C7" w14:textId="77777777" w:rsidR="004C770C" w:rsidRPr="007B6289" w:rsidRDefault="004C770C" w:rsidP="004C770C">
      <w:pPr>
        <w:pStyle w:val="ListParagraph"/>
        <w:widowControl w:val="0"/>
        <w:numPr>
          <w:ilvl w:val="0"/>
          <w:numId w:val="36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subsequent imports have no effect; use the </w:t>
      </w:r>
      <w:r w:rsidRPr="00CD25CF">
        <w:rPr>
          <w:rFonts w:ascii="Courier New" w:eastAsiaTheme="majorEastAsia" w:hAnsi="Courier New" w:cs="Courier New"/>
          <w:kern w:val="28"/>
          <w:lang w:val="en-GB"/>
        </w:rPr>
        <w:t>reload</w:t>
      </w:r>
      <w:r w:rsidRPr="007B6289">
        <w:rPr>
          <w:rFonts w:ascii="Calibri" w:eastAsia="Times New Roman" w:hAnsi="Calibri"/>
          <w:lang w:val="en-GB"/>
        </w:rPr>
        <w:t xml:space="preserve"> statement instead if a fresh copy of the module is desired.</w:t>
      </w:r>
    </w:p>
    <w:p w14:paraId="54E20800" w14:textId="592016B9" w:rsidR="004C770C" w:rsidRPr="00CD6A7E" w:rsidRDefault="001456BA" w:rsidP="004C770C">
      <w:pPr>
        <w:pStyle w:val="Heading2"/>
        <w:rPr>
          <w:bCs/>
          <w:lang w:bidi="en-US"/>
        </w:rPr>
      </w:pPr>
      <w:bookmarkStart w:id="528" w:name="_Toc310518182"/>
      <w:bookmarkStart w:id="529" w:name="_Toc7089397"/>
      <w:r>
        <w:rPr>
          <w:lang w:bidi="en-US"/>
        </w:rPr>
        <w:t>6.2</w:t>
      </w:r>
      <w:r w:rsidR="00460588">
        <w:rPr>
          <w:lang w:bidi="en-US"/>
        </w:rPr>
        <w:t>7</w:t>
      </w:r>
      <w:r w:rsidR="00AD5842">
        <w:rPr>
          <w:lang w:bidi="en-US"/>
        </w:rPr>
        <w:t xml:space="preserve"> </w:t>
      </w:r>
      <w:r w:rsidR="004C770C" w:rsidRPr="00CD6A7E">
        <w:rPr>
          <w:lang w:bidi="en-US"/>
        </w:rPr>
        <w:t>Switch Statements and Static Analysis [CLL]</w:t>
      </w:r>
      <w:bookmarkEnd w:id="528"/>
      <w:bookmarkEnd w:id="529"/>
    </w:p>
    <w:p w14:paraId="7E59BD91" w14:textId="01ACF526" w:rsidR="004C770C" w:rsidRPr="00CD6A7E" w:rsidRDefault="001456BA" w:rsidP="009866F9">
      <w:pPr>
        <w:pStyle w:val="Heading3"/>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53CA4E26" w14:textId="4D05CE6A" w:rsidR="004C770C" w:rsidRDefault="004C770C" w:rsidP="004C770C">
      <w:pPr>
        <w:rPr>
          <w:ins w:id="530" w:author="Sean McDonagh [2]" w:date="2019-05-30T16:48:00Z"/>
        </w:rPr>
      </w:pPr>
      <w:del w:id="531" w:author="Sean McDonagh [2]" w:date="2019-05-30T16:44:00Z">
        <w:r w:rsidRPr="00CD6A7E" w:rsidDel="0078407C">
          <w:delText xml:space="preserve">By design </w:delText>
        </w:r>
      </w:del>
      <w:r w:rsidRPr="00CD6A7E">
        <w:t xml:space="preserve">Python does not have a switch </w:t>
      </w:r>
      <w:proofErr w:type="gramStart"/>
      <w:r w:rsidRPr="00CD6A7E">
        <w:t>statement</w:t>
      </w:r>
      <w:proofErr w:type="gramEnd"/>
      <w:r w:rsidRPr="00CD6A7E">
        <w:t xml:space="preserve"> nor does it have the concept of labels or branching to a demarcated “place”. Python </w:t>
      </w:r>
      <w:del w:id="532" w:author="Sean McDonagh [2]" w:date="2019-05-30T16:44:00Z">
        <w:r w:rsidRPr="00CD6A7E" w:rsidDel="0078407C">
          <w:delText>enforces structure by not providing these constructs but it also provides several statements to select actions to perform based on the value of a variable or expression. The first of these are the</w:delText>
        </w:r>
      </w:del>
      <w:ins w:id="533" w:author="Sean McDonagh [2]" w:date="2019-05-30T16:44:00Z">
        <w:r w:rsidR="0078407C">
          <w:t>does have</w:t>
        </w:r>
      </w:ins>
      <w:r w:rsidRPr="00CD6A7E">
        <w:t xml:space="preserve"> </w:t>
      </w:r>
      <w:r w:rsidRPr="00CD6A7E">
        <w:rPr>
          <w:rFonts w:ascii="Courier New" w:hAnsi="Courier New" w:cs="Courier New"/>
          <w:kern w:val="28"/>
          <w:lang w:val="en-GB"/>
        </w:rPr>
        <w:t>if</w:t>
      </w:r>
      <w:ins w:id="534" w:author="Sean McDonagh [2]" w:date="2019-05-30T16:45:00Z">
        <w:r w:rsidR="0078407C">
          <w:rPr>
            <w:rFonts w:ascii="Courier New" w:hAnsi="Courier New" w:cs="Courier New"/>
            <w:kern w:val="28"/>
            <w:lang w:val="en-GB"/>
          </w:rPr>
          <w:t xml:space="preserve">, </w:t>
        </w:r>
      </w:ins>
      <w:del w:id="535" w:author="Sean McDonagh [2]" w:date="2019-05-30T16:45:00Z">
        <w:r w:rsidRPr="00CD6A7E" w:rsidDel="0078407C">
          <w:rPr>
            <w:rFonts w:ascii="Courier New" w:hAnsi="Courier New" w:cs="Courier New"/>
            <w:kern w:val="28"/>
            <w:lang w:val="en-GB"/>
          </w:rPr>
          <w:delText>/</w:delText>
        </w:r>
      </w:del>
      <w:r w:rsidRPr="00CD6A7E">
        <w:rPr>
          <w:rFonts w:ascii="Courier New" w:hAnsi="Courier New" w:cs="Courier New"/>
          <w:kern w:val="28"/>
          <w:lang w:val="en-GB"/>
        </w:rPr>
        <w:t>elif</w:t>
      </w:r>
      <w:ins w:id="536" w:author="Sean McDonagh [2]" w:date="2019-05-30T16:45:00Z">
        <w:r w:rsidR="0078407C">
          <w:rPr>
            <w:rFonts w:ascii="Courier New" w:hAnsi="Courier New" w:cs="Courier New"/>
            <w:kern w:val="28"/>
            <w:lang w:val="en-GB"/>
          </w:rPr>
          <w:t xml:space="preserve">, and </w:t>
        </w:r>
      </w:ins>
      <w:del w:id="537" w:author="Sean McDonagh [2]" w:date="2019-05-30T16:45:00Z">
        <w:r w:rsidRPr="00CD6A7E" w:rsidDel="0078407C">
          <w:rPr>
            <w:rFonts w:ascii="Courier New" w:hAnsi="Courier New" w:cs="Courier New"/>
            <w:kern w:val="28"/>
            <w:lang w:val="en-GB"/>
          </w:rPr>
          <w:delText>/</w:delText>
        </w:r>
      </w:del>
      <w:r w:rsidRPr="00CD6A7E">
        <w:rPr>
          <w:rFonts w:ascii="Courier New" w:hAnsi="Courier New" w:cs="Courier New"/>
          <w:kern w:val="28"/>
          <w:lang w:val="en-GB"/>
        </w:rPr>
        <w:t>else</w:t>
      </w:r>
      <w:r w:rsidRPr="00CD6A7E">
        <w:t xml:space="preserve"> statements</w:t>
      </w:r>
      <w:ins w:id="538" w:author="Sean McDonagh [2]" w:date="2019-05-30T16:45:00Z">
        <w:r w:rsidR="0078407C">
          <w:t xml:space="preserve"> which could be used to </w:t>
        </w:r>
      </w:ins>
      <w:ins w:id="539" w:author="Sean McDonagh [2]" w:date="2019-05-30T16:46:00Z">
        <w:r w:rsidR="0078407C">
          <w:t xml:space="preserve">accomplish the functionality of a switch statement, but </w:t>
        </w:r>
      </w:ins>
      <w:ins w:id="540" w:author="Sean McDonagh [2]" w:date="2019-05-30T16:47:00Z">
        <w:r w:rsidR="0078407C">
          <w:t>this is not recommended since it is slow and unstructured.</w:t>
        </w:r>
      </w:ins>
      <w:del w:id="541" w:author="Sean McDonagh [2]" w:date="2019-05-30T16:45:00Z">
        <w:r w:rsidRPr="00CD6A7E" w:rsidDel="0078407C">
          <w:delText xml:space="preserve"> which operate as they do in other languages</w:delText>
        </w:r>
      </w:del>
      <w:del w:id="542" w:author="Sean McDonagh [2]" w:date="2019-05-30T16:47:00Z">
        <w:r w:rsidRPr="00CD6A7E" w:rsidDel="0078407C">
          <w:delText xml:space="preserve"> so this warrants no further coverage here.</w:delText>
        </w:r>
      </w:del>
    </w:p>
    <w:p w14:paraId="25268CFA" w14:textId="77777777" w:rsidR="00B11DE1" w:rsidRDefault="00B11DE1">
      <w:pPr>
        <w:rPr>
          <w:ins w:id="543" w:author="Sean McDonagh [2]" w:date="2019-05-30T16:50:00Z"/>
        </w:rPr>
      </w:pPr>
      <w:ins w:id="544" w:author="Sean McDonagh [2]" w:date="2019-05-30T16:50:00Z">
        <w:r>
          <w:br w:type="page"/>
        </w:r>
      </w:ins>
    </w:p>
    <w:p w14:paraId="72CC9E7C" w14:textId="054A7CDE" w:rsidR="0078407C" w:rsidRPr="00CD6A7E" w:rsidRDefault="00DD4321" w:rsidP="004C770C">
      <w:ins w:id="545" w:author="Sean McDonagh [2]" w:date="2019-05-30T16:55:00Z">
        <w:r>
          <w:lastRenderedPageBreak/>
          <w:t>One approach to accomplish the</w:t>
        </w:r>
      </w:ins>
      <w:ins w:id="546" w:author="Sean McDonagh [2]" w:date="2019-05-30T16:48:00Z">
        <w:r w:rsidR="0078407C">
          <w:t xml:space="preserve"> switch statement function</w:t>
        </w:r>
      </w:ins>
      <w:ins w:id="547" w:author="Sean McDonagh [2]" w:date="2019-05-30T16:51:00Z">
        <w:r w:rsidR="00B11DE1">
          <w:t>ality</w:t>
        </w:r>
      </w:ins>
      <w:ins w:id="548" w:author="Sean McDonagh [2]" w:date="2019-05-30T16:48:00Z">
        <w:r w:rsidR="0078407C">
          <w:t xml:space="preserve"> </w:t>
        </w:r>
      </w:ins>
      <w:ins w:id="549" w:author="Sean McDonagh [2]" w:date="2019-05-30T16:55:00Z">
        <w:r>
          <w:t>could be done</w:t>
        </w:r>
      </w:ins>
      <w:ins w:id="550" w:author="Sean McDonagh [2]" w:date="2019-05-30T16:49:00Z">
        <w:r w:rsidR="0078407C">
          <w:t xml:space="preserve"> by using </w:t>
        </w:r>
      </w:ins>
      <w:ins w:id="551" w:author="Sean McDonagh [2]" w:date="2019-05-30T16:51:00Z">
        <w:r w:rsidR="00B11DE1">
          <w:t xml:space="preserve">Python’s </w:t>
        </w:r>
      </w:ins>
      <w:ins w:id="552" w:author="Sean McDonagh [2]" w:date="2019-05-30T16:49:00Z">
        <w:r w:rsidR="0078407C">
          <w:t>dictiona</w:t>
        </w:r>
      </w:ins>
      <w:ins w:id="553" w:author="Sean McDonagh [2]" w:date="2019-05-30T16:50:00Z">
        <w:r w:rsidR="0078407C">
          <w:t xml:space="preserve">ry mappings as </w:t>
        </w:r>
      </w:ins>
      <w:ins w:id="554" w:author="Sean McDonagh [2]" w:date="2019-05-30T16:56:00Z">
        <w:r w:rsidR="00997F53">
          <w:t>follows</w:t>
        </w:r>
      </w:ins>
      <w:ins w:id="555" w:author="Sean McDonagh [2]" w:date="2019-05-30T16:50:00Z">
        <w:r w:rsidR="0078407C">
          <w:t>:</w:t>
        </w:r>
      </w:ins>
    </w:p>
    <w:p w14:paraId="210674C0"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def switch_color(arg):</w:t>
      </w:r>
    </w:p>
    <w:p w14:paraId="0FB9B4D5"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switch = {</w:t>
      </w:r>
    </w:p>
    <w:p w14:paraId="625B0301"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1: "red",</w:t>
      </w:r>
    </w:p>
    <w:p w14:paraId="588F1CF8"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2: "green",</w:t>
      </w:r>
    </w:p>
    <w:p w14:paraId="05574D9C"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3: "blue",</w:t>
      </w:r>
    </w:p>
    <w:p w14:paraId="0149024A"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4: "orange",</w:t>
      </w:r>
    </w:p>
    <w:p w14:paraId="68E96F3A"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5: "violate",</w:t>
      </w:r>
    </w:p>
    <w:p w14:paraId="5E5CF390"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6: "white",</w:t>
      </w:r>
    </w:p>
    <w:p w14:paraId="2EF8CB68"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7: "black",</w:t>
      </w:r>
    </w:p>
    <w:p w14:paraId="19A0246F"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8: "yellow",</w:t>
      </w:r>
    </w:p>
    <w:p w14:paraId="2FA26D06"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9: "pink",</w:t>
      </w:r>
    </w:p>
    <w:p w14:paraId="053D4996"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10: "tan"</w:t>
      </w:r>
    </w:p>
    <w:p w14:paraId="1B3CC122"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w:t>
      </w:r>
    </w:p>
    <w:p w14:paraId="04C9ED54"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if arg not in switch.keys():</w:t>
      </w:r>
    </w:p>
    <w:p w14:paraId="51A256ED"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print('Invalid color')</w:t>
      </w:r>
    </w:p>
    <w:p w14:paraId="5BEDB0C4" w14:textId="77777777" w:rsidR="00F03B72" w:rsidRPr="00F03B72"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else:</w:t>
      </w:r>
    </w:p>
    <w:p w14:paraId="3137F9F4" w14:textId="6206700F" w:rsidR="0078407C" w:rsidRDefault="00F03B72" w:rsidP="00F03B72">
      <w:pPr>
        <w:spacing w:after="0" w:line="240" w:lineRule="auto"/>
        <w:ind w:left="403"/>
        <w:rPr>
          <w:rFonts w:ascii="Courier New" w:eastAsia="Times New Roman" w:hAnsi="Courier New" w:cs="Courier New"/>
          <w:sz w:val="20"/>
          <w:szCs w:val="20"/>
        </w:rPr>
      </w:pPr>
      <w:r w:rsidRPr="00F03B72">
        <w:rPr>
          <w:rFonts w:ascii="Courier New" w:eastAsia="Times New Roman" w:hAnsi="Courier New" w:cs="Courier New"/>
          <w:sz w:val="20"/>
          <w:szCs w:val="20"/>
        </w:rPr>
        <w:t xml:space="preserve">        print(switch[arg])</w:t>
      </w:r>
    </w:p>
    <w:p w14:paraId="2C05EC35" w14:textId="77777777" w:rsidR="00470DF7" w:rsidRPr="0078407C" w:rsidRDefault="00470DF7" w:rsidP="00470DF7">
      <w:pPr>
        <w:spacing w:after="0" w:line="240" w:lineRule="auto"/>
        <w:ind w:left="403"/>
        <w:rPr>
          <w:ins w:id="556" w:author="Sean McDonagh [2]" w:date="2019-05-30T16:50:00Z"/>
          <w:rFonts w:ascii="Times New Roman" w:eastAsia="Times New Roman" w:hAnsi="Times New Roman" w:cs="Times New Roman"/>
          <w:sz w:val="24"/>
          <w:szCs w:val="24"/>
        </w:rPr>
      </w:pPr>
    </w:p>
    <w:p w14:paraId="1324E5FE" w14:textId="4A18AF90" w:rsidR="004C770C" w:rsidRPr="00CD6A7E" w:rsidDel="0078407C" w:rsidRDefault="004C770C" w:rsidP="004C770C">
      <w:pPr>
        <w:rPr>
          <w:del w:id="557" w:author="Sean McDonagh [2]" w:date="2019-05-30T16:50:00Z"/>
        </w:rPr>
      </w:pPr>
      <w:del w:id="558" w:author="Sean McDonagh [2]" w:date="2019-05-30T16:50:00Z">
        <w:r w:rsidRPr="00CD6A7E" w:rsidDel="0078407C">
          <w:delText xml:space="preserve">Python provides a </w:delText>
        </w:r>
        <w:r w:rsidRPr="00CD6A7E" w:rsidDel="0078407C">
          <w:rPr>
            <w:rFonts w:ascii="Courier New" w:hAnsi="Courier New" w:cs="Courier New"/>
            <w:kern w:val="28"/>
            <w:lang w:val="en-GB"/>
          </w:rPr>
          <w:delText>break</w:delText>
        </w:r>
        <w:r w:rsidRPr="00CD6A7E" w:rsidDel="0078407C">
          <w:delText xml:space="preserve"> statement which allows a loop to be broken with an immediate branch to the first statement after the loop body:</w:delText>
        </w:r>
      </w:del>
    </w:p>
    <w:p w14:paraId="0998011E" w14:textId="3013F6AA" w:rsidR="004C770C" w:rsidRPr="00CD6A7E" w:rsidDel="0078407C" w:rsidRDefault="004C770C" w:rsidP="004C770C">
      <w:pPr>
        <w:widowControl w:val="0"/>
        <w:suppressLineNumbers/>
        <w:overflowPunct w:val="0"/>
        <w:adjustRightInd w:val="0"/>
        <w:spacing w:after="0"/>
        <w:ind w:firstLine="720"/>
        <w:rPr>
          <w:del w:id="559" w:author="Sean McDonagh [2]" w:date="2019-05-30T16:50:00Z"/>
          <w:rFonts w:ascii="Courier New" w:eastAsia="Times New Roman" w:hAnsi="Courier New" w:cs="Courier New"/>
          <w:kern w:val="28"/>
          <w:lang w:val="en-GB"/>
        </w:rPr>
      </w:pPr>
      <w:del w:id="560" w:author="Sean McDonagh [2]" w:date="2019-05-30T16:50:00Z">
        <w:r w:rsidRPr="00CD6A7E" w:rsidDel="0078407C">
          <w:rPr>
            <w:rFonts w:ascii="Courier New" w:eastAsia="Times New Roman" w:hAnsi="Courier New" w:cs="Courier New"/>
            <w:kern w:val="28"/>
            <w:lang w:val="en-GB"/>
          </w:rPr>
          <w:delText>a = 1</w:delText>
        </w:r>
      </w:del>
    </w:p>
    <w:p w14:paraId="276F8616" w14:textId="08EA98F3" w:rsidR="004C770C" w:rsidRPr="00CD6A7E" w:rsidDel="0078407C" w:rsidRDefault="004C770C" w:rsidP="004C770C">
      <w:pPr>
        <w:widowControl w:val="0"/>
        <w:suppressLineNumbers/>
        <w:overflowPunct w:val="0"/>
        <w:adjustRightInd w:val="0"/>
        <w:spacing w:after="0"/>
        <w:ind w:firstLine="720"/>
        <w:rPr>
          <w:del w:id="561" w:author="Sean McDonagh [2]" w:date="2019-05-30T16:50:00Z"/>
          <w:rFonts w:ascii="Courier New" w:eastAsia="Times New Roman" w:hAnsi="Courier New" w:cs="Courier New"/>
          <w:kern w:val="28"/>
          <w:lang w:val="en-GB"/>
        </w:rPr>
      </w:pPr>
      <w:del w:id="562" w:author="Sean McDonagh [2]" w:date="2019-05-30T16:50:00Z">
        <w:r w:rsidRPr="00CD6A7E" w:rsidDel="0078407C">
          <w:rPr>
            <w:rFonts w:ascii="Courier New" w:eastAsia="Times New Roman" w:hAnsi="Courier New" w:cs="Courier New"/>
            <w:kern w:val="28"/>
            <w:lang w:val="en-GB"/>
          </w:rPr>
          <w:delText>while True:</w:delText>
        </w:r>
      </w:del>
    </w:p>
    <w:p w14:paraId="7C77B794" w14:textId="2AFA56CE" w:rsidR="004C770C" w:rsidRPr="00CD6A7E" w:rsidDel="0078407C" w:rsidRDefault="004C770C" w:rsidP="004C770C">
      <w:pPr>
        <w:widowControl w:val="0"/>
        <w:suppressLineNumbers/>
        <w:overflowPunct w:val="0"/>
        <w:adjustRightInd w:val="0"/>
        <w:spacing w:after="0"/>
        <w:ind w:firstLine="720"/>
        <w:rPr>
          <w:del w:id="563" w:author="Sean McDonagh [2]" w:date="2019-05-30T16:50:00Z"/>
          <w:rFonts w:ascii="Courier New" w:eastAsia="Times New Roman" w:hAnsi="Courier New" w:cs="Courier New"/>
          <w:kern w:val="28"/>
          <w:lang w:val="en-GB"/>
        </w:rPr>
      </w:pPr>
      <w:del w:id="564" w:author="Sean McDonagh [2]" w:date="2019-05-30T16:50:00Z">
        <w:r w:rsidRPr="00CD6A7E" w:rsidDel="0078407C">
          <w:rPr>
            <w:rFonts w:ascii="Courier New" w:eastAsia="Times New Roman" w:hAnsi="Courier New" w:cs="Courier New"/>
            <w:kern w:val="28"/>
            <w:lang w:val="en-GB"/>
          </w:rPr>
          <w:delText xml:space="preserve">    if a &gt; 3:</w:delText>
        </w:r>
      </w:del>
    </w:p>
    <w:p w14:paraId="17CAB4CF" w14:textId="60E0DCF9" w:rsidR="004C770C" w:rsidRPr="00CD6A7E" w:rsidDel="0078407C" w:rsidRDefault="004C770C" w:rsidP="004C770C">
      <w:pPr>
        <w:widowControl w:val="0"/>
        <w:suppressLineNumbers/>
        <w:overflowPunct w:val="0"/>
        <w:adjustRightInd w:val="0"/>
        <w:spacing w:after="0"/>
        <w:ind w:firstLine="720"/>
        <w:rPr>
          <w:del w:id="565" w:author="Sean McDonagh [2]" w:date="2019-05-30T16:50:00Z"/>
          <w:rFonts w:ascii="Courier New" w:eastAsia="Times New Roman" w:hAnsi="Courier New" w:cs="Courier New"/>
          <w:kern w:val="28"/>
          <w:lang w:val="en-GB"/>
        </w:rPr>
      </w:pPr>
      <w:del w:id="566" w:author="Sean McDonagh [2]" w:date="2019-05-30T16:50:00Z">
        <w:r w:rsidRPr="00CD6A7E" w:rsidDel="0078407C">
          <w:rPr>
            <w:rFonts w:ascii="Courier New" w:eastAsia="Times New Roman" w:hAnsi="Courier New" w:cs="Courier New"/>
            <w:kern w:val="28"/>
            <w:lang w:val="en-GB"/>
          </w:rPr>
          <w:delText xml:space="preserve">         break</w:delText>
        </w:r>
      </w:del>
    </w:p>
    <w:p w14:paraId="56872F68" w14:textId="2D8A28E1" w:rsidR="004C770C" w:rsidRPr="00CD6A7E" w:rsidDel="0078407C" w:rsidRDefault="004C770C" w:rsidP="004C770C">
      <w:pPr>
        <w:widowControl w:val="0"/>
        <w:suppressLineNumbers/>
        <w:overflowPunct w:val="0"/>
        <w:adjustRightInd w:val="0"/>
        <w:spacing w:after="0"/>
        <w:ind w:firstLine="720"/>
        <w:rPr>
          <w:del w:id="567" w:author="Sean McDonagh [2]" w:date="2019-05-30T16:50:00Z"/>
          <w:rFonts w:ascii="Courier New" w:eastAsia="Times New Roman" w:hAnsi="Courier New" w:cs="Courier New"/>
          <w:kern w:val="28"/>
          <w:lang w:val="en-GB"/>
        </w:rPr>
      </w:pPr>
      <w:del w:id="568" w:author="Sean McDonagh [2]" w:date="2019-05-30T16:50:00Z">
        <w:r w:rsidRPr="00CD6A7E" w:rsidDel="0078407C">
          <w:rPr>
            <w:rFonts w:ascii="Courier New" w:eastAsia="Times New Roman" w:hAnsi="Courier New" w:cs="Courier New"/>
            <w:kern w:val="28"/>
            <w:lang w:val="en-GB"/>
          </w:rPr>
          <w:delText xml:space="preserve">    else:</w:delText>
        </w:r>
      </w:del>
    </w:p>
    <w:p w14:paraId="1B328A31" w14:textId="284F1336" w:rsidR="004C770C" w:rsidRPr="00CD6A7E" w:rsidDel="0078407C" w:rsidRDefault="004C770C" w:rsidP="004C770C">
      <w:pPr>
        <w:widowControl w:val="0"/>
        <w:suppressLineNumbers/>
        <w:overflowPunct w:val="0"/>
        <w:adjustRightInd w:val="0"/>
        <w:spacing w:after="0"/>
        <w:ind w:firstLine="720"/>
        <w:rPr>
          <w:del w:id="569" w:author="Sean McDonagh [2]" w:date="2019-05-30T16:50:00Z"/>
          <w:rFonts w:ascii="Courier New" w:eastAsia="Times New Roman" w:hAnsi="Courier New" w:cs="Courier New"/>
          <w:kern w:val="28"/>
          <w:lang w:val="en-GB"/>
        </w:rPr>
      </w:pPr>
      <w:del w:id="570" w:author="Sean McDonagh [2]" w:date="2019-05-30T16:50:00Z">
        <w:r w:rsidRPr="00CD6A7E" w:rsidDel="0078407C">
          <w:rPr>
            <w:rFonts w:ascii="Courier New" w:eastAsia="Times New Roman" w:hAnsi="Courier New" w:cs="Courier New"/>
            <w:kern w:val="28"/>
            <w:lang w:val="en-GB"/>
          </w:rPr>
          <w:delText xml:space="preserve">        print(a)</w:delText>
        </w:r>
      </w:del>
    </w:p>
    <w:p w14:paraId="7CEC325E" w14:textId="7CA0BF6D" w:rsidR="004C770C" w:rsidRPr="00CD6A7E" w:rsidDel="0078407C" w:rsidRDefault="004C770C" w:rsidP="004C770C">
      <w:pPr>
        <w:widowControl w:val="0"/>
        <w:suppressLineNumbers/>
        <w:overflowPunct w:val="0"/>
        <w:adjustRightInd w:val="0"/>
        <w:spacing w:after="240"/>
        <w:ind w:firstLine="720"/>
        <w:rPr>
          <w:del w:id="571" w:author="Sean McDonagh [2]" w:date="2019-05-30T16:50:00Z"/>
          <w:rFonts w:ascii="Courier New" w:eastAsia="Times New Roman" w:hAnsi="Courier New" w:cs="Courier New"/>
          <w:kern w:val="28"/>
          <w:lang w:val="en-GB"/>
        </w:rPr>
      </w:pPr>
      <w:del w:id="572" w:author="Sean McDonagh [2]" w:date="2019-05-30T16:50:00Z">
        <w:r w:rsidRPr="00CD6A7E" w:rsidDel="0078407C">
          <w:rPr>
            <w:rFonts w:ascii="Courier New" w:eastAsia="Times New Roman" w:hAnsi="Courier New" w:cs="Courier New"/>
            <w:kern w:val="28"/>
            <w:lang w:val="en-GB"/>
          </w:rPr>
          <w:delText xml:space="preserve">        a += 1</w:delText>
        </w:r>
      </w:del>
    </w:p>
    <w:p w14:paraId="0C5545AD" w14:textId="20A105B8" w:rsidR="004C770C" w:rsidRPr="00CD6A7E" w:rsidRDefault="00A34410" w:rsidP="004C770C">
      <w:ins w:id="573" w:author="Sean McDonagh [2]" w:date="2019-05-30T17:07:00Z">
        <w:r>
          <w:t>When an ar</w:t>
        </w:r>
      </w:ins>
      <w:ins w:id="574" w:author="Sean McDonagh [2]" w:date="2019-05-30T17:08:00Z">
        <w:r>
          <w:t xml:space="preserve">gument is passed to the switch_color() function, it is </w:t>
        </w:r>
      </w:ins>
      <w:ins w:id="575" w:author="Sean McDonagh [2]" w:date="2019-05-30T17:09:00Z">
        <w:r>
          <w:t xml:space="preserve">checked against the dictionary mapping </w:t>
        </w:r>
      </w:ins>
      <w:ins w:id="576" w:author="Sean McDonagh [2]" w:date="2019-05-30T17:10:00Z">
        <w:r>
          <w:t xml:space="preserve">and prints out the appropriate color. If the color does not appear in the dictionary, </w:t>
        </w:r>
        <w:r w:rsidR="00C86A62">
          <w:t xml:space="preserve">“Invalid color” </w:t>
        </w:r>
      </w:ins>
      <w:r w:rsidR="00AF65DC">
        <w:t>is</w:t>
      </w:r>
      <w:ins w:id="577" w:author="Sean McDonagh [2]" w:date="2019-05-30T17:10:00Z">
        <w:r w:rsidR="00C86A62">
          <w:t xml:space="preserve"> </w:t>
        </w:r>
      </w:ins>
      <w:ins w:id="578" w:author="Sean McDonagh [2]" w:date="2019-05-30T17:11:00Z">
        <w:r w:rsidR="00C86A62">
          <w:t xml:space="preserve">printed out simulating the default case of a traditional switch statement. </w:t>
        </w:r>
      </w:ins>
      <w:del w:id="579" w:author="Sean McDonagh [2]" w:date="2019-05-30T17:07:00Z">
        <w:r w:rsidR="004C770C" w:rsidRPr="00CD6A7E" w:rsidDel="00A34410">
          <w:delText xml:space="preserve">The loop above prints 1, 2 and 3, each on separate lines, then terminates upon execution of the </w:delText>
        </w:r>
        <w:r w:rsidR="004C770C" w:rsidRPr="00CD6A7E" w:rsidDel="00A34410">
          <w:rPr>
            <w:rFonts w:ascii="Courier New" w:hAnsi="Courier New" w:cs="Courier New"/>
            <w:kern w:val="28"/>
            <w:lang w:val="en-GB"/>
          </w:rPr>
          <w:delText>break</w:delText>
        </w:r>
        <w:r w:rsidR="004C770C" w:rsidRPr="00CD6A7E" w:rsidDel="00A34410">
          <w:delText xml:space="preserve"> statement.</w:delText>
        </w:r>
      </w:del>
    </w:p>
    <w:p w14:paraId="3E5EA556" w14:textId="72628695" w:rsidR="004C770C" w:rsidRPr="00CD6A7E" w:rsidRDefault="001456BA" w:rsidP="009866F9">
      <w:pPr>
        <w:pStyle w:val="Heading3"/>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436ECA2A" w14:textId="77777777" w:rsidR="00981730" w:rsidRPr="008F5A32" w:rsidRDefault="00981730" w:rsidP="00981730">
      <w:pPr>
        <w:pStyle w:val="ListParagraph"/>
        <w:widowControl w:val="0"/>
        <w:numPr>
          <w:ilvl w:val="0"/>
          <w:numId w:val="602"/>
        </w:numPr>
        <w:suppressLineNumbers/>
        <w:overflowPunct w:val="0"/>
        <w:adjustRightInd w:val="0"/>
        <w:spacing w:after="120"/>
        <w:rPr>
          <w:ins w:id="580" w:author="Sean McDonagh [2]" w:date="2019-05-30T17:13:00Z"/>
          <w:rFonts w:ascii="Calibri" w:eastAsia="Times New Roman" w:hAnsi="Calibri"/>
          <w:b/>
          <w:bCs/>
          <w:lang w:val="en-GB"/>
        </w:rPr>
      </w:pPr>
      <w:ins w:id="581" w:author="Sean McDonagh [2]" w:date="2019-05-30T17:12:00Z">
        <w:r w:rsidRPr="008F5A32">
          <w:rPr>
            <w:rFonts w:ascii="Calibri" w:eastAsia="Times New Roman" w:hAnsi="Calibri"/>
            <w:lang w:val="en-GB"/>
          </w:rPr>
          <w:t xml:space="preserve">Avoid using </w:t>
        </w:r>
      </w:ins>
      <w:commentRangeStart w:id="582"/>
      <w:del w:id="583" w:author="Sean McDonagh [2]" w:date="2019-05-30T17:12:00Z">
        <w:r w:rsidR="004C770C" w:rsidRPr="008F5A32" w:rsidDel="00981730">
          <w:rPr>
            <w:rFonts w:ascii="Calibri" w:eastAsia="Times New Roman" w:hAnsi="Calibri"/>
            <w:lang w:val="en-GB"/>
          </w:rPr>
          <w:delText xml:space="preserve">Use </w:delText>
        </w:r>
      </w:del>
      <w:r w:rsidR="004C770C" w:rsidRPr="00981730">
        <w:rPr>
          <w:rFonts w:ascii="Courier New" w:eastAsiaTheme="majorEastAsia" w:hAnsi="Courier New" w:cs="Courier New"/>
          <w:kern w:val="28"/>
          <w:lang w:val="en-GB"/>
        </w:rPr>
        <w:t>if</w:t>
      </w:r>
      <w:ins w:id="584" w:author="Sean McDonagh [2]" w:date="2019-05-30T17:12:00Z">
        <w:r w:rsidRPr="00981730">
          <w:rPr>
            <w:rFonts w:ascii="Courier New" w:eastAsiaTheme="majorEastAsia" w:hAnsi="Courier New" w:cs="Courier New"/>
            <w:kern w:val="28"/>
            <w:lang w:val="en-GB"/>
          </w:rPr>
          <w:t xml:space="preserve">, </w:t>
        </w:r>
      </w:ins>
      <w:del w:id="585" w:author="Sean McDonagh [2]" w:date="2019-05-30T17:12:00Z">
        <w:r w:rsidR="004C770C" w:rsidRPr="00981730" w:rsidDel="00981730">
          <w:rPr>
            <w:rFonts w:ascii="Courier New" w:eastAsiaTheme="majorEastAsia" w:hAnsi="Courier New" w:cs="Courier New"/>
            <w:kern w:val="28"/>
            <w:lang w:val="en-GB"/>
          </w:rPr>
          <w:delText>/</w:delText>
        </w:r>
      </w:del>
      <w:r w:rsidR="004C770C" w:rsidRPr="00981730">
        <w:rPr>
          <w:rFonts w:ascii="Courier New" w:eastAsiaTheme="majorEastAsia" w:hAnsi="Courier New" w:cs="Courier New"/>
          <w:kern w:val="28"/>
          <w:lang w:val="en-GB"/>
        </w:rPr>
        <w:t>elif</w:t>
      </w:r>
      <w:ins w:id="586" w:author="Sean McDonagh [2]" w:date="2019-05-30T17:12:00Z">
        <w:r w:rsidRPr="00981730">
          <w:rPr>
            <w:rFonts w:ascii="Courier New" w:eastAsiaTheme="majorEastAsia" w:hAnsi="Courier New" w:cs="Courier New"/>
            <w:kern w:val="28"/>
            <w:lang w:val="en-GB"/>
          </w:rPr>
          <w:t xml:space="preserve">, </w:t>
        </w:r>
        <w:r w:rsidRPr="008F5A32">
          <w:rPr>
            <w:rFonts w:ascii="Calibri" w:eastAsia="Times New Roman" w:hAnsi="Calibri"/>
            <w:lang w:val="en-GB"/>
          </w:rPr>
          <w:t>and</w:t>
        </w:r>
        <w:r w:rsidRPr="00981730">
          <w:rPr>
            <w:rFonts w:ascii="Courier New" w:eastAsiaTheme="majorEastAsia" w:hAnsi="Courier New" w:cs="Courier New"/>
            <w:kern w:val="28"/>
            <w:lang w:val="en-GB"/>
          </w:rPr>
          <w:t xml:space="preserve"> </w:t>
        </w:r>
      </w:ins>
      <w:del w:id="587" w:author="Sean McDonagh [2]" w:date="2019-05-30T17:12:00Z">
        <w:r w:rsidR="004C770C" w:rsidRPr="00981730" w:rsidDel="00981730">
          <w:rPr>
            <w:rFonts w:ascii="Courier New" w:eastAsiaTheme="majorEastAsia" w:hAnsi="Courier New" w:cs="Courier New"/>
            <w:kern w:val="28"/>
            <w:lang w:val="en-GB"/>
          </w:rPr>
          <w:delText>/</w:delText>
        </w:r>
      </w:del>
      <w:r w:rsidR="004C770C" w:rsidRPr="00981730">
        <w:rPr>
          <w:rFonts w:ascii="Courier New" w:eastAsiaTheme="majorEastAsia" w:hAnsi="Courier New" w:cs="Courier New"/>
          <w:kern w:val="28"/>
          <w:lang w:val="en-GB"/>
        </w:rPr>
        <w:t>else</w:t>
      </w:r>
      <w:r w:rsidR="004C770C" w:rsidRPr="008F5A32">
        <w:rPr>
          <w:rFonts w:ascii="Calibri" w:eastAsia="Times New Roman" w:hAnsi="Calibri"/>
          <w:lang w:val="en-GB"/>
        </w:rPr>
        <w:t xml:space="preserve"> statement</w:t>
      </w:r>
      <w:ins w:id="588" w:author="Sean McDonagh [2]" w:date="2019-05-30T17:13:00Z">
        <w:r>
          <w:rPr>
            <w:rFonts w:ascii="Calibri" w:eastAsia="Times New Roman" w:hAnsi="Calibri"/>
            <w:lang w:val="en-GB"/>
          </w:rPr>
          <w:t xml:space="preserve">s when attempting to replicate the switch functionality found in other languages. </w:t>
        </w:r>
      </w:ins>
    </w:p>
    <w:p w14:paraId="4FF9A384" w14:textId="04CA53B6" w:rsidR="004C770C" w:rsidRPr="008F5A32" w:rsidRDefault="00981730" w:rsidP="008F5A32">
      <w:pPr>
        <w:pStyle w:val="ListParagraph"/>
        <w:widowControl w:val="0"/>
        <w:numPr>
          <w:ilvl w:val="0"/>
          <w:numId w:val="602"/>
        </w:numPr>
        <w:suppressLineNumbers/>
        <w:overflowPunct w:val="0"/>
        <w:adjustRightInd w:val="0"/>
        <w:spacing w:after="120"/>
        <w:rPr>
          <w:rFonts w:ascii="Calibri" w:eastAsia="Times New Roman" w:hAnsi="Calibri"/>
          <w:b/>
          <w:bCs/>
          <w:lang w:val="en-GB"/>
        </w:rPr>
      </w:pPr>
      <w:ins w:id="589" w:author="Sean McDonagh [2]" w:date="2019-05-30T17:13:00Z">
        <w:r>
          <w:rPr>
            <w:rFonts w:ascii="Calibri" w:eastAsia="Times New Roman" w:hAnsi="Calibri"/>
            <w:lang w:val="en-GB"/>
          </w:rPr>
          <w:t xml:space="preserve">Consider using Python’s dictionary construct </w:t>
        </w:r>
      </w:ins>
      <w:ins w:id="590" w:author="Sean McDonagh [2]" w:date="2019-05-30T17:14:00Z">
        <w:r>
          <w:rPr>
            <w:rFonts w:ascii="Calibri" w:eastAsia="Times New Roman" w:hAnsi="Calibri"/>
            <w:lang w:val="en-GB"/>
          </w:rPr>
          <w:t>when mimicking the switch case functionality since this is more structured and faster than using if-el</w:t>
        </w:r>
      </w:ins>
      <w:ins w:id="591" w:author="Sean McDonagh [2]" w:date="2019-05-30T17:15:00Z">
        <w:r>
          <w:rPr>
            <w:rFonts w:ascii="Calibri" w:eastAsia="Times New Roman" w:hAnsi="Calibri"/>
            <w:lang w:val="en-GB"/>
          </w:rPr>
          <w:t xml:space="preserve">se blocks of code. </w:t>
        </w:r>
      </w:ins>
      <w:del w:id="592" w:author="Sean McDonagh [2]" w:date="2019-05-30T17:13:00Z">
        <w:r w:rsidR="004C770C" w:rsidRPr="008F5A32" w:rsidDel="00981730">
          <w:rPr>
            <w:rFonts w:ascii="Calibri" w:eastAsia="Times New Roman" w:hAnsi="Calibri"/>
            <w:lang w:val="en-GB"/>
          </w:rPr>
          <w:delText>s to provide the equivalent of switch statements.</w:delText>
        </w:r>
      </w:del>
      <w:commentRangeEnd w:id="582"/>
      <w:r w:rsidR="00DA7483">
        <w:rPr>
          <w:rStyle w:val="CommentReference"/>
        </w:rPr>
        <w:commentReference w:id="582"/>
      </w:r>
    </w:p>
    <w:p w14:paraId="3702DF89" w14:textId="06C7DED5" w:rsidR="004C770C" w:rsidRPr="00CD6A7E" w:rsidRDefault="001456BA" w:rsidP="004C770C">
      <w:pPr>
        <w:pStyle w:val="Heading2"/>
        <w:rPr>
          <w:lang w:bidi="en-US"/>
        </w:rPr>
      </w:pPr>
      <w:bookmarkStart w:id="593" w:name="_Toc310518183"/>
      <w:bookmarkStart w:id="594" w:name="_Ref420411612"/>
      <w:bookmarkStart w:id="595" w:name="_Toc7089398"/>
      <w:r>
        <w:rPr>
          <w:lang w:bidi="en-US"/>
        </w:rPr>
        <w:t>6.2</w:t>
      </w:r>
      <w:r w:rsidR="00460588">
        <w:rPr>
          <w:lang w:bidi="en-US"/>
        </w:rPr>
        <w:t>8</w:t>
      </w:r>
      <w:r w:rsidR="00AD5842">
        <w:rPr>
          <w:lang w:bidi="en-US"/>
        </w:rPr>
        <w:t xml:space="preserve"> </w:t>
      </w:r>
      <w:r w:rsidR="004C770C" w:rsidRPr="00CD6A7E">
        <w:rPr>
          <w:lang w:bidi="en-US"/>
        </w:rPr>
        <w:t>Demarcation of Control Flow [EOJ]</w:t>
      </w:r>
      <w:bookmarkEnd w:id="593"/>
      <w:bookmarkEnd w:id="594"/>
      <w:bookmarkEnd w:id="595"/>
    </w:p>
    <w:p w14:paraId="044669C8" w14:textId="1B0E99C8" w:rsidR="004C770C" w:rsidRPr="00CD6A7E" w:rsidRDefault="001456BA" w:rsidP="009866F9">
      <w:pPr>
        <w:pStyle w:val="Heading3"/>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 xml:space="preserve">Applicability to </w:t>
      </w:r>
      <w:commentRangeStart w:id="596"/>
      <w:r w:rsidR="004C770C" w:rsidRPr="00CD6A7E">
        <w:rPr>
          <w:lang w:bidi="en-US"/>
        </w:rPr>
        <w:t>language</w:t>
      </w:r>
      <w:commentRangeEnd w:id="596"/>
      <w:r w:rsidR="00CE2429">
        <w:rPr>
          <w:rStyle w:val="CommentReference"/>
          <w:rFonts w:asciiTheme="minorHAnsi" w:eastAsiaTheme="minorEastAsia" w:hAnsiTheme="minorHAnsi" w:cstheme="minorBidi"/>
          <w:b w:val="0"/>
          <w:bCs w:val="0"/>
        </w:rPr>
        <w:commentReference w:id="596"/>
      </w:r>
    </w:p>
    <w:p w14:paraId="1C54DD6C" w14:textId="21C45513" w:rsidR="004C770C" w:rsidRPr="00CD6A7E" w:rsidRDefault="004C770C" w:rsidP="004C770C">
      <w:r w:rsidRPr="00CD6A7E">
        <w:t xml:space="preserve">Python makes demarcation of control flow very clear because it uses indentation (using spaces or tabs – but not both) and </w:t>
      </w:r>
      <w:ins w:id="597" w:author="Sean McDonagh" w:date="2019-04-25T12:28:00Z">
        <w:r w:rsidR="009B2E18">
          <w:t>de</w:t>
        </w:r>
      </w:ins>
      <w:commentRangeStart w:id="598"/>
      <w:del w:id="599" w:author="Sean McDonagh" w:date="2019-04-25T12:28:00Z">
        <w:r w:rsidR="00093FDA" w:rsidDel="009B2E18">
          <w:delText>un</w:delText>
        </w:r>
      </w:del>
      <w:r w:rsidRPr="00CD6A7E">
        <w:t>dentation</w:t>
      </w:r>
      <w:commentRangeEnd w:id="598"/>
      <w:r w:rsidR="00093FDA">
        <w:rPr>
          <w:rStyle w:val="CommentReference"/>
        </w:rPr>
        <w:commentReference w:id="598"/>
      </w:r>
      <w:r w:rsidRPr="00CD6A7E">
        <w:t xml:space="preserve"> as the </w:t>
      </w:r>
      <w:r w:rsidRPr="00CD6A7E">
        <w:rPr>
          <w:i/>
        </w:rPr>
        <w:t>only</w:t>
      </w:r>
      <w:r w:rsidRPr="00CD6A7E">
        <w:t xml:space="preserve"> demarcation construct:</w:t>
      </w:r>
    </w:p>
    <w:p w14:paraId="7EBF41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b = 1, 1</w:t>
      </w:r>
    </w:p>
    <w:p w14:paraId="0A4CB0A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w:t>
      </w:r>
    </w:p>
    <w:p w14:paraId="3B21429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is True")</w:t>
      </w:r>
    </w:p>
    <w:p w14:paraId="060491D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785BD00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print("False")</w:t>
      </w:r>
    </w:p>
    <w:p w14:paraId="75487E1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b:</w:t>
      </w:r>
    </w:p>
    <w:p w14:paraId="027D0D3D" w14:textId="77777777" w:rsidR="00481A7B" w:rsidRDefault="004C770C" w:rsidP="008F5A32">
      <w:pPr>
        <w:widowControl w:val="0"/>
        <w:suppressLineNumbers/>
        <w:overflowPunct w:val="0"/>
        <w:adjustRightInd w:val="0"/>
        <w:spacing w:after="0"/>
        <w:ind w:firstLine="720"/>
        <w:rPr>
          <w:ins w:id="600" w:author="Sean McDonagh" w:date="2019-04-25T12:31:00Z"/>
          <w:rFonts w:ascii="Courier New" w:eastAsia="Times New Roman" w:hAnsi="Courier New" w:cs="Courier New"/>
          <w:kern w:val="28"/>
        </w:rPr>
      </w:pPr>
      <w:r w:rsidRPr="00CD6A7E">
        <w:rPr>
          <w:rFonts w:ascii="Courier New" w:eastAsia="Times New Roman" w:hAnsi="Courier New" w:cs="Courier New"/>
          <w:kern w:val="28"/>
        </w:rPr>
        <w:t xml:space="preserve">        print("b is true")</w:t>
      </w:r>
      <w:del w:id="601" w:author="Sean McDonagh" w:date="2019-04-25T12:31:00Z">
        <w:r w:rsidRPr="00CD6A7E" w:rsidDel="00481A7B">
          <w:rPr>
            <w:rFonts w:ascii="Courier New" w:eastAsia="Times New Roman" w:hAnsi="Courier New" w:cs="Courier New"/>
            <w:kern w:val="28"/>
          </w:rPr>
          <w:br/>
        </w:r>
      </w:del>
    </w:p>
    <w:p w14:paraId="791A7219" w14:textId="5A943333"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del w:id="602" w:author="Sean McDonagh" w:date="2019-04-25T12:32:00Z">
        <w:r w:rsidRPr="00CD6A7E" w:rsidDel="00481A7B">
          <w:rPr>
            <w:rFonts w:ascii="Courier New" w:eastAsia="Times New Roman" w:hAnsi="Courier New" w:cs="Courier New"/>
            <w:kern w:val="28"/>
          </w:rPr>
          <w:delText xml:space="preserve">     </w:delText>
        </w:r>
      </w:del>
      <w:r w:rsidRPr="00CD6A7E">
        <w:rPr>
          <w:rFonts w:ascii="Courier New" w:eastAsia="Times New Roman" w:hAnsi="Courier New" w:cs="Courier New"/>
          <w:kern w:val="28"/>
        </w:rPr>
        <w:t>print("back to main level")</w:t>
      </w:r>
    </w:p>
    <w:p w14:paraId="06983461" w14:textId="77777777" w:rsidR="004C770C" w:rsidRPr="00CD6A7E" w:rsidRDefault="004C770C" w:rsidP="004C770C">
      <w:r w:rsidRPr="00CD6A7E">
        <w:t>The code above prints “</w:t>
      </w:r>
      <w:r w:rsidRPr="00CD6A7E">
        <w:rPr>
          <w:rFonts w:ascii="Courier New" w:hAnsi="Courier New" w:cs="Courier New"/>
          <w:kern w:val="28"/>
          <w:lang w:val="en-GB"/>
        </w:rPr>
        <w:t>a is True</w:t>
      </w:r>
      <w:r w:rsidRPr="00CD6A7E">
        <w:t>” followed by “</w:t>
      </w:r>
      <w:r w:rsidRPr="00CD6A7E">
        <w:rPr>
          <w:rFonts w:ascii="Courier New" w:hAnsi="Courier New" w:cs="Courier New"/>
          <w:kern w:val="28"/>
          <w:lang w:val="en-GB"/>
        </w:rPr>
        <w:t>back to main level</w:t>
      </w:r>
      <w:r w:rsidRPr="00CD6A7E">
        <w:t xml:space="preserve">”. Note how control is passed from the first </w:t>
      </w:r>
      <w:r w:rsidRPr="00CD6A7E">
        <w:rPr>
          <w:rFonts w:ascii="Courier New" w:hAnsi="Courier New" w:cs="Courier New"/>
          <w:kern w:val="28"/>
          <w:lang w:val="en-GB"/>
        </w:rPr>
        <w:t>if</w:t>
      </w:r>
      <w:r w:rsidRPr="00CD6A7E">
        <w:t xml:space="preserve"> statement’s </w:t>
      </w:r>
      <w:r w:rsidRPr="00CD6A7E">
        <w:rPr>
          <w:rFonts w:ascii="Courier New" w:hAnsi="Courier New" w:cs="Courier New"/>
          <w:kern w:val="28"/>
          <w:lang w:val="en-GB"/>
        </w:rPr>
        <w:t>True</w:t>
      </w:r>
      <w:r w:rsidRPr="00CD6A7E">
        <w:t xml:space="preserve"> path to the main level based entirely on indentation while in most other languages the final line would execute only when the second </w:t>
      </w:r>
      <w:r w:rsidRPr="00CD6A7E">
        <w:rPr>
          <w:rFonts w:ascii="Courier New" w:hAnsi="Courier New" w:cs="Courier New"/>
          <w:kern w:val="28"/>
          <w:lang w:val="en-GB"/>
        </w:rPr>
        <w:t>if</w:t>
      </w:r>
      <w:r w:rsidRPr="00CD6A7E">
        <w:t xml:space="preserve"> evaluated to </w:t>
      </w:r>
      <w:r w:rsidRPr="00CD6A7E">
        <w:rPr>
          <w:rFonts w:ascii="Courier New" w:hAnsi="Courier New" w:cs="Courier New"/>
          <w:kern w:val="28"/>
          <w:lang w:val="en-GB"/>
        </w:rPr>
        <w:t>True</w:t>
      </w:r>
      <w:r w:rsidRPr="00CD6A7E">
        <w:t>.</w:t>
      </w:r>
    </w:p>
    <w:p w14:paraId="181E1421" w14:textId="38DA334A" w:rsidR="004C770C" w:rsidRPr="00CD6A7E" w:rsidRDefault="001456BA" w:rsidP="009866F9">
      <w:pPr>
        <w:pStyle w:val="Heading3"/>
        <w:rPr>
          <w:lang w:bidi="en-US"/>
        </w:rPr>
      </w:pPr>
      <w:r>
        <w:rPr>
          <w:lang w:bidi="en-US"/>
        </w:rPr>
        <w:lastRenderedPageBreak/>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54F6F3E1" w14:textId="77777777" w:rsidR="004C770C" w:rsidRPr="004931B2" w:rsidRDefault="004C770C" w:rsidP="004931B2">
      <w:pPr>
        <w:pStyle w:val="ListParagraph"/>
        <w:widowControl w:val="0"/>
        <w:numPr>
          <w:ilvl w:val="0"/>
          <w:numId w:val="607"/>
        </w:numPr>
        <w:suppressLineNumbers/>
        <w:overflowPunct w:val="0"/>
        <w:adjustRightInd w:val="0"/>
        <w:spacing w:after="120"/>
        <w:rPr>
          <w:rFonts w:ascii="Calibri" w:eastAsia="Times New Roman" w:hAnsi="Calibri"/>
        </w:rPr>
      </w:pPr>
      <w:commentRangeStart w:id="603"/>
      <w:r w:rsidRPr="004931B2">
        <w:rPr>
          <w:rFonts w:ascii="Calibri" w:eastAsia="Times New Roman" w:hAnsi="Calibri"/>
        </w:rPr>
        <w:t>Use only spaces or tabs, not both, to indent to demark control flow.</w:t>
      </w:r>
      <w:commentRangeEnd w:id="603"/>
      <w:r w:rsidR="004931B2">
        <w:rPr>
          <w:rStyle w:val="CommentReference"/>
        </w:rPr>
        <w:commentReference w:id="603"/>
      </w:r>
    </w:p>
    <w:p w14:paraId="20F6D9EE" w14:textId="63617A90" w:rsidR="004C770C" w:rsidRPr="00CD6A7E" w:rsidRDefault="001456BA" w:rsidP="004C770C">
      <w:pPr>
        <w:pStyle w:val="Heading2"/>
        <w:rPr>
          <w:lang w:bidi="en-US"/>
        </w:rPr>
      </w:pPr>
      <w:bookmarkStart w:id="604" w:name="_Toc310518184"/>
      <w:bookmarkStart w:id="605" w:name="_Toc7089399"/>
      <w:r>
        <w:rPr>
          <w:lang w:bidi="en-US"/>
        </w:rPr>
        <w:t>6.</w:t>
      </w:r>
      <w:r w:rsidR="00460588">
        <w:rPr>
          <w:lang w:bidi="en-US"/>
        </w:rPr>
        <w:t>29</w:t>
      </w:r>
      <w:r w:rsidR="00AD5842">
        <w:rPr>
          <w:lang w:bidi="en-US"/>
        </w:rPr>
        <w:t xml:space="preserve"> </w:t>
      </w:r>
      <w:r w:rsidR="004C770C" w:rsidRPr="00CD6A7E">
        <w:rPr>
          <w:lang w:bidi="en-US"/>
        </w:rPr>
        <w:t>Loop Control Variables [TEX]</w:t>
      </w:r>
      <w:bookmarkEnd w:id="604"/>
      <w:bookmarkEnd w:id="605"/>
    </w:p>
    <w:p w14:paraId="3913351C" w14:textId="52319BA6" w:rsidR="004C770C" w:rsidRPr="00CD6A7E" w:rsidRDefault="001456BA" w:rsidP="009866F9">
      <w:pPr>
        <w:pStyle w:val="Heading3"/>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 xml:space="preserve">Applicability to </w:t>
      </w:r>
      <w:commentRangeStart w:id="606"/>
      <w:r w:rsidR="004C770C" w:rsidRPr="00CD6A7E">
        <w:rPr>
          <w:lang w:bidi="en-US"/>
        </w:rPr>
        <w:t>language</w:t>
      </w:r>
      <w:commentRangeEnd w:id="606"/>
      <w:r w:rsidR="00F67ED2">
        <w:rPr>
          <w:rStyle w:val="CommentReference"/>
          <w:rFonts w:asciiTheme="minorHAnsi" w:eastAsiaTheme="minorEastAsia" w:hAnsiTheme="minorHAnsi" w:cstheme="minorBidi"/>
          <w:b w:val="0"/>
          <w:bCs w:val="0"/>
        </w:rPr>
        <w:commentReference w:id="606"/>
      </w:r>
    </w:p>
    <w:p w14:paraId="30E94F1C" w14:textId="77777777" w:rsidR="004C770C" w:rsidRPr="00CD6A7E" w:rsidRDefault="004C770C" w:rsidP="004C770C">
      <w:r w:rsidRPr="00CD6A7E">
        <w:t xml:space="preserve">Python provides two loop control statements: </w:t>
      </w:r>
      <w:r w:rsidRPr="00CD6A7E">
        <w:rPr>
          <w:rFonts w:ascii="Courier New" w:hAnsi="Courier New" w:cs="Courier New"/>
          <w:kern w:val="28"/>
          <w:lang w:val="en-GB"/>
        </w:rPr>
        <w:t>while</w:t>
      </w:r>
      <w:r w:rsidRPr="00CD6A7E">
        <w:t xml:space="preserve"> and </w:t>
      </w:r>
      <w:r w:rsidRPr="00CD6A7E">
        <w:rPr>
          <w:rFonts w:ascii="Courier New" w:hAnsi="Courier New" w:cs="Courier New"/>
          <w:kern w:val="28"/>
          <w:lang w:val="en-GB"/>
        </w:rPr>
        <w:t xml:space="preserve">for. </w:t>
      </w:r>
      <w:r w:rsidRPr="00CD6A7E">
        <w:t>They each support very flexible control constructs beyond a simple loop control variable. Assignments in the loop control statement (</w:t>
      </w:r>
      <w:r w:rsidR="00884396">
        <w:t>that is</w:t>
      </w:r>
      <w:r w:rsidRPr="00CD6A7E">
        <w:t xml:space="preserve">, </w:t>
      </w:r>
      <w:r w:rsidRPr="00CD6A7E">
        <w:rPr>
          <w:rFonts w:ascii="Courier New" w:hAnsi="Courier New" w:cs="Courier New"/>
          <w:kern w:val="28"/>
          <w:lang w:val="en-GB"/>
        </w:rPr>
        <w:t>while</w:t>
      </w:r>
      <w:r w:rsidRPr="00CD6A7E">
        <w:t xml:space="preserve"> or </w:t>
      </w:r>
      <w:r w:rsidRPr="00CD6A7E">
        <w:rPr>
          <w:rFonts w:ascii="Courier New" w:hAnsi="Courier New" w:cs="Courier New"/>
          <w:kern w:val="28"/>
          <w:lang w:val="en-GB"/>
        </w:rPr>
        <w:t>for</w:t>
      </w:r>
      <w:r w:rsidRPr="00CD6A7E">
        <w:t xml:space="preserve">) which can be a frequent source of problems, are not allowed in Python – Python’s loop control statements use expressions which </w:t>
      </w:r>
      <w:r w:rsidRPr="00CD6A7E">
        <w:rPr>
          <w:i/>
        </w:rPr>
        <w:t>cannot</w:t>
      </w:r>
      <w:r w:rsidRPr="00CD6A7E">
        <w:t xml:space="preserve"> contain assignment statements.</w:t>
      </w:r>
    </w:p>
    <w:p w14:paraId="018CBA25" w14:textId="77777777" w:rsidR="004C770C" w:rsidRPr="00CD6A7E" w:rsidRDefault="004C770C" w:rsidP="004C770C">
      <w:r w:rsidRPr="00CD6A7E">
        <w:t xml:space="preserve">The </w:t>
      </w:r>
      <w:r w:rsidRPr="00CD6A7E">
        <w:rPr>
          <w:rFonts w:ascii="Courier New" w:hAnsi="Courier New" w:cs="Courier New"/>
          <w:kern w:val="28"/>
          <w:lang w:val="en-GB"/>
        </w:rPr>
        <w:t>while</w:t>
      </w:r>
      <w:r w:rsidRPr="00CD6A7E">
        <w:t xml:space="preserve"> statement leaves the loop control entirely up to the programmer as in the example below:</w:t>
      </w:r>
    </w:p>
    <w:p w14:paraId="0ECDD0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8B7DA5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while a:</w:t>
      </w:r>
    </w:p>
    <w:p w14:paraId="103FFCF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print('in loop')</w:t>
      </w:r>
    </w:p>
    <w:p w14:paraId="01D9025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False # force loop to end after one iteration</w:t>
      </w:r>
    </w:p>
    <w:p w14:paraId="7D3A801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48506CA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print('exiting loop')</w:t>
      </w:r>
    </w:p>
    <w:p w14:paraId="506417E8" w14:textId="0D2C4866" w:rsidR="004C770C" w:rsidRPr="00CD6A7E" w:rsidRDefault="004C770C" w:rsidP="004C770C">
      <w:r w:rsidRPr="00CD6A7E">
        <w:t xml:space="preserve">The </w:t>
      </w:r>
      <w:r w:rsidRPr="00CD6A7E">
        <w:rPr>
          <w:rFonts w:ascii="Courier New" w:hAnsi="Courier New" w:cs="Courier New"/>
          <w:kern w:val="28"/>
          <w:lang w:val="en-GB"/>
        </w:rPr>
        <w:t>for</w:t>
      </w:r>
      <w:r w:rsidRPr="00CD6A7E">
        <w:t xml:space="preserve"> statement is unusual in that it does not provide a loop control variable therefore it is not possible to vary the sequence or number of </w:t>
      </w:r>
      <w:r w:rsidR="00A03705">
        <w:t>iterations</w:t>
      </w:r>
      <w:r w:rsidR="00A03705" w:rsidRPr="00CD6A7E">
        <w:t xml:space="preserve"> </w:t>
      </w:r>
      <w:r w:rsidRPr="00CD6A7E">
        <w:t xml:space="preserve">that are performed other than by the use of the </w:t>
      </w:r>
      <w:r w:rsidRPr="00CD6A7E">
        <w:rPr>
          <w:rFonts w:ascii="Courier New" w:hAnsi="Courier New" w:cs="Courier New"/>
          <w:kern w:val="28"/>
          <w:lang w:val="en-GB"/>
        </w:rPr>
        <w:t>break</w:t>
      </w:r>
      <w:r w:rsidRPr="00CD6A7E">
        <w:t xml:space="preserve"> statement (covered in</w:t>
      </w:r>
      <w:r>
        <w:t xml:space="preserve"> </w:t>
      </w:r>
      <w:r w:rsidR="0069516F">
        <w:t xml:space="preserve"> subclause </w:t>
      </w:r>
      <w:r w:rsidR="0001212A">
        <w:fldChar w:fldCharType="begin"/>
      </w:r>
      <w:r w:rsidR="0001212A">
        <w:instrText xml:space="preserve"> REF _Ref420411612 \h </w:instrText>
      </w:r>
      <w:r w:rsidR="0001212A">
        <w:fldChar w:fldCharType="separate"/>
      </w:r>
      <w:ins w:id="607" w:author="Sean McDonagh" w:date="2019-04-25T12:55:00Z">
        <w:r w:rsidR="00DE5F8F">
          <w:rPr>
            <w:lang w:bidi="en-US"/>
          </w:rPr>
          <w:t xml:space="preserve">6.28 </w:t>
        </w:r>
        <w:r w:rsidR="00DE5F8F" w:rsidRPr="00CD6A7E">
          <w:rPr>
            <w:lang w:bidi="en-US"/>
          </w:rPr>
          <w:t>Demarcation of Control Flow [EOJ]</w:t>
        </w:r>
      </w:ins>
      <w:del w:id="608" w:author="Sean McDonagh" w:date="2019-04-25T12:55:00Z">
        <w:r w:rsidR="0048220B" w:rsidDel="00DE5F8F">
          <w:rPr>
            <w:lang w:bidi="en-US"/>
          </w:rPr>
          <w:delText xml:space="preserve">6.28 </w:delText>
        </w:r>
        <w:r w:rsidR="0048220B" w:rsidRPr="00CD6A7E" w:rsidDel="00DE5F8F">
          <w:rPr>
            <w:lang w:bidi="en-US"/>
          </w:rPr>
          <w:delText>Demarcation of Control Flow [EOJ]</w:delText>
        </w:r>
      </w:del>
      <w:r w:rsidR="0001212A">
        <w:fldChar w:fldCharType="end"/>
      </w:r>
      <w:r w:rsidRPr="00CD6A7E">
        <w:t>) which can be used to immediately branch to the statement after the loop block.</w:t>
      </w:r>
    </w:p>
    <w:p w14:paraId="2AF5FAB2" w14:textId="77777777" w:rsidR="004C770C" w:rsidRPr="00CD6A7E" w:rsidRDefault="004C770C" w:rsidP="004C770C">
      <w:r w:rsidRPr="00CD6A7E">
        <w:t xml:space="preserve">When using the </w:t>
      </w:r>
      <w:r w:rsidRPr="00CD6A7E">
        <w:rPr>
          <w:rFonts w:ascii="Courier New" w:hAnsi="Courier New" w:cs="Courier New"/>
          <w:kern w:val="28"/>
          <w:lang w:val="en-GB"/>
        </w:rPr>
        <w:t>for</w:t>
      </w:r>
      <w:r w:rsidRPr="00CD6A7E">
        <w:t xml:space="preserve"> statement to iterate though an iterable object such as a list, there is no way to influence the loop “count” because it’s not exposed. The variable </w:t>
      </w:r>
      <w:r w:rsidRPr="00CD6A7E">
        <w:rPr>
          <w:rFonts w:ascii="Courier New" w:hAnsi="Courier New" w:cs="Courier New"/>
          <w:kern w:val="28"/>
          <w:lang w:val="en-GB"/>
        </w:rPr>
        <w:t>a</w:t>
      </w:r>
      <w:r w:rsidRPr="00CD6A7E">
        <w:t xml:space="preserve"> in the example below takes on the value of the first, then the second, then the third member of the list:</w:t>
      </w:r>
    </w:p>
    <w:p w14:paraId="399F493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a</w:t>
      </w:r>
      <w:r w:rsidRPr="00CD6A7E">
        <w:rPr>
          <w:rFonts w:ascii="Courier New" w:eastAsia="Times New Roman" w:hAnsi="Courier New" w:cs="Courier New"/>
          <w:kern w:val="28"/>
        </w:rPr>
        <w:t>', 'b', '</w:t>
      </w:r>
      <w:r w:rsidRPr="00CD6A7E">
        <w:rPr>
          <w:rFonts w:ascii="Courier New" w:eastAsia="Times New Roman" w:hAnsi="Courier New" w:cs="Courier New"/>
          <w:kern w:val="28"/>
          <w:lang w:val="en-GB"/>
        </w:rPr>
        <w:t>c</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w:t>
      </w:r>
    </w:p>
    <w:p w14:paraId="2EC8B8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for a in x:</w:t>
      </w:r>
    </w:p>
    <w:p w14:paraId="656AE57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print(a)</w:t>
      </w:r>
    </w:p>
    <w:p w14:paraId="50F1D4C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#=&gt;</w:t>
      </w:r>
      <w:r w:rsidRPr="00CD6A7E">
        <w:rPr>
          <w:rFonts w:ascii="Courier New" w:eastAsia="Times New Roman" w:hAnsi="Courier New" w:cs="Courier New"/>
          <w:kern w:val="28"/>
          <w:lang w:val="en-GB"/>
        </w:rPr>
        <w:t>a</w:t>
      </w:r>
    </w:p>
    <w:p w14:paraId="687BD7B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#=&gt;</w:t>
      </w:r>
      <w:r w:rsidRPr="00CD6A7E">
        <w:rPr>
          <w:rFonts w:ascii="Courier New" w:eastAsia="Times New Roman" w:hAnsi="Courier New" w:cs="Courier New"/>
          <w:kern w:val="28"/>
          <w:lang w:val="en-GB"/>
        </w:rPr>
        <w:t>b</w:t>
      </w:r>
    </w:p>
    <w:p w14:paraId="72104F8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#=&gt;c</w:t>
      </w:r>
    </w:p>
    <w:p w14:paraId="76C75D55" w14:textId="15C3C48B" w:rsidR="004C770C" w:rsidRPr="00CD6A7E" w:rsidRDefault="004C770C" w:rsidP="004C770C">
      <w:r w:rsidRPr="00CD6A7E">
        <w:t xml:space="preserve">It is possible, though not recommended, to change a mutable object as it is being traversed which in turn changes the number of </w:t>
      </w:r>
      <w:r w:rsidR="00A03705">
        <w:t>iterat</w:t>
      </w:r>
      <w:ins w:id="609" w:author="Sean McDonagh" w:date="2019-04-25T12:35:00Z">
        <w:r w:rsidR="002E6CD3">
          <w:t>i</w:t>
        </w:r>
      </w:ins>
      <w:r w:rsidR="00A03705">
        <w:t>ons</w:t>
      </w:r>
      <w:r w:rsidR="00A03705" w:rsidRPr="00CD6A7E">
        <w:t xml:space="preserve"> </w:t>
      </w:r>
      <w:r w:rsidRPr="00CD6A7E">
        <w:t xml:space="preserve">performed. In the case below the loop is performed only two times instead of the three times had the list been left intact: </w:t>
      </w:r>
    </w:p>
    <w:p w14:paraId="595472C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['a', 'b', 'c']</w:t>
      </w:r>
    </w:p>
    <w:p w14:paraId="17C306B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for a in x:</w:t>
      </w:r>
    </w:p>
    <w:p w14:paraId="2FE67C71"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CD6A7E">
        <w:rPr>
          <w:rFonts w:ascii="Courier New" w:eastAsia="Times New Roman" w:hAnsi="Courier New" w:cs="Courier New"/>
          <w:kern w:val="28"/>
          <w:lang w:val="en-GB"/>
        </w:rPr>
        <w:t xml:space="preserve">    </w:t>
      </w:r>
      <w:r w:rsidRPr="0069516F">
        <w:rPr>
          <w:rFonts w:ascii="Courier New" w:eastAsia="Times New Roman" w:hAnsi="Courier New" w:cs="Courier New"/>
          <w:kern w:val="28"/>
          <w:lang w:val="es-ES"/>
        </w:rPr>
        <w:t>print(a)</w:t>
      </w:r>
    </w:p>
    <w:p w14:paraId="3840D797"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del </w:t>
      </w:r>
      <w:proofErr w:type="gramStart"/>
      <w:r w:rsidRPr="0069516F">
        <w:rPr>
          <w:rFonts w:ascii="Courier New" w:eastAsia="Times New Roman" w:hAnsi="Courier New" w:cs="Courier New"/>
          <w:kern w:val="28"/>
          <w:lang w:val="es-ES"/>
        </w:rPr>
        <w:t>x[</w:t>
      </w:r>
      <w:proofErr w:type="gramEnd"/>
      <w:r w:rsidRPr="0069516F">
        <w:rPr>
          <w:rFonts w:ascii="Courier New" w:eastAsia="Times New Roman" w:hAnsi="Courier New" w:cs="Courier New"/>
          <w:kern w:val="28"/>
          <w:lang w:val="es-ES"/>
        </w:rPr>
        <w:t>0]</w:t>
      </w:r>
    </w:p>
    <w:p w14:paraId="2A9B7BD9"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print(x)</w:t>
      </w:r>
    </w:p>
    <w:p w14:paraId="29EAEB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a</w:t>
      </w:r>
    </w:p>
    <w:p w14:paraId="346ACB5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lastRenderedPageBreak/>
        <w:t>#=&gt; c</w:t>
      </w:r>
    </w:p>
    <w:p w14:paraId="0008222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['c']</w:t>
      </w:r>
    </w:p>
    <w:p w14:paraId="5311E4B7" w14:textId="7DB60B6A" w:rsidR="004C770C" w:rsidRPr="00CD6A7E" w:rsidRDefault="001456BA" w:rsidP="009866F9">
      <w:pPr>
        <w:pStyle w:val="Heading3"/>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70801812" w14:textId="77777777" w:rsidR="004C770C" w:rsidRPr="007B6289" w:rsidRDefault="004C770C" w:rsidP="004C770C">
      <w:pPr>
        <w:pStyle w:val="ListParagraph"/>
        <w:widowControl w:val="0"/>
        <w:numPr>
          <w:ilvl w:val="0"/>
          <w:numId w:val="364"/>
        </w:numPr>
        <w:suppressLineNumbers/>
        <w:overflowPunct w:val="0"/>
        <w:adjustRightInd w:val="0"/>
        <w:spacing w:after="120"/>
        <w:rPr>
          <w:rFonts w:ascii="Calibri" w:eastAsia="Times New Roman" w:hAnsi="Calibri"/>
          <w:b/>
          <w:bCs/>
          <w:lang w:val="en-GB"/>
        </w:rPr>
      </w:pPr>
      <w:r w:rsidRPr="007B6289">
        <w:rPr>
          <w:rFonts w:ascii="Calibri" w:eastAsia="Times New Roman" w:hAnsi="Calibri"/>
          <w:lang w:val="en-GB"/>
        </w:rPr>
        <w:t>Be careful to only modify loop control variables in ways that are easily understood and in ways that cannot lead to a premature exit or an endless loop.</w:t>
      </w:r>
    </w:p>
    <w:p w14:paraId="7D285EF9" w14:textId="77777777" w:rsidR="004C770C" w:rsidRPr="007B6289" w:rsidRDefault="004C770C" w:rsidP="004C770C">
      <w:pPr>
        <w:pStyle w:val="ListParagraph"/>
        <w:widowControl w:val="0"/>
        <w:numPr>
          <w:ilvl w:val="0"/>
          <w:numId w:val="364"/>
        </w:numPr>
        <w:suppressLineNumbers/>
        <w:overflowPunct w:val="0"/>
        <w:adjustRightInd w:val="0"/>
        <w:spacing w:after="120"/>
        <w:rPr>
          <w:rFonts w:ascii="Calibri" w:eastAsia="Times New Roman" w:hAnsi="Calibri"/>
          <w:b/>
          <w:bCs/>
          <w:lang w:val="en-GB"/>
        </w:rPr>
      </w:pPr>
      <w:r w:rsidRPr="007B6289">
        <w:rPr>
          <w:rFonts w:ascii="Calibri" w:eastAsia="Times New Roman" w:hAnsi="Calibri"/>
          <w:lang w:val="en-GB"/>
        </w:rPr>
        <w:t xml:space="preserve">When using the </w:t>
      </w:r>
      <w:r w:rsidRPr="00CD25CF">
        <w:rPr>
          <w:rFonts w:ascii="Courier New" w:eastAsiaTheme="majorEastAsia" w:hAnsi="Courier New" w:cs="Courier New"/>
          <w:kern w:val="28"/>
          <w:lang w:val="en-GB"/>
        </w:rPr>
        <w:t>for</w:t>
      </w:r>
      <w:r w:rsidRPr="007B6289">
        <w:rPr>
          <w:rFonts w:ascii="Calibri" w:eastAsia="Times New Roman" w:hAnsi="Calibri"/>
          <w:lang w:val="en-GB"/>
        </w:rPr>
        <w:t xml:space="preserve"> statement to iterate through a mutable object, do not add or delete members because it could have unexpected results.</w:t>
      </w:r>
    </w:p>
    <w:p w14:paraId="10D08127" w14:textId="6C7192E5" w:rsidR="004C770C" w:rsidRPr="00CD6A7E" w:rsidRDefault="001456BA" w:rsidP="004C770C">
      <w:pPr>
        <w:pStyle w:val="Heading2"/>
        <w:rPr>
          <w:lang w:bidi="en-US"/>
        </w:rPr>
      </w:pPr>
      <w:bookmarkStart w:id="610" w:name="_Toc310518185"/>
      <w:bookmarkStart w:id="611" w:name="_Toc7089400"/>
      <w:r>
        <w:rPr>
          <w:lang w:bidi="en-US"/>
        </w:rPr>
        <w:t>6.3</w:t>
      </w:r>
      <w:r w:rsidR="00460588">
        <w:rPr>
          <w:lang w:bidi="en-US"/>
        </w:rPr>
        <w:t>0</w:t>
      </w:r>
      <w:r w:rsidR="00AD5842">
        <w:rPr>
          <w:lang w:bidi="en-US"/>
        </w:rPr>
        <w:t xml:space="preserve"> </w:t>
      </w:r>
      <w:r w:rsidR="004C770C" w:rsidRPr="00CD6A7E">
        <w:rPr>
          <w:lang w:bidi="en-US"/>
        </w:rPr>
        <w:t>Off-by-one Error [XZH]</w:t>
      </w:r>
      <w:bookmarkEnd w:id="610"/>
      <w:bookmarkEnd w:id="611"/>
    </w:p>
    <w:p w14:paraId="29F7710A" w14:textId="222BEC44" w:rsidR="004C770C" w:rsidRPr="00CD6A7E" w:rsidRDefault="001456BA" w:rsidP="009866F9">
      <w:pPr>
        <w:pStyle w:val="Heading3"/>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14B84522" w14:textId="77777777" w:rsidR="004C770C" w:rsidRPr="00CD6A7E" w:rsidRDefault="004C770C" w:rsidP="004C770C">
      <w:r w:rsidRPr="00CD6A7E">
        <w:t xml:space="preserve">The Python language itself is vulnerable to off by one </w:t>
      </w:r>
      <w:proofErr w:type="gramStart"/>
      <w:r w:rsidRPr="00CD6A7E">
        <w:t>errors</w:t>
      </w:r>
      <w:proofErr w:type="gramEnd"/>
      <w:r w:rsidRPr="00CD6A7E">
        <w:t xml:space="preserve"> as is any language when used carelessly or by a person not familiar with Python’s index from zero versus from one. Python does not prevent off by one </w:t>
      </w:r>
      <w:proofErr w:type="gramStart"/>
      <w:r w:rsidRPr="00CD6A7E">
        <w:t>errors</w:t>
      </w:r>
      <w:proofErr w:type="gramEnd"/>
      <w:r w:rsidRPr="00CD6A7E">
        <w:t xml:space="preserve"> but its runtime bounds checking for strings and lists does lessen the chances that doing so will cause harm. It is also not possible to index past the end or beginning of a string or list by being off by one because Python does not use a sentinel character and it always checks indexes before attempting to index into strings and lists and raises an exception when their bounds are exceeded.</w:t>
      </w:r>
    </w:p>
    <w:p w14:paraId="7C40DB2D" w14:textId="0B6F9910" w:rsidR="004C770C" w:rsidRPr="00CD6A7E" w:rsidRDefault="001456BA" w:rsidP="009866F9">
      <w:pPr>
        <w:pStyle w:val="Heading3"/>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5F254588" w14:textId="4AC7D87A" w:rsidR="004C770C" w:rsidRPr="00E94999" w:rsidRDefault="004C770C" w:rsidP="004C770C">
      <w:pPr>
        <w:pStyle w:val="ListParagraph"/>
        <w:widowControl w:val="0"/>
        <w:numPr>
          <w:ilvl w:val="0"/>
          <w:numId w:val="365"/>
        </w:numPr>
        <w:suppressLineNumbers/>
        <w:overflowPunct w:val="0"/>
        <w:adjustRightInd w:val="0"/>
        <w:spacing w:after="120"/>
        <w:rPr>
          <w:rFonts w:ascii="Calibri" w:eastAsia="Times New Roman" w:hAnsi="Calibri"/>
          <w:b/>
        </w:rPr>
      </w:pPr>
      <w:r w:rsidRPr="007B6289">
        <w:rPr>
          <w:rFonts w:ascii="Calibri" w:eastAsia="Times New Roman" w:hAnsi="Calibri"/>
        </w:rPr>
        <w:t>Be aware of Python’s indexing from zero and code accordingly.</w:t>
      </w:r>
    </w:p>
    <w:p w14:paraId="6FC8A013" w14:textId="16D4600B" w:rsidR="00DA7483" w:rsidRPr="007B6289" w:rsidRDefault="00DA7483" w:rsidP="004C770C">
      <w:pPr>
        <w:pStyle w:val="ListParagraph"/>
        <w:widowControl w:val="0"/>
        <w:numPr>
          <w:ilvl w:val="0"/>
          <w:numId w:val="365"/>
        </w:numPr>
        <w:suppressLineNumbers/>
        <w:overflowPunct w:val="0"/>
        <w:adjustRightInd w:val="0"/>
        <w:spacing w:after="120"/>
        <w:rPr>
          <w:rFonts w:ascii="Calibri" w:eastAsia="Times New Roman" w:hAnsi="Calibri"/>
          <w:b/>
        </w:rPr>
      </w:pPr>
      <w:r>
        <w:rPr>
          <w:rFonts w:ascii="Calibri" w:eastAsia="Times New Roman" w:hAnsi="Calibri"/>
        </w:rPr>
        <w:t>Use the for statement to execute over whole constructs in preference to loops that index individual elements.</w:t>
      </w:r>
    </w:p>
    <w:p w14:paraId="33E959BC" w14:textId="28958003" w:rsidR="004C770C" w:rsidRPr="00CD6A7E" w:rsidRDefault="001456BA" w:rsidP="004C770C">
      <w:pPr>
        <w:pStyle w:val="Heading2"/>
        <w:rPr>
          <w:lang w:bidi="en-US"/>
        </w:rPr>
      </w:pPr>
      <w:bookmarkStart w:id="612" w:name="_Toc310518186"/>
      <w:bookmarkStart w:id="613" w:name="_Toc7089401"/>
      <w:r>
        <w:rPr>
          <w:lang w:bidi="en-US"/>
        </w:rPr>
        <w:t>6.3</w:t>
      </w:r>
      <w:r w:rsidR="00460588">
        <w:rPr>
          <w:lang w:bidi="en-US"/>
        </w:rPr>
        <w:t>1</w:t>
      </w:r>
      <w:r w:rsidR="00AD5842">
        <w:rPr>
          <w:lang w:bidi="en-US"/>
        </w:rPr>
        <w:t xml:space="preserve"> </w:t>
      </w:r>
      <w:r w:rsidR="004C770C" w:rsidRPr="00CD6A7E">
        <w:rPr>
          <w:lang w:bidi="en-US"/>
        </w:rPr>
        <w:t>Structured Programming [EWD]</w:t>
      </w:r>
      <w:bookmarkEnd w:id="612"/>
      <w:bookmarkEnd w:id="613"/>
    </w:p>
    <w:p w14:paraId="1A244748" w14:textId="1761DBCA" w:rsidR="004C770C" w:rsidRPr="00CD6A7E" w:rsidRDefault="001456BA" w:rsidP="009866F9">
      <w:pPr>
        <w:pStyle w:val="Heading3"/>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 xml:space="preserve">Applicability to </w:t>
      </w:r>
      <w:commentRangeStart w:id="614"/>
      <w:r w:rsidR="004C770C" w:rsidRPr="00CD6A7E">
        <w:rPr>
          <w:lang w:bidi="en-US"/>
        </w:rPr>
        <w:t>language</w:t>
      </w:r>
      <w:commentRangeEnd w:id="614"/>
      <w:r w:rsidR="00F67ED2">
        <w:rPr>
          <w:rStyle w:val="CommentReference"/>
          <w:rFonts w:asciiTheme="minorHAnsi" w:eastAsiaTheme="minorEastAsia" w:hAnsiTheme="minorHAnsi" w:cstheme="minorBidi"/>
          <w:b w:val="0"/>
          <w:bCs w:val="0"/>
        </w:rPr>
        <w:commentReference w:id="614"/>
      </w:r>
    </w:p>
    <w:p w14:paraId="7CCF61A8" w14:textId="77777777" w:rsidR="004C770C" w:rsidRPr="00CD6A7E" w:rsidRDefault="004C770C" w:rsidP="004C770C">
      <w:r w:rsidRPr="00CD6A7E">
        <w:t>Python is designed to make it simpler to write structured program by requiring indentation and dedentation to show scope of control in blocks of code:</w:t>
      </w:r>
    </w:p>
    <w:p w14:paraId="3AE2555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17F0558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7A0EDA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 == b:</w:t>
      </w:r>
    </w:p>
    <w:p w14:paraId="26E0C63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 b")#=&gt; a == b</w:t>
      </w:r>
    </w:p>
    <w:p w14:paraId="182075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a &gt; b:</w:t>
      </w:r>
    </w:p>
    <w:p w14:paraId="3054538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&gt; b")</w:t>
      </w:r>
    </w:p>
    <w:p w14:paraId="2E1526E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7C8242F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 b")</w:t>
      </w:r>
    </w:p>
    <w:p w14:paraId="2C5099EF" w14:textId="77777777" w:rsidR="004C770C" w:rsidRPr="00CD6A7E" w:rsidRDefault="004C770C" w:rsidP="004C770C">
      <w:r w:rsidRPr="00CD6A7E">
        <w:t xml:space="preserve">In many languages the last </w:t>
      </w:r>
      <w:r w:rsidRPr="00CD6A7E">
        <w:rPr>
          <w:rFonts w:ascii="Courier New" w:hAnsi="Courier New" w:cs="Courier New"/>
          <w:kern w:val="28"/>
          <w:lang w:val="en-GB"/>
        </w:rPr>
        <w:t>print</w:t>
      </w:r>
      <w:r w:rsidRPr="00CD6A7E">
        <w:t xml:space="preserve"> statement would be executed because they associate the </w:t>
      </w:r>
      <w:r w:rsidRPr="00CD6A7E">
        <w:rPr>
          <w:rFonts w:ascii="Courier New" w:hAnsi="Courier New" w:cs="Courier New"/>
          <w:kern w:val="28"/>
          <w:lang w:val="en-GB"/>
        </w:rPr>
        <w:t>else</w:t>
      </w:r>
      <w:r w:rsidRPr="00CD6A7E">
        <w:t xml:space="preserve"> with the immediately prior </w:t>
      </w:r>
      <w:r w:rsidRPr="00CD6A7E">
        <w:rPr>
          <w:rFonts w:ascii="Courier New" w:hAnsi="Courier New" w:cs="Courier New"/>
          <w:kern w:val="28"/>
          <w:lang w:val="en-GB"/>
        </w:rPr>
        <w:t>if</w:t>
      </w:r>
      <w:r w:rsidRPr="00CD6A7E">
        <w:t xml:space="preserve"> while Python uses indentation to link the </w:t>
      </w:r>
      <w:r w:rsidRPr="00CD6A7E">
        <w:rPr>
          <w:rFonts w:ascii="Courier New" w:hAnsi="Courier New" w:cs="Courier New"/>
          <w:kern w:val="28"/>
          <w:lang w:val="en-GB"/>
        </w:rPr>
        <w:t>else</w:t>
      </w:r>
      <w:r w:rsidRPr="00CD6A7E">
        <w:t xml:space="preserve"> with its associated </w:t>
      </w:r>
      <w:r w:rsidRPr="00CD6A7E">
        <w:rPr>
          <w:rFonts w:ascii="Courier New" w:hAnsi="Courier New" w:cs="Courier New"/>
          <w:kern w:val="28"/>
          <w:lang w:val="en-GB"/>
        </w:rPr>
        <w:t>if</w:t>
      </w:r>
      <w:r w:rsidRPr="00CD6A7E">
        <w:t xml:space="preserve"> statement (</w:t>
      </w:r>
      <w:r w:rsidR="00744001">
        <w:t>that is,</w:t>
      </w:r>
      <w:r w:rsidRPr="00CD6A7E">
        <w:t xml:space="preserve"> the one </w:t>
      </w:r>
      <w:r w:rsidRPr="00CD6A7E">
        <w:rPr>
          <w:i/>
        </w:rPr>
        <w:t>above</w:t>
      </w:r>
      <w:r w:rsidRPr="00CD6A7E">
        <w:t xml:space="preserve"> it).</w:t>
      </w:r>
    </w:p>
    <w:p w14:paraId="2B2E3E51" w14:textId="77777777" w:rsidR="004C770C" w:rsidRPr="00CD6A7E" w:rsidRDefault="004C770C" w:rsidP="004C770C">
      <w:r w:rsidRPr="00CD6A7E">
        <w:lastRenderedPageBreak/>
        <w:t xml:space="preserve">Python also encourages structured programming by </w:t>
      </w:r>
      <w:r w:rsidRPr="00CD6A7E">
        <w:rPr>
          <w:i/>
        </w:rPr>
        <w:t>not</w:t>
      </w:r>
      <w:r w:rsidRPr="00CD6A7E">
        <w:t xml:space="preserve"> introducing any language constructs which could lead to unstructured code (</w:t>
      </w:r>
      <w:r w:rsidR="00744001">
        <w:t>for example</w:t>
      </w:r>
      <w:r w:rsidRPr="00CD6A7E">
        <w:t>, GO TO statements).</w:t>
      </w:r>
    </w:p>
    <w:p w14:paraId="281970C2" w14:textId="77777777" w:rsidR="004C770C" w:rsidRPr="00CD6A7E" w:rsidRDefault="004C770C" w:rsidP="004C770C">
      <w:r w:rsidRPr="00CD6A7E">
        <w:t xml:space="preserve">Python does have two statements that could be viewed as unstructured. The first is the </w:t>
      </w:r>
      <w:r w:rsidRPr="00CD6A7E">
        <w:rPr>
          <w:rFonts w:ascii="Courier New" w:hAnsi="Courier New" w:cs="Courier New"/>
          <w:kern w:val="28"/>
          <w:lang w:val="en-GB"/>
        </w:rPr>
        <w:t>break</w:t>
      </w:r>
      <w:r w:rsidRPr="00CD6A7E">
        <w:t xml:space="preserve"> statement. It’s used in a loop to exit the loop and continue with the first statement that follows the last statement within the loop block. This is a type of </w:t>
      </w:r>
      <w:proofErr w:type="gramStart"/>
      <w:r w:rsidRPr="00CD6A7E">
        <w:t>branch</w:t>
      </w:r>
      <w:proofErr w:type="gramEnd"/>
      <w:r w:rsidRPr="00CD6A7E">
        <w:t xml:space="preserve"> but it is such a useful construct that few would consider it “unstructured” or a bad coding practice.</w:t>
      </w:r>
    </w:p>
    <w:p w14:paraId="73079951" w14:textId="77777777" w:rsidR="004C770C" w:rsidRPr="00CD6A7E" w:rsidRDefault="004C770C" w:rsidP="004C770C">
      <w:r w:rsidRPr="00CD6A7E">
        <w:t xml:space="preserve">The second is the </w:t>
      </w:r>
      <w:r w:rsidRPr="00CD6A7E">
        <w:rPr>
          <w:rFonts w:ascii="Courier New" w:hAnsi="Courier New" w:cs="Courier New"/>
          <w:kern w:val="28"/>
          <w:lang w:val="en-GB"/>
        </w:rPr>
        <w:t>try/except</w:t>
      </w:r>
      <w:r w:rsidRPr="00CD6A7E">
        <w:t xml:space="preserve"> block which is used to trap and process exceptions. When an exception is thrown a branch is made to the </w:t>
      </w:r>
      <w:r w:rsidRPr="00CD6A7E">
        <w:rPr>
          <w:rFonts w:ascii="Courier New" w:hAnsi="Courier New" w:cs="Courier New"/>
          <w:kern w:val="28"/>
          <w:lang w:val="en-GB"/>
        </w:rPr>
        <w:t>except</w:t>
      </w:r>
      <w:r w:rsidRPr="00CD6A7E">
        <w:t xml:space="preserve"> block:</w:t>
      </w:r>
    </w:p>
    <w:p w14:paraId="0591A64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def divider(</w:t>
      </w:r>
      <w:proofErr w:type="gramStart"/>
      <w:r w:rsidRPr="00CD6A7E">
        <w:rPr>
          <w:rFonts w:ascii="Courier New" w:eastAsia="Times New Roman" w:hAnsi="Courier New" w:cs="Courier New"/>
          <w:kern w:val="28"/>
          <w:lang w:val="en-GB"/>
        </w:rPr>
        <w:t>a,b</w:t>
      </w:r>
      <w:proofErr w:type="gramEnd"/>
      <w:r w:rsidRPr="00CD6A7E">
        <w:rPr>
          <w:rFonts w:ascii="Courier New" w:eastAsia="Times New Roman" w:hAnsi="Courier New" w:cs="Courier New"/>
          <w:kern w:val="28"/>
          <w:lang w:val="en-GB"/>
        </w:rPr>
        <w:t>):</w:t>
      </w:r>
    </w:p>
    <w:p w14:paraId="3FA489F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return a/b</w:t>
      </w:r>
    </w:p>
    <w:p w14:paraId="264EC8D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try:</w:t>
      </w:r>
    </w:p>
    <w:p w14:paraId="377AB0D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w:t>
      </w:r>
      <w:proofErr w:type="gramStart"/>
      <w:r w:rsidRPr="00CD6A7E">
        <w:rPr>
          <w:rFonts w:ascii="Courier New" w:eastAsia="Times New Roman" w:hAnsi="Courier New" w:cs="Courier New"/>
          <w:kern w:val="28"/>
          <w:lang w:val="en-GB"/>
        </w:rPr>
        <w:t>divider(</w:t>
      </w:r>
      <w:proofErr w:type="gramEnd"/>
      <w:r w:rsidRPr="00CD6A7E">
        <w:rPr>
          <w:rFonts w:ascii="Courier New" w:eastAsia="Times New Roman" w:hAnsi="Courier New" w:cs="Courier New"/>
          <w:kern w:val="28"/>
          <w:lang w:val="en-GB"/>
        </w:rPr>
        <w:t>1,0))</w:t>
      </w:r>
    </w:p>
    <w:p w14:paraId="78DF542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except ZeroDivisionError:</w:t>
      </w:r>
    </w:p>
    <w:p w14:paraId="78C88311" w14:textId="3F592E9E" w:rsidR="00EF59F4" w:rsidRPr="00CD6A7E" w:rsidRDefault="004C770C" w:rsidP="008F5A32">
      <w:pPr>
        <w:widowControl w:val="0"/>
        <w:suppressLineNumbers/>
        <w:overflowPunct w:val="0"/>
        <w:adjustRightInd w:val="0"/>
        <w:spacing w:after="0"/>
        <w:ind w:firstLine="720"/>
      </w:pPr>
      <w:r w:rsidRPr="00CD6A7E">
        <w:rPr>
          <w:rFonts w:ascii="Courier New" w:eastAsia="Times New Roman" w:hAnsi="Courier New" w:cs="Courier New"/>
          <w:kern w:val="28"/>
          <w:lang w:val="en-GB"/>
        </w:rPr>
        <w:t xml:space="preserve">    </w:t>
      </w:r>
      <w:proofErr w:type="gramStart"/>
      <w:r w:rsidRPr="00CD6A7E">
        <w:rPr>
          <w:rFonts w:ascii="Courier New" w:eastAsia="Times New Roman" w:hAnsi="Courier New" w:cs="Courier New"/>
          <w:kern w:val="28"/>
          <w:lang w:val="en-GB"/>
        </w:rPr>
        <w:t>print(</w:t>
      </w:r>
      <w:proofErr w:type="gramEnd"/>
      <w:r w:rsidRPr="00CD6A7E">
        <w:rPr>
          <w:rFonts w:ascii="Courier New" w:eastAsia="Times New Roman" w:hAnsi="Courier New" w:cs="Courier New"/>
          <w:kern w:val="28"/>
          <w:lang w:val="en-GB"/>
        </w:rPr>
        <w:t>'division by zero attempted')</w:t>
      </w:r>
      <w:r w:rsidR="00EF59F4" w:rsidRPr="00EF59F4">
        <w:t xml:space="preserve"> </w:t>
      </w:r>
    </w:p>
    <w:p w14:paraId="2AABC4B8" w14:textId="03784210" w:rsidR="004C770C" w:rsidRDefault="00EF59F4" w:rsidP="00E94999">
      <w:commentRangeStart w:id="615"/>
      <w:r w:rsidRPr="00E94999">
        <w:t>Note</w:t>
      </w:r>
      <w:r>
        <w:t xml:space="preserve"> that “with” statements and context managers can be used to consolidate where exceptions are evaluated and propagated, which lets developers write straight forward code without sprinkling “try … except … finally” structures throughout the code.</w:t>
      </w:r>
      <w:commentRangeEnd w:id="615"/>
      <w:r w:rsidR="004931B2">
        <w:rPr>
          <w:rStyle w:val="CommentReference"/>
        </w:rPr>
        <w:commentReference w:id="615"/>
      </w:r>
    </w:p>
    <w:p w14:paraId="378B0128" w14:textId="6AB82ED9" w:rsidR="00DA7483" w:rsidRPr="00CD6A7E" w:rsidRDefault="00DA7483" w:rsidP="00E94999">
      <w:pPr>
        <w:rPr>
          <w:rFonts w:ascii="Courier New" w:eastAsia="Times New Roman" w:hAnsi="Courier New" w:cs="Courier New"/>
          <w:kern w:val="28"/>
          <w:lang w:val="en-GB"/>
        </w:rPr>
      </w:pPr>
      <w:r w:rsidRPr="00CD6A7E">
        <w:t xml:space="preserve">Python offers few constructs that could lead to unstructured code.  However, judicious use of </w:t>
      </w:r>
      <w:r w:rsidRPr="00CD6A7E">
        <w:rPr>
          <w:rFonts w:ascii="Courier New" w:hAnsi="Courier New" w:cs="Courier New"/>
        </w:rPr>
        <w:t>break</w:t>
      </w:r>
      <w:r w:rsidRPr="00CD6A7E">
        <w:rPr>
          <w:rFonts w:cstheme="minorHAnsi"/>
        </w:rPr>
        <w:t xml:space="preserve"> statements is encouraged to avoid confusion.</w:t>
      </w:r>
    </w:p>
    <w:p w14:paraId="1AA68004" w14:textId="5CC0C9CD" w:rsidR="004C770C" w:rsidRPr="00CD6A7E" w:rsidRDefault="001456BA" w:rsidP="009866F9">
      <w:pPr>
        <w:pStyle w:val="Heading3"/>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09209700" w14:textId="1CA3736A" w:rsidR="00D53642" w:rsidRDefault="00D53642" w:rsidP="004C770C">
      <w:pPr>
        <w:numPr>
          <w:ilvl w:val="0"/>
          <w:numId w:val="282"/>
        </w:numPr>
        <w:contextualSpacing/>
      </w:pPr>
      <w:r>
        <w:t xml:space="preserve">Use </w:t>
      </w:r>
      <w:r w:rsidR="002E5F37">
        <w:t xml:space="preserve">“with” statements and context managers to enclose </w:t>
      </w:r>
      <w:proofErr w:type="gramStart"/>
      <w:r w:rsidR="002E5F37">
        <w:t xml:space="preserve">regions, </w:t>
      </w:r>
      <w:r w:rsidR="00EF59F4">
        <w:t>and</w:t>
      </w:r>
      <w:proofErr w:type="gramEnd"/>
      <w:r w:rsidR="00EF59F4">
        <w:t xml:space="preserve"> use them to invoke code which may create exceptions.</w:t>
      </w:r>
    </w:p>
    <w:p w14:paraId="0089E3A3" w14:textId="509B0F7F" w:rsidR="004C770C" w:rsidRPr="00CD6A7E" w:rsidRDefault="00DA7483" w:rsidP="004C770C">
      <w:pPr>
        <w:numPr>
          <w:ilvl w:val="0"/>
          <w:numId w:val="282"/>
        </w:numPr>
        <w:contextualSpacing/>
      </w:pPr>
      <w:r>
        <w:t>Use the break statement judiciously to exit from control structures and show statically that it behaves correctly in all contexts.</w:t>
      </w:r>
    </w:p>
    <w:p w14:paraId="44EE90F2" w14:textId="4AA13FA9" w:rsidR="004C770C" w:rsidRPr="00CD6A7E" w:rsidRDefault="001456BA" w:rsidP="004C770C">
      <w:pPr>
        <w:pStyle w:val="Heading2"/>
        <w:rPr>
          <w:lang w:bidi="en-US"/>
        </w:rPr>
      </w:pPr>
      <w:bookmarkStart w:id="616" w:name="_Toc310518187"/>
      <w:bookmarkStart w:id="617" w:name="_Ref336414969"/>
      <w:bookmarkStart w:id="618" w:name="_Toc7089402"/>
      <w:r>
        <w:rPr>
          <w:lang w:bidi="en-US"/>
        </w:rPr>
        <w:t>6.3</w:t>
      </w:r>
      <w:r w:rsidR="00460588">
        <w:rPr>
          <w:lang w:bidi="en-US"/>
        </w:rPr>
        <w:t>2</w:t>
      </w:r>
      <w:r w:rsidR="00AD5842">
        <w:rPr>
          <w:lang w:bidi="en-US"/>
        </w:rPr>
        <w:t xml:space="preserve"> </w:t>
      </w:r>
      <w:r w:rsidR="004C770C" w:rsidRPr="00CD6A7E">
        <w:rPr>
          <w:lang w:bidi="en-US"/>
        </w:rPr>
        <w:t>Passing Parameters and Return Values [CSJ]</w:t>
      </w:r>
      <w:bookmarkEnd w:id="616"/>
      <w:bookmarkEnd w:id="617"/>
      <w:bookmarkEnd w:id="618"/>
    </w:p>
    <w:p w14:paraId="0F3B7E9E" w14:textId="7E0D8B36" w:rsidR="004C770C" w:rsidRPr="00CD6A7E" w:rsidRDefault="001456BA" w:rsidP="009866F9">
      <w:pPr>
        <w:pStyle w:val="Heading3"/>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78752526" w14:textId="1C813A4B" w:rsidR="004C770C" w:rsidRPr="00CD6A7E" w:rsidRDefault="004C770C" w:rsidP="004C770C">
      <w:r w:rsidRPr="00CD6A7E">
        <w:t xml:space="preserve">Python’s only subprogram type is the function. Even though the </w:t>
      </w:r>
      <w:r w:rsidRPr="00CD6A7E">
        <w:rPr>
          <w:rFonts w:ascii="Courier New" w:hAnsi="Courier New" w:cs="Courier New"/>
          <w:kern w:val="28"/>
          <w:lang w:val="en-GB"/>
        </w:rPr>
        <w:t>import</w:t>
      </w:r>
      <w:r w:rsidRPr="00CD6A7E">
        <w:t xml:space="preserve"> statement does execute the imported module’s </w:t>
      </w:r>
      <w:proofErr w:type="gramStart"/>
      <w:r w:rsidRPr="00CD6A7E">
        <w:t>top level</w:t>
      </w:r>
      <w:proofErr w:type="gramEnd"/>
      <w:r w:rsidRPr="00CD6A7E">
        <w:t xml:space="preserve"> code (the first time it is imported), the </w:t>
      </w:r>
      <w:r w:rsidRPr="00CD6A7E">
        <w:rPr>
          <w:rFonts w:ascii="Courier New" w:hAnsi="Courier New" w:cs="Courier New"/>
          <w:kern w:val="28"/>
          <w:lang w:val="en-GB"/>
        </w:rPr>
        <w:t>import</w:t>
      </w:r>
      <w:r w:rsidRPr="00CD6A7E">
        <w:t xml:space="preserve"> statement cannot effectively be used as a way to repeatedly execute a series of statements</w:t>
      </w:r>
      <w:ins w:id="619" w:author="Sean McDonagh" w:date="2019-04-25T11:49:00Z">
        <w:r w:rsidR="00CD3F67">
          <w:t>.</w:t>
        </w:r>
      </w:ins>
    </w:p>
    <w:p w14:paraId="411F1406" w14:textId="53E2BBDB" w:rsidR="004C770C" w:rsidRPr="00CD6A7E" w:rsidRDefault="004C770C" w:rsidP="004C770C">
      <w:r w:rsidRPr="00CD6A7E">
        <w:t>Python passes arguments by assignment which is similar to passing by pointer or reference. Python assigns the passed arguments to the function’s local variables but unlike some other languages, simply having the address of the caller’s argument does not automatic</w:t>
      </w:r>
      <w:r w:rsidR="00F67ED2">
        <w:t xml:space="preserve">ally allow the called function </w:t>
      </w:r>
      <w:r w:rsidRPr="00CD6A7E">
        <w:t xml:space="preserve">to change any of the objects referenced by those arguments – only </w:t>
      </w:r>
      <w:r w:rsidRPr="00CD6A7E">
        <w:rPr>
          <w:i/>
        </w:rPr>
        <w:t>mutable</w:t>
      </w:r>
      <w:r w:rsidRPr="00CD6A7E">
        <w:t xml:space="preserve"> objects referenced by passed arguments can be changed. Python has no concept of aliasing where a function’s variables are mapped to the caller’s variables such that any changes made to the function’s variables are mapped over to the memory location of the caller’s arguments. </w:t>
      </w:r>
    </w:p>
    <w:p w14:paraId="604FEF5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759DA9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def f(x):</w:t>
      </w:r>
    </w:p>
    <w:p w14:paraId="3C703B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x += 1</w:t>
      </w:r>
    </w:p>
    <w:p w14:paraId="38B9BF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print(x)#=&gt; 2</w:t>
      </w:r>
    </w:p>
    <w:p w14:paraId="490047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f(a)</w:t>
      </w:r>
    </w:p>
    <w:p w14:paraId="2ACFA15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1</w:t>
      </w:r>
    </w:p>
    <w:p w14:paraId="7A6DA24E" w14:textId="77777777" w:rsidR="004C770C" w:rsidRPr="00CD6A7E" w:rsidRDefault="004C770C" w:rsidP="004C770C">
      <w:r w:rsidRPr="00CD6A7E">
        <w:t>In the example above, an immutable integer is passed as an argument and the function’s local variable is updated and then discarded when the function goes out of scope therefore the object the caller’s argument references is not affected. In the example below, the argument is mutable and is therefore updated in place:</w:t>
      </w:r>
    </w:p>
    <w:p w14:paraId="5AF8756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8BD065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14:paraId="56A96FE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x[0] = 2</w:t>
      </w:r>
    </w:p>
    <w:p w14:paraId="3D37D10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f(a)</w:t>
      </w:r>
    </w:p>
    <w:p w14:paraId="215A018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[2]</w:t>
      </w:r>
    </w:p>
    <w:p w14:paraId="14F8B285" w14:textId="77777777" w:rsidR="004C770C" w:rsidRPr="00CD6A7E" w:rsidRDefault="004C770C" w:rsidP="004C770C">
      <w:r w:rsidRPr="00CD6A7E">
        <w:t xml:space="preserve">Note that the list object </w:t>
      </w:r>
      <w:r w:rsidRPr="00CD6A7E">
        <w:rPr>
          <w:rFonts w:ascii="Courier New" w:hAnsi="Courier New" w:cs="Courier New"/>
          <w:kern w:val="28"/>
          <w:lang w:val="en-GB"/>
        </w:rPr>
        <w:t>a</w:t>
      </w:r>
      <w:r w:rsidRPr="00CD6A7E">
        <w:t xml:space="preserve"> is not changed – it’s the same object but its content at index </w:t>
      </w:r>
      <w:r w:rsidRPr="00CD6A7E">
        <w:rPr>
          <w:rFonts w:ascii="Courier New" w:hAnsi="Courier New" w:cs="Courier New"/>
          <w:kern w:val="28"/>
          <w:lang w:val="en-GB"/>
        </w:rPr>
        <w:t>0</w:t>
      </w:r>
      <w:r w:rsidRPr="00CD6A7E">
        <w:t xml:space="preserve"> has changed.</w:t>
      </w:r>
    </w:p>
    <w:p w14:paraId="23E54713" w14:textId="77777777" w:rsidR="004C770C" w:rsidRPr="00CD6A7E" w:rsidRDefault="004C770C" w:rsidP="004C770C">
      <w:r w:rsidRPr="00CD6A7E">
        <w:t xml:space="preserve">The </w:t>
      </w:r>
      <w:r w:rsidRPr="00CD6A7E">
        <w:rPr>
          <w:rFonts w:ascii="Courier New" w:hAnsi="Courier New" w:cs="Courier New"/>
          <w:kern w:val="28"/>
          <w:lang w:val="en-GB"/>
        </w:rPr>
        <w:t>return</w:t>
      </w:r>
      <w:r w:rsidRPr="00CD6A7E">
        <w:t xml:space="preserve"> statement can be used to return a value for a function:</w:t>
      </w:r>
    </w:p>
    <w:p w14:paraId="2DE4649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doubler(x):</w:t>
      </w:r>
    </w:p>
    <w:p w14:paraId="2DF2DF26" w14:textId="58B982EE"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ins w:id="620" w:author="Sean McDonagh" w:date="2019-04-25T11:51:00Z">
        <w:r w:rsidR="00CD3F67" w:rsidRPr="00CD6A7E">
          <w:rPr>
            <w:rFonts w:ascii="Courier New" w:eastAsia="Times New Roman" w:hAnsi="Courier New" w:cs="Courier New"/>
            <w:kern w:val="28"/>
          </w:rPr>
          <w:t xml:space="preserve"> </w:t>
        </w:r>
      </w:ins>
      <w:r w:rsidRPr="00CD6A7E">
        <w:rPr>
          <w:rFonts w:ascii="Courier New" w:eastAsia="Times New Roman" w:hAnsi="Courier New" w:cs="Courier New"/>
          <w:kern w:val="28"/>
        </w:rPr>
        <w:t>return x * 2</w:t>
      </w:r>
    </w:p>
    <w:p w14:paraId="596791CA" w14:textId="77777777" w:rsidR="004C770C" w:rsidRPr="004F33F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4F33FD">
        <w:rPr>
          <w:rFonts w:ascii="Courier New" w:eastAsia="Times New Roman" w:hAnsi="Courier New" w:cs="Courier New"/>
          <w:kern w:val="28"/>
          <w:lang w:val="fr-FR"/>
        </w:rPr>
        <w:t>x</w:t>
      </w:r>
      <w:proofErr w:type="gramEnd"/>
      <w:r w:rsidRPr="004F33FD">
        <w:rPr>
          <w:rFonts w:ascii="Courier New" w:eastAsia="Times New Roman" w:hAnsi="Courier New" w:cs="Courier New"/>
          <w:kern w:val="28"/>
          <w:lang w:val="fr-FR"/>
        </w:rPr>
        <w:t xml:space="preserve"> = 1</w:t>
      </w:r>
    </w:p>
    <w:p w14:paraId="7550DC2E" w14:textId="77777777" w:rsidR="004C770C" w:rsidRPr="004F33F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4F33FD">
        <w:rPr>
          <w:rFonts w:ascii="Courier New" w:eastAsia="Times New Roman" w:hAnsi="Courier New" w:cs="Courier New"/>
          <w:kern w:val="28"/>
          <w:lang w:val="fr-FR"/>
        </w:rPr>
        <w:t>x</w:t>
      </w:r>
      <w:proofErr w:type="gramEnd"/>
      <w:r w:rsidRPr="004F33FD">
        <w:rPr>
          <w:rFonts w:ascii="Courier New" w:eastAsia="Times New Roman" w:hAnsi="Courier New" w:cs="Courier New"/>
          <w:kern w:val="28"/>
          <w:lang w:val="fr-FR"/>
        </w:rPr>
        <w:t xml:space="preserve"> = doubler(x)</w:t>
      </w:r>
    </w:p>
    <w:p w14:paraId="3A1BBCD5" w14:textId="77777777" w:rsidR="004C770C" w:rsidRPr="004F33FD" w:rsidRDefault="004C770C" w:rsidP="004C770C">
      <w:pPr>
        <w:widowControl w:val="0"/>
        <w:suppressLineNumbers/>
        <w:overflowPunct w:val="0"/>
        <w:adjustRightInd w:val="0"/>
        <w:spacing w:after="240"/>
        <w:ind w:firstLine="720"/>
        <w:rPr>
          <w:rFonts w:ascii="Courier New" w:eastAsia="Times New Roman" w:hAnsi="Courier New" w:cs="Courier New"/>
          <w:kern w:val="28"/>
          <w:lang w:val="fr-FR"/>
        </w:rPr>
      </w:pPr>
      <w:proofErr w:type="gramStart"/>
      <w:r w:rsidRPr="004F33FD">
        <w:rPr>
          <w:rFonts w:ascii="Courier New" w:eastAsia="Times New Roman" w:hAnsi="Courier New" w:cs="Courier New"/>
          <w:kern w:val="28"/>
          <w:lang w:val="fr-FR"/>
        </w:rPr>
        <w:t>print</w:t>
      </w:r>
      <w:proofErr w:type="gramEnd"/>
      <w:r w:rsidRPr="004F33FD">
        <w:rPr>
          <w:rFonts w:ascii="Courier New" w:eastAsia="Times New Roman" w:hAnsi="Courier New" w:cs="Courier New"/>
          <w:kern w:val="28"/>
          <w:lang w:val="fr-FR"/>
        </w:rPr>
        <w:t xml:space="preserve">(x)#=&gt; </w:t>
      </w:r>
      <w:r w:rsidR="00A03705" w:rsidRPr="004F33FD">
        <w:rPr>
          <w:rFonts w:ascii="Courier New" w:eastAsia="Times New Roman" w:hAnsi="Courier New" w:cs="Courier New"/>
          <w:kern w:val="28"/>
          <w:lang w:val="fr-FR"/>
        </w:rPr>
        <w:t>2</w:t>
      </w:r>
    </w:p>
    <w:p w14:paraId="5528156A" w14:textId="77777777" w:rsidR="004C770C" w:rsidRPr="00CD6A7E" w:rsidRDefault="004C770C" w:rsidP="004C770C">
      <w:r w:rsidRPr="00CD6A7E">
        <w:t xml:space="preserve">The example above also demonstrates a way to emulate a call by reference by assigning the returned object to the passed argument. This is not a true call by reference and Python does not replace the value of the object </w:t>
      </w:r>
      <w:r w:rsidRPr="00CD6A7E">
        <w:rPr>
          <w:rFonts w:ascii="Courier New" w:hAnsi="Courier New" w:cs="Courier New"/>
          <w:kern w:val="28"/>
          <w:lang w:val="en-GB"/>
        </w:rPr>
        <w:t>x</w:t>
      </w:r>
      <w:r w:rsidRPr="00CD6A7E">
        <w:t xml:space="preserve">, rather it creates a new object </w:t>
      </w:r>
      <w:r w:rsidRPr="00CD6A7E">
        <w:rPr>
          <w:rFonts w:ascii="Courier New" w:hAnsi="Courier New" w:cs="Courier New"/>
          <w:kern w:val="28"/>
          <w:lang w:val="en-GB"/>
        </w:rPr>
        <w:t>x</w:t>
      </w:r>
      <w:r w:rsidRPr="00CD6A7E">
        <w:t xml:space="preserve"> and assigns it the value returned from the </w:t>
      </w:r>
      <w:r w:rsidRPr="00CD6A7E">
        <w:rPr>
          <w:rFonts w:ascii="Courier New" w:hAnsi="Courier New" w:cs="Courier New"/>
          <w:kern w:val="28"/>
          <w:lang w:val="en-GB"/>
        </w:rPr>
        <w:t>doubler</w:t>
      </w:r>
      <w:r w:rsidRPr="00CD6A7E">
        <w:t xml:space="preserve"> function as proven by the code below which displays the address of the initial and the new object </w:t>
      </w:r>
      <w:r w:rsidRPr="00CD6A7E">
        <w:rPr>
          <w:rFonts w:ascii="Courier New" w:hAnsi="Courier New" w:cs="Courier New"/>
          <w:kern w:val="28"/>
          <w:lang w:val="en-GB"/>
        </w:rPr>
        <w:t>x</w:t>
      </w:r>
      <w:r w:rsidRPr="00CD6A7E">
        <w:t>:</w:t>
      </w:r>
    </w:p>
    <w:p w14:paraId="7DCA5BC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doubler(x):</w:t>
      </w:r>
    </w:p>
    <w:p w14:paraId="572F93B8" w14:textId="161FEE20"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ins w:id="621" w:author="Sean McDonagh" w:date="2019-04-25T11:50:00Z">
        <w:r w:rsidR="00CD3F67" w:rsidRPr="00CD6A7E">
          <w:rPr>
            <w:rFonts w:ascii="Courier New" w:eastAsia="Times New Roman" w:hAnsi="Courier New" w:cs="Courier New"/>
            <w:kern w:val="28"/>
          </w:rPr>
          <w:t xml:space="preserve">  </w:t>
        </w:r>
      </w:ins>
      <w:del w:id="622" w:author="Sean McDonagh" w:date="2019-04-25T11:50:00Z">
        <w:r w:rsidRPr="00CD6A7E" w:rsidDel="00CD3F67">
          <w:rPr>
            <w:rFonts w:ascii="Courier New" w:eastAsia="Times New Roman" w:hAnsi="Courier New" w:cs="Courier New"/>
            <w:kern w:val="28"/>
          </w:rPr>
          <w:delText xml:space="preserve"> </w:delText>
        </w:r>
      </w:del>
      <w:r w:rsidRPr="00CD6A7E">
        <w:rPr>
          <w:rFonts w:ascii="Courier New" w:eastAsia="Times New Roman" w:hAnsi="Courier New" w:cs="Courier New"/>
          <w:kern w:val="28"/>
        </w:rPr>
        <w:t>return x * 2</w:t>
      </w:r>
    </w:p>
    <w:p w14:paraId="5742DD1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3B29E1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print(id(x)) #=&gt; </w:t>
      </w:r>
      <w:r w:rsidRPr="00CD6A7E">
        <w:rPr>
          <w:rFonts w:ascii="Courier New" w:eastAsia="Times New Roman" w:hAnsi="Courier New" w:cs="Courier New"/>
          <w:b/>
          <w:kern w:val="28"/>
        </w:rPr>
        <w:t>506081728</w:t>
      </w:r>
    </w:p>
    <w:p w14:paraId="50CE128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doubler(x)</w:t>
      </w:r>
    </w:p>
    <w:p w14:paraId="0CA88F9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print(id(x)) #=&gt; </w:t>
      </w:r>
      <w:r w:rsidRPr="00CD6A7E">
        <w:rPr>
          <w:rFonts w:ascii="Courier New" w:eastAsia="Times New Roman" w:hAnsi="Courier New" w:cs="Courier New"/>
          <w:b/>
          <w:kern w:val="28"/>
        </w:rPr>
        <w:t>506081760</w:t>
      </w:r>
    </w:p>
    <w:p w14:paraId="39988A10" w14:textId="77777777" w:rsidR="004C770C" w:rsidRPr="00CD6A7E" w:rsidRDefault="004C770C" w:rsidP="004C770C">
      <w:r w:rsidRPr="00CD6A7E">
        <w:t xml:space="preserve">The object replacement process demonstrated above follows Python’s normal processing of </w:t>
      </w:r>
      <w:r w:rsidRPr="00CD6A7E">
        <w:rPr>
          <w:i/>
        </w:rPr>
        <w:t>any</w:t>
      </w:r>
      <w:r w:rsidRPr="00CD6A7E">
        <w:t xml:space="preserve"> statement which changes the value of an immutable object and is not a special exception for function returns.</w:t>
      </w:r>
    </w:p>
    <w:p w14:paraId="2BF5603B" w14:textId="77777777" w:rsidR="004C770C" w:rsidRPr="00CD6A7E" w:rsidRDefault="004C770C" w:rsidP="004C770C">
      <w:pPr>
        <w:rPr>
          <w:rFonts w:ascii="Courier New" w:hAnsi="Courier New" w:cs="Courier New"/>
        </w:rPr>
      </w:pPr>
      <w:r w:rsidRPr="00CD6A7E">
        <w:t xml:space="preserve">Note that Python functions return a value of </w:t>
      </w:r>
      <w:r w:rsidRPr="00CD6A7E">
        <w:rPr>
          <w:rFonts w:ascii="Courier New" w:hAnsi="Courier New" w:cs="Courier New"/>
          <w:kern w:val="28"/>
          <w:lang w:val="en-GB"/>
        </w:rPr>
        <w:t>none</w:t>
      </w:r>
      <w:r w:rsidRPr="00CD6A7E">
        <w:t xml:space="preserve"> when no </w:t>
      </w:r>
      <w:r w:rsidRPr="00CD6A7E">
        <w:rPr>
          <w:rFonts w:ascii="Courier New" w:hAnsi="Courier New" w:cs="Courier New"/>
          <w:kern w:val="28"/>
          <w:lang w:val="en-GB"/>
        </w:rPr>
        <w:t>return</w:t>
      </w:r>
      <w:r w:rsidRPr="00CD6A7E">
        <w:t xml:space="preserve"> statement is executed or when a </w:t>
      </w:r>
      <w:r w:rsidRPr="00CD6A7E">
        <w:rPr>
          <w:rFonts w:ascii="Courier New" w:hAnsi="Courier New" w:cs="Courier New"/>
          <w:kern w:val="28"/>
          <w:lang w:val="en-GB"/>
        </w:rPr>
        <w:t>return</w:t>
      </w:r>
      <w:r w:rsidRPr="00CD6A7E">
        <w:t xml:space="preserve"> with no arguments is executed.</w:t>
      </w:r>
    </w:p>
    <w:p w14:paraId="7F7977CB" w14:textId="53504CBE" w:rsidR="004C770C" w:rsidRPr="00CD6A7E" w:rsidRDefault="001456BA" w:rsidP="009866F9">
      <w:pPr>
        <w:pStyle w:val="Heading3"/>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71F5A812" w14:textId="77777777"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bCs/>
        </w:rPr>
      </w:pPr>
      <w:r w:rsidRPr="007B6289">
        <w:rPr>
          <w:rFonts w:ascii="Calibri" w:eastAsia="Times New Roman" w:hAnsi="Calibri"/>
          <w:bCs/>
        </w:rPr>
        <w:t>Create copies of mutable objects before calling a function if changes are not wanted to mutable arguments; and</w:t>
      </w:r>
    </w:p>
    <w:p w14:paraId="783DA828" w14:textId="77777777"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bCs/>
        </w:rPr>
      </w:pPr>
      <w:r w:rsidRPr="007B6289">
        <w:rPr>
          <w:rFonts w:ascii="Calibri" w:eastAsia="Times New Roman" w:hAnsi="Calibri"/>
          <w:bCs/>
        </w:rPr>
        <w:lastRenderedPageBreak/>
        <w:t>If a function wants to ensure that it does not change mutable arguments it can make copies of those arguments and operate on them instead</w:t>
      </w:r>
      <w:r>
        <w:rPr>
          <w:rFonts w:ascii="Calibri" w:eastAsia="Times New Roman" w:hAnsi="Calibri"/>
          <w:bCs/>
        </w:rPr>
        <w:t>.</w:t>
      </w:r>
    </w:p>
    <w:p w14:paraId="4FB3A9CE" w14:textId="77777777" w:rsidR="00195914" w:rsidRPr="00CD6A7E" w:rsidRDefault="00195914" w:rsidP="00195914">
      <w:pPr>
        <w:pStyle w:val="Heading2"/>
        <w:rPr>
          <w:lang w:bidi="en-US"/>
        </w:rPr>
      </w:pPr>
      <w:bookmarkStart w:id="623" w:name="_Toc310518188"/>
      <w:bookmarkStart w:id="624" w:name="_Toc7089403"/>
      <w:r>
        <w:rPr>
          <w:lang w:bidi="en-US"/>
        </w:rPr>
        <w:t xml:space="preserve">6.33 </w:t>
      </w:r>
      <w:r w:rsidRPr="00CD6A7E">
        <w:rPr>
          <w:lang w:bidi="en-US"/>
        </w:rPr>
        <w:t>Dangling References to Stack Frames [</w:t>
      </w:r>
      <w:commentRangeStart w:id="625"/>
      <w:r w:rsidRPr="00CD6A7E">
        <w:rPr>
          <w:lang w:bidi="en-US"/>
        </w:rPr>
        <w:t>DCM</w:t>
      </w:r>
      <w:commentRangeEnd w:id="625"/>
      <w:r>
        <w:rPr>
          <w:rStyle w:val="CommentReference"/>
          <w:rFonts w:asciiTheme="minorHAnsi" w:eastAsiaTheme="minorEastAsia" w:hAnsiTheme="minorHAnsi" w:cstheme="minorBidi"/>
          <w:b w:val="0"/>
        </w:rPr>
        <w:commentReference w:id="625"/>
      </w:r>
      <w:r w:rsidRPr="00CD6A7E">
        <w:rPr>
          <w:lang w:bidi="en-US"/>
        </w:rPr>
        <w:t>]</w:t>
      </w:r>
      <w:bookmarkEnd w:id="623"/>
      <w:bookmarkEnd w:id="624"/>
    </w:p>
    <w:p w14:paraId="214DD45E" w14:textId="1300D143" w:rsidR="00195914" w:rsidRDefault="00195914" w:rsidP="00D17A1C">
      <w:pPr>
        <w:pStyle w:val="Heading3"/>
        <w:rPr>
          <w:lang w:bidi="en-US"/>
        </w:rPr>
      </w:pPr>
      <w:r>
        <w:rPr>
          <w:lang w:bidi="en-US"/>
        </w:rPr>
        <w:t>6.33</w:t>
      </w:r>
      <w:r w:rsidR="00D17A1C">
        <w:rPr>
          <w:lang w:bidi="en-US"/>
        </w:rPr>
        <w:t>.1</w:t>
      </w:r>
      <w:r>
        <w:rPr>
          <w:lang w:bidi="en-US"/>
        </w:rPr>
        <w:t xml:space="preserve"> </w:t>
      </w:r>
      <w:r w:rsidR="00D17A1C" w:rsidRPr="00CD6A7E">
        <w:rPr>
          <w:lang w:bidi="en-US"/>
        </w:rPr>
        <w:t>Applicability to language</w:t>
      </w:r>
    </w:p>
    <w:p w14:paraId="2168B469" w14:textId="2F780670" w:rsidR="009479C7" w:rsidRDefault="009479C7" w:rsidP="009479C7">
      <w:pPr>
        <w:widowControl w:val="0"/>
        <w:suppressLineNumbers/>
        <w:overflowPunct w:val="0"/>
        <w:adjustRightInd w:val="0"/>
        <w:spacing w:after="240"/>
        <w:rPr>
          <w:lang w:bidi="en-US"/>
        </w:rPr>
      </w:pPr>
      <w:r>
        <w:rPr>
          <w:lang w:bidi="en-US"/>
        </w:rPr>
        <w:t xml:space="preserve">Python has a foreign function library called </w:t>
      </w:r>
      <w:r w:rsidRPr="009479C7">
        <w:rPr>
          <w:rFonts w:ascii="Courier New" w:eastAsia="Times New Roman" w:hAnsi="Courier New" w:cs="Courier New"/>
          <w:kern w:val="28"/>
        </w:rPr>
        <w:t>ctypes</w:t>
      </w:r>
      <w:r>
        <w:rPr>
          <w:lang w:bidi="en-US"/>
        </w:rPr>
        <w:t xml:space="preserve"> which allows C functions to be called in DLLs or shared libraries. It </w:t>
      </w:r>
      <w:r w:rsidR="00322201">
        <w:rPr>
          <w:lang w:bidi="en-US"/>
        </w:rPr>
        <w:t xml:space="preserve">can provide the opportunity </w:t>
      </w:r>
      <w:r>
        <w:rPr>
          <w:lang w:bidi="en-US"/>
        </w:rPr>
        <w:t>to read</w:t>
      </w:r>
      <w:r w:rsidR="00322201">
        <w:rPr>
          <w:lang w:bidi="en-US"/>
        </w:rPr>
        <w:t>,</w:t>
      </w:r>
      <w:r>
        <w:rPr>
          <w:lang w:bidi="en-US"/>
        </w:rPr>
        <w:t xml:space="preserve"> and potentially change</w:t>
      </w:r>
      <w:r w:rsidR="00322201">
        <w:rPr>
          <w:lang w:bidi="en-US"/>
        </w:rPr>
        <w:t>,</w:t>
      </w:r>
      <w:r>
        <w:rPr>
          <w:lang w:bidi="en-US"/>
        </w:rPr>
        <w:t xml:space="preserve"> memory locations:</w:t>
      </w:r>
    </w:p>
    <w:p w14:paraId="26260106" w14:textId="10204FBC" w:rsidR="009479C7" w:rsidRPr="009479C7" w:rsidRDefault="007F753B" w:rsidP="009479C7">
      <w:pPr>
        <w:widowControl w:val="0"/>
        <w:suppressLineNumbers/>
        <w:overflowPunct w:val="0"/>
        <w:adjustRightInd w:val="0"/>
        <w:spacing w:after="0"/>
        <w:ind w:firstLine="720"/>
        <w:rPr>
          <w:rFonts w:ascii="Courier New" w:eastAsia="Times New Roman" w:hAnsi="Courier New" w:cs="Courier New"/>
          <w:kern w:val="28"/>
        </w:rPr>
      </w:pPr>
      <w:r>
        <w:rPr>
          <w:rFonts w:ascii="Courier New" w:eastAsia="Times New Roman" w:hAnsi="Courier New" w:cs="Courier New"/>
          <w:kern w:val="28"/>
        </w:rPr>
        <w:t>i</w:t>
      </w:r>
      <w:r w:rsidR="009479C7" w:rsidRPr="009479C7">
        <w:rPr>
          <w:rFonts w:ascii="Courier New" w:eastAsia="Times New Roman" w:hAnsi="Courier New" w:cs="Courier New"/>
          <w:kern w:val="28"/>
        </w:rPr>
        <w:t>mport ctypes</w:t>
      </w:r>
    </w:p>
    <w:p w14:paraId="3B0C554D" w14:textId="483332A8" w:rsidR="009479C7" w:rsidRDefault="007F753B" w:rsidP="009479C7">
      <w:pPr>
        <w:widowControl w:val="0"/>
        <w:suppressLineNumbers/>
        <w:overflowPunct w:val="0"/>
        <w:adjustRightInd w:val="0"/>
        <w:spacing w:after="0"/>
        <w:ind w:firstLine="720"/>
        <w:rPr>
          <w:rFonts w:ascii="Courier New" w:eastAsia="Times New Roman" w:hAnsi="Courier New" w:cs="Courier New"/>
          <w:kern w:val="28"/>
        </w:rPr>
      </w:pPr>
      <w:r>
        <w:rPr>
          <w:rFonts w:ascii="Courier New" w:eastAsia="Times New Roman" w:hAnsi="Courier New" w:cs="Courier New"/>
          <w:kern w:val="28"/>
        </w:rPr>
        <w:t>m</w:t>
      </w:r>
      <w:r w:rsidR="009479C7" w:rsidRPr="009479C7">
        <w:rPr>
          <w:rFonts w:ascii="Courier New" w:eastAsia="Times New Roman" w:hAnsi="Courier New" w:cs="Courier New"/>
          <w:kern w:val="28"/>
        </w:rPr>
        <w:t>em</w:t>
      </w:r>
      <w:r>
        <w:rPr>
          <w:rFonts w:ascii="Courier New" w:eastAsia="Times New Roman" w:hAnsi="Courier New" w:cs="Courier New"/>
          <w:kern w:val="28"/>
        </w:rPr>
        <w:t>id</w:t>
      </w:r>
      <w:r w:rsidR="009479C7" w:rsidRPr="009479C7">
        <w:rPr>
          <w:rFonts w:ascii="Courier New" w:eastAsia="Times New Roman" w:hAnsi="Courier New" w:cs="Courier New"/>
          <w:kern w:val="28"/>
        </w:rPr>
        <w:t xml:space="preserve"> </w:t>
      </w:r>
      <w:r>
        <w:rPr>
          <w:rFonts w:ascii="Courier New" w:eastAsia="Times New Roman" w:hAnsi="Courier New" w:cs="Courier New"/>
          <w:kern w:val="28"/>
        </w:rPr>
        <w:t>=</w:t>
      </w:r>
      <w:r w:rsidR="009479C7" w:rsidRPr="009479C7">
        <w:rPr>
          <w:rFonts w:ascii="Courier New" w:eastAsia="Times New Roman" w:hAnsi="Courier New" w:cs="Courier New"/>
          <w:kern w:val="28"/>
        </w:rPr>
        <w:t xml:space="preserve"> (ctypes.c_char).from_address(0X0B98F706)</w:t>
      </w:r>
    </w:p>
    <w:p w14:paraId="6F2B2DB9" w14:textId="6685F21D" w:rsidR="007F753B" w:rsidRDefault="007F753B" w:rsidP="009479C7">
      <w:pPr>
        <w:widowControl w:val="0"/>
        <w:suppressLineNumbers/>
        <w:overflowPunct w:val="0"/>
        <w:adjustRightInd w:val="0"/>
        <w:spacing w:after="0"/>
        <w:ind w:firstLine="720"/>
        <w:rPr>
          <w:rFonts w:ascii="Courier New" w:eastAsia="Times New Roman" w:hAnsi="Courier New" w:cs="Courier New"/>
          <w:kern w:val="28"/>
        </w:rPr>
      </w:pPr>
    </w:p>
    <w:p w14:paraId="1336A2D3" w14:textId="44DDC43C" w:rsidR="009479C7" w:rsidRDefault="00322201" w:rsidP="00322201">
      <w:pPr>
        <w:widowControl w:val="0"/>
        <w:suppressLineNumbers/>
        <w:overflowPunct w:val="0"/>
        <w:adjustRightInd w:val="0"/>
        <w:spacing w:after="0"/>
        <w:rPr>
          <w:lang w:bidi="en-US"/>
        </w:rPr>
      </w:pPr>
      <w:r w:rsidRPr="00322201">
        <w:rPr>
          <w:lang w:bidi="en-US"/>
        </w:rPr>
        <w:t xml:space="preserve">Once </w:t>
      </w:r>
      <w:r w:rsidRPr="00322201">
        <w:rPr>
          <w:rFonts w:ascii="Courier New" w:eastAsia="Times New Roman" w:hAnsi="Courier New" w:cs="Courier New"/>
          <w:kern w:val="28"/>
        </w:rPr>
        <w:t>memid</w:t>
      </w:r>
      <w:r w:rsidRPr="00322201">
        <w:rPr>
          <w:lang w:bidi="en-US"/>
        </w:rPr>
        <w:t xml:space="preserve"> is known, the potential exists to modify the memory location.</w:t>
      </w:r>
    </w:p>
    <w:p w14:paraId="222B90D5" w14:textId="128787B9" w:rsidR="00195914" w:rsidRPr="00CD6A7E" w:rsidRDefault="00195914" w:rsidP="00195914">
      <w:pPr>
        <w:pStyle w:val="Heading2"/>
        <w:rPr>
          <w:lang w:bidi="en-US"/>
        </w:rPr>
      </w:pPr>
      <w:r>
        <w:rPr>
          <w:lang w:bidi="en-US"/>
        </w:rPr>
        <w:t>6.33</w:t>
      </w:r>
      <w:r w:rsidR="00D17A1C">
        <w:rPr>
          <w:lang w:bidi="en-US"/>
        </w:rPr>
        <w:t>.2</w:t>
      </w:r>
      <w:r>
        <w:rPr>
          <w:lang w:bidi="en-US"/>
        </w:rPr>
        <w:t xml:space="preserve"> </w:t>
      </w:r>
      <w:r w:rsidR="00D17A1C" w:rsidRPr="00CD6A7E">
        <w:rPr>
          <w:lang w:bidi="en-US"/>
        </w:rPr>
        <w:t>Guidance to language users</w:t>
      </w:r>
    </w:p>
    <w:p w14:paraId="7BAFD643" w14:textId="06078C89" w:rsidR="00826573" w:rsidRDefault="00826573" w:rsidP="00826573">
      <w:pPr>
        <w:pStyle w:val="ListParagraph"/>
        <w:widowControl w:val="0"/>
        <w:numPr>
          <w:ilvl w:val="0"/>
          <w:numId w:val="605"/>
        </w:numPr>
        <w:suppressLineNumbers/>
        <w:overflowPunct w:val="0"/>
        <w:adjustRightInd w:val="0"/>
        <w:spacing w:after="0"/>
        <w:ind w:left="720"/>
        <w:rPr>
          <w:lang w:bidi="en-US"/>
        </w:rPr>
      </w:pPr>
      <w:bookmarkStart w:id="626" w:name="_Toc310518189"/>
      <w:bookmarkStart w:id="627" w:name="_Ref357014582"/>
      <w:bookmarkStart w:id="628" w:name="_Ref420411418"/>
      <w:bookmarkStart w:id="629" w:name="_Ref420411425"/>
      <w:bookmarkStart w:id="630" w:name="_Toc7089404"/>
      <w:r>
        <w:rPr>
          <w:lang w:bidi="en-US"/>
        </w:rPr>
        <w:t xml:space="preserve">Avoid using </w:t>
      </w:r>
      <w:r w:rsidRPr="00826573">
        <w:rPr>
          <w:rFonts w:ascii="Courier New" w:eastAsia="Times New Roman" w:hAnsi="Courier New" w:cs="Courier New"/>
          <w:kern w:val="28"/>
        </w:rPr>
        <w:t>ctypes</w:t>
      </w:r>
      <w:r>
        <w:rPr>
          <w:lang w:bidi="en-US"/>
        </w:rPr>
        <w:t xml:space="preserve"> when calling C code from within Python</w:t>
      </w:r>
      <w:r w:rsidR="00CB170F">
        <w:rPr>
          <w:lang w:bidi="en-US"/>
        </w:rPr>
        <w:t xml:space="preserve"> and us</w:t>
      </w:r>
      <w:r>
        <w:rPr>
          <w:lang w:bidi="en-US"/>
        </w:rPr>
        <w:t xml:space="preserve">e </w:t>
      </w:r>
      <w:r w:rsidRPr="00CB170F">
        <w:rPr>
          <w:rFonts w:ascii="Courier New" w:eastAsia="Times New Roman" w:hAnsi="Courier New" w:cs="Courier New"/>
          <w:kern w:val="28"/>
        </w:rPr>
        <w:t>cffi</w:t>
      </w:r>
      <w:r>
        <w:rPr>
          <w:lang w:bidi="en-US"/>
        </w:rPr>
        <w:t xml:space="preserve"> (C Foreign Function Interface</w:t>
      </w:r>
      <w:r w:rsidR="00CB170F">
        <w:rPr>
          <w:lang w:bidi="en-US"/>
        </w:rPr>
        <w:t xml:space="preserve">) instead since it is more streamlined and safer.  </w:t>
      </w:r>
    </w:p>
    <w:p w14:paraId="783BE8DC" w14:textId="3726E8BC" w:rsidR="004C770C" w:rsidRPr="00CD6A7E" w:rsidRDefault="001456BA" w:rsidP="004C770C">
      <w:pPr>
        <w:pStyle w:val="Heading2"/>
        <w:rPr>
          <w:lang w:bidi="en-US"/>
        </w:rPr>
      </w:pPr>
      <w:r>
        <w:rPr>
          <w:lang w:bidi="en-US"/>
        </w:rPr>
        <w:t>6.3</w:t>
      </w:r>
      <w:r w:rsidR="00460588">
        <w:rPr>
          <w:lang w:bidi="en-US"/>
        </w:rPr>
        <w:t>4</w:t>
      </w:r>
      <w:r w:rsidR="00AD5842">
        <w:rPr>
          <w:lang w:bidi="en-US"/>
        </w:rPr>
        <w:t xml:space="preserve"> </w:t>
      </w:r>
      <w:r w:rsidR="004C770C" w:rsidRPr="00CD6A7E">
        <w:rPr>
          <w:lang w:bidi="en-US"/>
        </w:rPr>
        <w:t>Subprogram Signature Mismatch [OTR]</w:t>
      </w:r>
      <w:bookmarkEnd w:id="626"/>
      <w:bookmarkEnd w:id="627"/>
      <w:bookmarkEnd w:id="628"/>
      <w:bookmarkEnd w:id="629"/>
      <w:bookmarkEnd w:id="630"/>
    </w:p>
    <w:p w14:paraId="2D612C45" w14:textId="3439AE0D" w:rsidR="004C770C" w:rsidRPr="00CD6A7E" w:rsidRDefault="001456BA" w:rsidP="009866F9">
      <w:pPr>
        <w:pStyle w:val="Heading3"/>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03EC1FB9" w14:textId="77777777" w:rsidR="004C770C" w:rsidRPr="00CD6A7E" w:rsidRDefault="004C770C" w:rsidP="004C770C">
      <w:r w:rsidRPr="00CD6A7E">
        <w:t xml:space="preserve">Python supports positional, </w:t>
      </w:r>
      <w:r w:rsidRPr="00CD6A7E">
        <w:rPr>
          <w:i/>
        </w:rPr>
        <w:t>“keyword=value”</w:t>
      </w:r>
      <w:r w:rsidRPr="00CD6A7E">
        <w:t>, or both kinds of arguments. It also supports variable numbers of arguments and, other than the case of variable arguments, will check at runtime for the correct number of arguments making it impossible to corrupt the call stack in Python when using standard modules.</w:t>
      </w:r>
    </w:p>
    <w:p w14:paraId="1489A8B8" w14:textId="77777777" w:rsidR="004C770C" w:rsidRPr="00CD6A7E" w:rsidRDefault="004C770C" w:rsidP="004C770C">
      <w:r w:rsidRPr="00CD6A7E">
        <w:t xml:space="preserve">Python has extensive extension and embedding APIs that includes functions and classes to use when extending or embedding Python. These provide for subprogram signature checking at runtime for modules coded in non-Python languages. Discussion of this API is beyond the scope of this </w:t>
      </w:r>
      <w:proofErr w:type="gramStart"/>
      <w:r w:rsidRPr="00CD6A7E">
        <w:t>annex</w:t>
      </w:r>
      <w:proofErr w:type="gramEnd"/>
      <w:r w:rsidRPr="00CD6A7E">
        <w:t xml:space="preserve"> but the reader should be aware that improper coding of any non-Python modules or their interface could cause a call stack problem</w:t>
      </w:r>
    </w:p>
    <w:p w14:paraId="001A4A47" w14:textId="061CCFB6" w:rsidR="004C770C" w:rsidRDefault="001456BA" w:rsidP="009866F9">
      <w:pPr>
        <w:pStyle w:val="Heading3"/>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0BA03873" w14:textId="1A5934EA" w:rsidR="0048342D" w:rsidRPr="00B13ECD" w:rsidRDefault="0048342D" w:rsidP="00B13ECD">
      <w:pPr>
        <w:rPr>
          <w:lang w:bidi="en-US"/>
        </w:rPr>
      </w:pPr>
      <w:r>
        <w:rPr>
          <w:lang w:bidi="en-US"/>
        </w:rPr>
        <w:t>Apply the guidance described in</w:t>
      </w:r>
      <w:r w:rsidR="00093FDA">
        <w:rPr>
          <w:lang w:bidi="en-US"/>
        </w:rPr>
        <w:t xml:space="preserve"> TR 24772-1 clause</w:t>
      </w:r>
      <w:r>
        <w:rPr>
          <w:lang w:bidi="en-US"/>
        </w:rPr>
        <w:t xml:space="preserve"> 6.3</w:t>
      </w:r>
      <w:r w:rsidR="00093FDA">
        <w:rPr>
          <w:lang w:bidi="en-US"/>
        </w:rPr>
        <w:t>4</w:t>
      </w:r>
      <w:r>
        <w:rPr>
          <w:lang w:bidi="en-US"/>
        </w:rPr>
        <w:t>.5.</w:t>
      </w:r>
    </w:p>
    <w:p w14:paraId="1CA23F2A" w14:textId="5420A113" w:rsidR="004C770C" w:rsidRPr="00CD6A7E" w:rsidRDefault="001456BA" w:rsidP="004C770C">
      <w:pPr>
        <w:pStyle w:val="Heading2"/>
        <w:rPr>
          <w:lang w:bidi="en-US"/>
        </w:rPr>
      </w:pPr>
      <w:bookmarkStart w:id="631" w:name="_Toc310518190"/>
      <w:bookmarkStart w:id="632" w:name="_Toc7089405"/>
      <w:r>
        <w:rPr>
          <w:lang w:bidi="en-US"/>
        </w:rPr>
        <w:t>6.3</w:t>
      </w:r>
      <w:r w:rsidR="00460588">
        <w:rPr>
          <w:lang w:bidi="en-US"/>
        </w:rPr>
        <w:t>5</w:t>
      </w:r>
      <w:r w:rsidR="00AD5842">
        <w:rPr>
          <w:lang w:bidi="en-US"/>
        </w:rPr>
        <w:t xml:space="preserve"> </w:t>
      </w:r>
      <w:r w:rsidR="004C770C" w:rsidRPr="00CD6A7E">
        <w:rPr>
          <w:lang w:bidi="en-US"/>
        </w:rPr>
        <w:t>Recursion [GDL]</w:t>
      </w:r>
      <w:bookmarkEnd w:id="631"/>
      <w:bookmarkEnd w:id="632"/>
    </w:p>
    <w:p w14:paraId="175DF6A2" w14:textId="5BBB343C" w:rsidR="004C770C" w:rsidRPr="00CD6A7E" w:rsidRDefault="001456BA" w:rsidP="009866F9">
      <w:pPr>
        <w:pStyle w:val="Heading3"/>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ACB5AEA" w14:textId="77777777" w:rsidR="004C770C" w:rsidRPr="00CD6A7E" w:rsidRDefault="004C770C" w:rsidP="004C770C">
      <w:r w:rsidRPr="00CD6A7E">
        <w:t xml:space="preserve">Recursion is supported in Python and is, by default, limited to a depth of 1,000 which can be overridden using the </w:t>
      </w:r>
      <w:r w:rsidRPr="00CD6A7E">
        <w:rPr>
          <w:rFonts w:ascii="Courier New" w:hAnsi="Courier New" w:cs="Courier New"/>
          <w:kern w:val="28"/>
          <w:lang w:val="en-GB"/>
        </w:rPr>
        <w:t xml:space="preserve">setrecursionlimit </w:t>
      </w:r>
      <w:r w:rsidRPr="00CD6A7E">
        <w:t>function. If the limit is set high enough, a runaway recursion could exhaust all memory resources leading to a denial of service.</w:t>
      </w:r>
    </w:p>
    <w:p w14:paraId="366B8BBA" w14:textId="6FA01EE9" w:rsidR="004C770C" w:rsidRDefault="001456BA" w:rsidP="009866F9">
      <w:pPr>
        <w:pStyle w:val="Heading3"/>
        <w:rPr>
          <w:lang w:bidi="en-US"/>
        </w:rPr>
      </w:pPr>
      <w:r>
        <w:rPr>
          <w:lang w:bidi="en-US"/>
        </w:rPr>
        <w:lastRenderedPageBreak/>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56DC300E" w14:textId="23B88A9E" w:rsidR="00941A0B" w:rsidRPr="00B13ECD" w:rsidRDefault="00DA7483" w:rsidP="00B13ECD">
      <w:pPr>
        <w:rPr>
          <w:lang w:bidi="en-US"/>
        </w:rPr>
      </w:pPr>
      <w:r>
        <w:rPr>
          <w:lang w:bidi="en-US"/>
        </w:rPr>
        <w:t xml:space="preserve">Follow the </w:t>
      </w:r>
      <w:r w:rsidR="00941A0B">
        <w:rPr>
          <w:lang w:bidi="en-US"/>
        </w:rPr>
        <w:t xml:space="preserve"> guidance </w:t>
      </w:r>
      <w:r>
        <w:rPr>
          <w:lang w:bidi="en-US"/>
        </w:rPr>
        <w:t>of</w:t>
      </w:r>
      <w:r w:rsidR="00941A0B">
        <w:rPr>
          <w:lang w:bidi="en-US"/>
        </w:rPr>
        <w:t xml:space="preserve"> </w:t>
      </w:r>
      <w:r w:rsidR="00093FDA">
        <w:rPr>
          <w:lang w:bidi="en-US"/>
        </w:rPr>
        <w:t xml:space="preserve">TR 24772-1 clause </w:t>
      </w:r>
      <w:r w:rsidR="00941A0B">
        <w:rPr>
          <w:lang w:bidi="en-US"/>
        </w:rPr>
        <w:t>6.3</w:t>
      </w:r>
      <w:r w:rsidR="00093FDA">
        <w:rPr>
          <w:lang w:bidi="en-US"/>
        </w:rPr>
        <w:t>5</w:t>
      </w:r>
      <w:r w:rsidR="00941A0B">
        <w:rPr>
          <w:lang w:bidi="en-US"/>
        </w:rPr>
        <w:t>.5</w:t>
      </w:r>
    </w:p>
    <w:p w14:paraId="582C6433" w14:textId="5D518C70" w:rsidR="004C770C" w:rsidRPr="00CD6A7E" w:rsidRDefault="001456BA" w:rsidP="004C770C">
      <w:pPr>
        <w:pStyle w:val="Heading2"/>
        <w:rPr>
          <w:lang w:bidi="en-US"/>
        </w:rPr>
      </w:pPr>
      <w:bookmarkStart w:id="633" w:name="_Toc310518191"/>
      <w:bookmarkStart w:id="634" w:name="_Ref420411403"/>
      <w:bookmarkStart w:id="635" w:name="_Toc7089406"/>
      <w:r>
        <w:rPr>
          <w:lang w:bidi="en-US"/>
        </w:rPr>
        <w:t>6.3</w:t>
      </w:r>
      <w:r w:rsidR="00460588">
        <w:rPr>
          <w:lang w:bidi="en-US"/>
        </w:rPr>
        <w:t>6</w:t>
      </w:r>
      <w:r w:rsidR="00AD5842">
        <w:rPr>
          <w:lang w:bidi="en-US"/>
        </w:rPr>
        <w:t xml:space="preserve"> </w:t>
      </w:r>
      <w:r w:rsidR="004C770C" w:rsidRPr="00CD6A7E">
        <w:rPr>
          <w:lang w:bidi="en-US"/>
        </w:rPr>
        <w:t>Ignored Error Status and Unhandled Exceptions [OYB]</w:t>
      </w:r>
      <w:bookmarkEnd w:id="633"/>
      <w:bookmarkEnd w:id="634"/>
      <w:bookmarkEnd w:id="635"/>
    </w:p>
    <w:p w14:paraId="3A0CCD92" w14:textId="236E96D8" w:rsidR="004C770C" w:rsidRPr="00CD6A7E" w:rsidRDefault="001456BA" w:rsidP="009866F9">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18373A1A" w14:textId="77777777" w:rsidR="004C770C" w:rsidRPr="00CD6A7E" w:rsidRDefault="004C770C" w:rsidP="004C770C">
      <w:r w:rsidRPr="00CD6A7E">
        <w:t>Python provides statements to handle exceptions which considerably simplify the detection and handling of exceptions. Rather than being a vulnerability, Python’s exception handling statements provide a way to foil denial of service attacks:</w:t>
      </w:r>
    </w:p>
    <w:p w14:paraId="19BCA5A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mainpgm(x, y):</w:t>
      </w:r>
    </w:p>
    <w:p w14:paraId="752CBA7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x/y</w:t>
      </w:r>
    </w:p>
    <w:p w14:paraId="4FFA07D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for x in range(3):</w:t>
      </w:r>
    </w:p>
    <w:p w14:paraId="460B041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try:</w:t>
      </w:r>
    </w:p>
    <w:p w14:paraId="2FA8C96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y = mainpgm(1,x)</w:t>
      </w:r>
    </w:p>
    <w:p w14:paraId="79439FE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except:</w:t>
      </w:r>
    </w:p>
    <w:p w14:paraId="325B3EA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print('Problem in mainpgm')</w:t>
      </w:r>
    </w:p>
    <w:p w14:paraId="7180958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 clean up code…</w:t>
      </w:r>
    </w:p>
    <w:p w14:paraId="6CF4CFE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else:</w:t>
      </w:r>
    </w:p>
    <w:p w14:paraId="06D8C0F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 (y)</w:t>
      </w:r>
    </w:p>
    <w:p w14:paraId="446E7FF1" w14:textId="77777777" w:rsidR="004C770C" w:rsidRPr="00CD6A7E" w:rsidRDefault="004C770C" w:rsidP="004C770C">
      <w:r w:rsidRPr="00CD6A7E">
        <w:t>The example code above prints:</w:t>
      </w:r>
    </w:p>
    <w:p w14:paraId="5E2F28B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Problem in mainpgm</w:t>
      </w:r>
    </w:p>
    <w:p w14:paraId="5239474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1.0</w:t>
      </w:r>
    </w:p>
    <w:p w14:paraId="7A711A8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0.5</w:t>
      </w:r>
    </w:p>
    <w:p w14:paraId="6012B648" w14:textId="66AA39AD" w:rsidR="004C770C" w:rsidRDefault="004C770C" w:rsidP="004C770C">
      <w:commentRangeStart w:id="636"/>
      <w:r w:rsidRPr="00CD6A7E">
        <w:t xml:space="preserve">The idea above is to ensure that the main program, which could be a web server, </w:t>
      </w:r>
      <w:del w:id="637" w:author="Sean McDonagh" w:date="2019-04-25T11:52:00Z">
        <w:r w:rsidRPr="00CD6A7E" w:rsidDel="00CD3F67">
          <w:delText>is allowed to</w:delText>
        </w:r>
      </w:del>
      <w:ins w:id="638" w:author="Sean McDonagh" w:date="2019-04-25T11:52:00Z">
        <w:r w:rsidR="00CD3F67" w:rsidRPr="00CD6A7E">
          <w:t>can</w:t>
        </w:r>
      </w:ins>
      <w:r w:rsidRPr="00CD6A7E">
        <w:t xml:space="preserve"> continue to run after an exception by virtue of the </w:t>
      </w:r>
      <w:r w:rsidRPr="00CD6A7E">
        <w:rPr>
          <w:rFonts w:ascii="Courier New" w:hAnsi="Courier New" w:cs="Courier New"/>
          <w:kern w:val="28"/>
          <w:lang w:val="en-GB"/>
        </w:rPr>
        <w:t>try/except</w:t>
      </w:r>
      <w:r w:rsidRPr="00CD6A7E">
        <w:t xml:space="preserve"> statement pair.</w:t>
      </w:r>
      <w:commentRangeEnd w:id="636"/>
      <w:r w:rsidR="00DA7483">
        <w:rPr>
          <w:rStyle w:val="CommentReference"/>
        </w:rPr>
        <w:commentReference w:id="636"/>
      </w:r>
    </w:p>
    <w:p w14:paraId="191CAC5B" w14:textId="0DEBE59A" w:rsidR="00B35512" w:rsidRDefault="00B35512" w:rsidP="004C770C">
      <w:r>
        <w:t>Note that the “except” statement can handle an indi</w:t>
      </w:r>
      <w:r w:rsidR="001B57D8">
        <w:t>vi</w:t>
      </w:r>
      <w:r>
        <w:t>dual exception (</w:t>
      </w:r>
      <w:del w:id="639" w:author="Sean McDonagh" w:date="2019-04-25T11:52:00Z">
        <w:r w:rsidR="001B57D8" w:rsidDel="00CD3F67">
          <w:delText xml:space="preserve"> </w:delText>
        </w:r>
      </w:del>
      <w:r w:rsidR="001B57D8">
        <w:t>except someNamedError): or all exceptions (except:). In the first case, outer level exceptions would be needed for complete recovery protocols, while in the second case, more work is required to determine the nature of the exception.</w:t>
      </w:r>
    </w:p>
    <w:p w14:paraId="5346BD86" w14:textId="4903049A" w:rsidR="001B57D8" w:rsidRPr="00CD6A7E" w:rsidRDefault="001B57D8" w:rsidP="004C770C">
      <w:r>
        <w:t>Note also that unhandled Python exceptions will cause the program to terminate, as discussed in TR 24772-1 subclause 6.26.3.</w:t>
      </w:r>
    </w:p>
    <w:p w14:paraId="48E7C5E4" w14:textId="16FF41AF" w:rsidR="004C770C" w:rsidRPr="00CD6A7E" w:rsidRDefault="001456BA" w:rsidP="009866F9">
      <w:pPr>
        <w:pStyle w:val="Heading3"/>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59D51151" w14:textId="5904FB12" w:rsidR="00DA7483" w:rsidRPr="008F5A32" w:rsidRDefault="00DA7483" w:rsidP="004C770C">
      <w:pPr>
        <w:pStyle w:val="ListParagraph"/>
        <w:widowControl w:val="0"/>
        <w:numPr>
          <w:ilvl w:val="0"/>
          <w:numId w:val="367"/>
        </w:numPr>
        <w:suppressLineNumbers/>
        <w:overflowPunct w:val="0"/>
        <w:adjustRightInd w:val="0"/>
        <w:spacing w:after="120"/>
        <w:rPr>
          <w:rFonts w:ascii="Calibri" w:eastAsia="Times New Roman" w:hAnsi="Calibri"/>
        </w:rPr>
      </w:pPr>
      <w:del w:id="640" w:author="Sean McDonagh" w:date="2019-04-25T11:30:00Z">
        <w:r w:rsidRPr="008F5A32" w:rsidDel="00D01002">
          <w:rPr>
            <w:rFonts w:ascii="Calibri" w:eastAsia="Times New Roman" w:hAnsi="Calibri"/>
          </w:rPr>
          <w:delText>Follow the guidance of</w:delText>
        </w:r>
      </w:del>
      <w:ins w:id="641" w:author="Sean McDonagh" w:date="2019-04-25T11:30:00Z">
        <w:r w:rsidR="00D01002" w:rsidRPr="008F5A32">
          <w:rPr>
            <w:rFonts w:ascii="Calibri" w:eastAsia="Times New Roman" w:hAnsi="Calibri"/>
          </w:rPr>
          <w:t>Follow the guidance contained in</w:t>
        </w:r>
      </w:ins>
      <w:r w:rsidRPr="008F5A32">
        <w:rPr>
          <w:rFonts w:ascii="Calibri" w:eastAsia="Times New Roman" w:hAnsi="Calibri"/>
        </w:rPr>
        <w:t xml:space="preserve"> TR 24772-1 clause 6.36.5;</w:t>
      </w:r>
    </w:p>
    <w:p w14:paraId="7E9F9E95" w14:textId="68D8A23E" w:rsidR="004C770C" w:rsidRPr="007B6289" w:rsidRDefault="004C770C" w:rsidP="004C770C">
      <w:pPr>
        <w:pStyle w:val="ListParagraph"/>
        <w:widowControl w:val="0"/>
        <w:numPr>
          <w:ilvl w:val="0"/>
          <w:numId w:val="367"/>
        </w:numPr>
        <w:suppressLineNumbers/>
        <w:overflowPunct w:val="0"/>
        <w:adjustRightInd w:val="0"/>
        <w:spacing w:after="120"/>
        <w:rPr>
          <w:rFonts w:ascii="Calibri" w:eastAsia="Times New Roman" w:hAnsi="Calibri"/>
          <w:b/>
        </w:rPr>
      </w:pPr>
      <w:r w:rsidRPr="007B6289">
        <w:rPr>
          <w:rFonts w:ascii="Calibri" w:eastAsia="Times New Roman" w:hAnsi="Calibri"/>
        </w:rPr>
        <w:t>Use Python’s exception handling with care in order to not catch errors that are intended for other exception handlers</w:t>
      </w:r>
      <w:r w:rsidR="00DA7483">
        <w:rPr>
          <w:rFonts w:ascii="Calibri" w:eastAsia="Times New Roman" w:hAnsi="Calibri"/>
        </w:rPr>
        <w:t>, i.e. always catch named exceptions</w:t>
      </w:r>
      <w:r w:rsidRPr="007B6289">
        <w:rPr>
          <w:rFonts w:ascii="Calibri" w:eastAsia="Times New Roman" w:hAnsi="Calibri"/>
        </w:rPr>
        <w:t>; and</w:t>
      </w:r>
    </w:p>
    <w:p w14:paraId="4C93A367" w14:textId="77777777" w:rsidR="004C770C" w:rsidRPr="007B6289" w:rsidRDefault="004C770C" w:rsidP="004C770C">
      <w:pPr>
        <w:pStyle w:val="ListParagraph"/>
        <w:widowControl w:val="0"/>
        <w:numPr>
          <w:ilvl w:val="0"/>
          <w:numId w:val="367"/>
        </w:numPr>
        <w:suppressLineNumbers/>
        <w:overflowPunct w:val="0"/>
        <w:adjustRightInd w:val="0"/>
        <w:spacing w:after="120"/>
        <w:rPr>
          <w:rFonts w:ascii="Calibri" w:eastAsia="Times New Roman" w:hAnsi="Calibri"/>
          <w:b/>
        </w:rPr>
      </w:pPr>
      <w:r w:rsidRPr="007B6289">
        <w:rPr>
          <w:rFonts w:ascii="Calibri" w:eastAsia="Times New Roman" w:hAnsi="Calibri"/>
        </w:rPr>
        <w:t>Use exception handling, but directed to specific tolerable exceptions, to ensure that crucial processes can continue to run even after certain exceptions are raised.</w:t>
      </w:r>
    </w:p>
    <w:p w14:paraId="6166DE30" w14:textId="4EDFCE46" w:rsidR="004C770C" w:rsidRPr="00CD6A7E" w:rsidRDefault="001456BA" w:rsidP="004C770C">
      <w:pPr>
        <w:pStyle w:val="Heading2"/>
        <w:rPr>
          <w:lang w:bidi="en-US"/>
        </w:rPr>
      </w:pPr>
      <w:bookmarkStart w:id="642" w:name="_Toc310518193"/>
      <w:bookmarkStart w:id="643" w:name="_Toc7089407"/>
      <w:r>
        <w:rPr>
          <w:lang w:bidi="en-US"/>
        </w:rPr>
        <w:lastRenderedPageBreak/>
        <w:t>6.3</w:t>
      </w:r>
      <w:r w:rsidR="001D0137">
        <w:rPr>
          <w:lang w:bidi="en-US"/>
        </w:rPr>
        <w:t>7</w:t>
      </w:r>
      <w:r w:rsidR="00AD5842">
        <w:rPr>
          <w:lang w:bidi="en-US"/>
        </w:rPr>
        <w:t xml:space="preserve"> </w:t>
      </w:r>
      <w:r w:rsidR="004C770C" w:rsidRPr="00CD6A7E">
        <w:rPr>
          <w:lang w:bidi="en-US"/>
        </w:rPr>
        <w:t>Type-breaking Reinterpretation of Data [AMV]</w:t>
      </w:r>
      <w:bookmarkEnd w:id="642"/>
      <w:bookmarkEnd w:id="643"/>
    </w:p>
    <w:p w14:paraId="4266BF10" w14:textId="77777777" w:rsidR="004C770C" w:rsidRPr="00CD6A7E" w:rsidRDefault="004C770C" w:rsidP="004C770C">
      <w:r w:rsidRPr="00CD6A7E">
        <w:t>This vulnerability is not applicable to Python because assignments are made to objects and the object always holds the type – not the variable, therefore all referenced objects has the same type and there is no way to have more than one type for any given object.</w:t>
      </w:r>
    </w:p>
    <w:p w14:paraId="50086E21" w14:textId="6FB70603" w:rsidR="001D0137" w:rsidRDefault="001D0137" w:rsidP="004C770C">
      <w:pPr>
        <w:pStyle w:val="Heading2"/>
      </w:pPr>
      <w:bookmarkStart w:id="644" w:name="_Toc440397663"/>
      <w:bookmarkStart w:id="645" w:name="_Toc346883627"/>
      <w:bookmarkStart w:id="646" w:name="_Toc7089408"/>
      <w:bookmarkStart w:id="647" w:name="_Toc310518194"/>
      <w:r>
        <w:t>6.38 Deep vs. Shallow Copying [YAN]</w:t>
      </w:r>
      <w:bookmarkEnd w:id="644"/>
      <w:bookmarkEnd w:id="645"/>
      <w:bookmarkEnd w:id="646"/>
    </w:p>
    <w:p w14:paraId="67DBDABB" w14:textId="0CEF9C1F" w:rsidR="001D0137" w:rsidRPr="00CD6A7E" w:rsidRDefault="001D0137" w:rsidP="009866F9">
      <w:pPr>
        <w:pStyle w:val="Heading3"/>
        <w:rPr>
          <w:lang w:bidi="en-US"/>
        </w:rPr>
      </w:pPr>
      <w:r>
        <w:rPr>
          <w:lang w:bidi="en-US"/>
        </w:rPr>
        <w:t xml:space="preserve">6.38.1 </w:t>
      </w:r>
      <w:r w:rsidRPr="00CD6A7E">
        <w:rPr>
          <w:lang w:bidi="en-US"/>
        </w:rPr>
        <w:t xml:space="preserve">Applicability to </w:t>
      </w:r>
      <w:commentRangeStart w:id="648"/>
      <w:r w:rsidRPr="00CD6A7E">
        <w:rPr>
          <w:lang w:bidi="en-US"/>
        </w:rPr>
        <w:t>language</w:t>
      </w:r>
      <w:commentRangeEnd w:id="648"/>
      <w:r w:rsidR="00932558">
        <w:rPr>
          <w:rStyle w:val="CommentReference"/>
          <w:rFonts w:asciiTheme="minorHAnsi" w:eastAsiaTheme="minorEastAsia" w:hAnsiTheme="minorHAnsi" w:cstheme="minorBidi"/>
          <w:b w:val="0"/>
          <w:bCs w:val="0"/>
        </w:rPr>
        <w:commentReference w:id="648"/>
      </w:r>
    </w:p>
    <w:p w14:paraId="5B6E9168" w14:textId="795D0060" w:rsidR="001D0137" w:rsidRDefault="002C79F6" w:rsidP="00E94999">
      <w:pPr>
        <w:outlineLvl w:val="0"/>
      </w:pPr>
      <w:r>
        <w:t>Python exhibits the vulnerability as described in TR 24772-1 clause 6.38.</w:t>
      </w:r>
    </w:p>
    <w:p w14:paraId="084DF65D" w14:textId="31F107B5" w:rsidR="00337F19" w:rsidRDefault="00337F19" w:rsidP="00E94999">
      <w:pPr>
        <w:outlineLvl w:val="0"/>
      </w:pPr>
      <w:r>
        <w:t>The following example illustrates the issue in Python.</w:t>
      </w:r>
    </w:p>
    <w:p w14:paraId="2C6217B8" w14:textId="4A38DFD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colours1 = ["orange</w:t>
      </w:r>
      <w:r w:rsidRPr="00E241EF">
        <w:rPr>
          <w:rFonts w:ascii="Courier New" w:hAnsi="Courier New" w:cs="Courier New"/>
          <w:color w:val="000066"/>
          <w:sz w:val="20"/>
          <w:szCs w:val="20"/>
        </w:rPr>
        <w:t>", "</w:t>
      </w:r>
      <w:r>
        <w:rPr>
          <w:rFonts w:ascii="Courier New" w:hAnsi="Courier New" w:cs="Courier New"/>
          <w:color w:val="000066"/>
          <w:sz w:val="20"/>
          <w:szCs w:val="20"/>
        </w:rPr>
        <w:t>green</w:t>
      </w:r>
      <w:r w:rsidRPr="00E241EF">
        <w:rPr>
          <w:rFonts w:ascii="Courier New" w:hAnsi="Courier New" w:cs="Courier New"/>
          <w:color w:val="000066"/>
          <w:sz w:val="20"/>
          <w:szCs w:val="20"/>
        </w:rPr>
        <w:t>"]</w:t>
      </w:r>
    </w:p>
    <w:p w14:paraId="4A34C7D5" w14:textId="5E4C6F20"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colours2 = colours1</w:t>
      </w:r>
    </w:p>
    <w:p w14:paraId="53CF5C0E" w14:textId="7208A1A1"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print(colours1)</w:t>
      </w:r>
      <w:r>
        <w:rPr>
          <w:rFonts w:ascii="Courier New" w:hAnsi="Courier New" w:cs="Courier New"/>
          <w:color w:val="000066"/>
          <w:sz w:val="20"/>
          <w:szCs w:val="20"/>
        </w:rPr>
        <w:t xml:space="preserve">               --  ['orange', 'green</w:t>
      </w:r>
      <w:r w:rsidRPr="00E241EF">
        <w:rPr>
          <w:rFonts w:ascii="Courier New" w:hAnsi="Courier New" w:cs="Courier New"/>
          <w:color w:val="000066"/>
          <w:sz w:val="20"/>
          <w:szCs w:val="20"/>
        </w:rPr>
        <w:t>']</w:t>
      </w:r>
    </w:p>
    <w:p w14:paraId="754D38A4" w14:textId="340330F2"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print(colours2)</w:t>
      </w:r>
      <w:r>
        <w:rPr>
          <w:rFonts w:ascii="Courier New" w:hAnsi="Courier New" w:cs="Courier New"/>
          <w:color w:val="000066"/>
          <w:sz w:val="20"/>
          <w:szCs w:val="20"/>
        </w:rPr>
        <w:t xml:space="preserve">               --  ['orange', 'green</w:t>
      </w:r>
      <w:r w:rsidRPr="00E241EF">
        <w:rPr>
          <w:rFonts w:ascii="Courier New" w:hAnsi="Courier New" w:cs="Courier New"/>
          <w:color w:val="000066"/>
          <w:sz w:val="20"/>
          <w:szCs w:val="20"/>
        </w:rPr>
        <w:t>']</w:t>
      </w:r>
    </w:p>
    <w:p w14:paraId="2E82E99C" w14:textId="25DA296A"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w:t>
      </w:r>
      <w:r>
        <w:rPr>
          <w:rFonts w:ascii="Courier New" w:hAnsi="Courier New" w:cs="Courier New"/>
          <w:color w:val="000066"/>
          <w:sz w:val="20"/>
          <w:szCs w:val="20"/>
        </w:rPr>
        <w:t>colours2 = ["violet", "black</w:t>
      </w:r>
      <w:r w:rsidRPr="00E241EF">
        <w:rPr>
          <w:rFonts w:ascii="Courier New" w:hAnsi="Courier New" w:cs="Courier New"/>
          <w:color w:val="000066"/>
          <w:sz w:val="20"/>
          <w:szCs w:val="20"/>
        </w:rPr>
        <w:t>"]</w:t>
      </w:r>
    </w:p>
    <w:p w14:paraId="56F615D1" w14:textId="551CD38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print(colours1)</w:t>
      </w:r>
      <w:r>
        <w:rPr>
          <w:rFonts w:ascii="Courier New" w:hAnsi="Courier New" w:cs="Courier New"/>
          <w:color w:val="000066"/>
          <w:sz w:val="20"/>
          <w:szCs w:val="20"/>
        </w:rPr>
        <w:t xml:space="preserve">               --  ['orange', 'green</w:t>
      </w:r>
      <w:r w:rsidRPr="00E241EF">
        <w:rPr>
          <w:rFonts w:ascii="Courier New" w:hAnsi="Courier New" w:cs="Courier New"/>
          <w:color w:val="000066"/>
          <w:sz w:val="20"/>
          <w:szCs w:val="20"/>
        </w:rPr>
        <w:t>']</w:t>
      </w:r>
    </w:p>
    <w:p w14:paraId="39AFD48F" w14:textId="439DDF0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print(colours2)</w:t>
      </w:r>
      <w:r>
        <w:rPr>
          <w:rFonts w:ascii="Courier New" w:hAnsi="Courier New" w:cs="Courier New"/>
          <w:color w:val="000066"/>
          <w:sz w:val="20"/>
          <w:szCs w:val="20"/>
        </w:rPr>
        <w:t xml:space="preserve">               --  [‘violet’, ‘black’]</w:t>
      </w:r>
    </w:p>
    <w:p w14:paraId="27C63146" w14:textId="2357A702" w:rsidR="002C79F6" w:rsidRDefault="00CC7101" w:rsidP="002C79F6">
      <w:pPr>
        <w:outlineLvl w:val="0"/>
      </w:pPr>
      <w:r>
        <w:t xml:space="preserve">If, however, one writes </w:t>
      </w:r>
    </w:p>
    <w:p w14:paraId="08FBED42" w14:textId="6751F9AD" w:rsidR="00CC7101" w:rsidRPr="00E241EF"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colours1 = ["orange</w:t>
      </w:r>
      <w:r w:rsidRPr="00E241EF">
        <w:rPr>
          <w:rFonts w:ascii="Courier New" w:hAnsi="Courier New" w:cs="Courier New"/>
          <w:color w:val="000066"/>
          <w:sz w:val="20"/>
          <w:szCs w:val="20"/>
        </w:rPr>
        <w:t>", "</w:t>
      </w:r>
      <w:r>
        <w:rPr>
          <w:rFonts w:ascii="Courier New" w:hAnsi="Courier New" w:cs="Courier New"/>
          <w:color w:val="000066"/>
          <w:sz w:val="20"/>
          <w:szCs w:val="20"/>
        </w:rPr>
        <w:t>green</w:t>
      </w:r>
      <w:r w:rsidRPr="00E241EF">
        <w:rPr>
          <w:rFonts w:ascii="Courier New" w:hAnsi="Courier New" w:cs="Courier New"/>
          <w:color w:val="000066"/>
          <w:sz w:val="20"/>
          <w:szCs w:val="20"/>
        </w:rPr>
        <w:t>"]</w:t>
      </w:r>
    </w:p>
    <w:p w14:paraId="43C9A031" w14:textId="77777777" w:rsidR="00CC7101" w:rsidRPr="00E241EF"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colours2 = colours1</w:t>
      </w:r>
    </w:p>
    <w:p w14:paraId="4EE451DD" w14:textId="3A32F1C5" w:rsidR="00CC7101"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colours2[1] = “yellow”</w:t>
      </w:r>
    </w:p>
    <w:p w14:paraId="29135FE1" w14:textId="50EF50C4" w:rsidR="00CC7101"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print(colours1)</w:t>
      </w:r>
      <w:r>
        <w:rPr>
          <w:rFonts w:ascii="Courier New" w:hAnsi="Courier New" w:cs="Courier New"/>
          <w:color w:val="000066"/>
          <w:sz w:val="20"/>
          <w:szCs w:val="20"/>
        </w:rPr>
        <w:t xml:space="preserve">               --  ['orange', 'yellow</w:t>
      </w:r>
      <w:r w:rsidRPr="00E241EF">
        <w:rPr>
          <w:rFonts w:ascii="Courier New" w:hAnsi="Courier New" w:cs="Courier New"/>
          <w:color w:val="000066"/>
          <w:sz w:val="20"/>
          <w:szCs w:val="20"/>
        </w:rPr>
        <w:t>']</w:t>
      </w:r>
    </w:p>
    <w:p w14:paraId="1A2E4A29" w14:textId="3E82F5B3" w:rsidR="00CC7101" w:rsidRDefault="00ED349E" w:rsidP="002C79F6">
      <w:pPr>
        <w:outlineLvl w:val="0"/>
      </w:pPr>
      <w:r>
        <w:t xml:space="preserve">When colour1 is created, Python creates it as a list type, then has the list point to its elements. When </w:t>
      </w:r>
      <w:r w:rsidR="008A69E4">
        <w:rPr>
          <w:rFonts w:ascii="Courier New" w:hAnsi="Courier New" w:cs="Courier New"/>
        </w:rPr>
        <w:t>colou</w:t>
      </w:r>
      <w:r w:rsidRPr="008A69E4">
        <w:rPr>
          <w:rFonts w:ascii="Courier New" w:hAnsi="Courier New" w:cs="Courier New"/>
        </w:rPr>
        <w:t>r2</w:t>
      </w:r>
      <w:r>
        <w:t xml:space="preserve"> is created as a copy of </w:t>
      </w:r>
      <w:r w:rsidRPr="008A69E4">
        <w:rPr>
          <w:rFonts w:ascii="Courier New" w:hAnsi="Courier New" w:cs="Courier New"/>
        </w:rPr>
        <w:t>colour1</w:t>
      </w:r>
      <w:r>
        <w:t xml:space="preserve">, they both point to the same list container. If one sets a new value to an element of the list, then any variable that points to that list sees the update, as shown in the second example. Example 1, on the other hand, shows that a </w:t>
      </w:r>
      <w:proofErr w:type="gramStart"/>
      <w:r>
        <w:t>complete</w:t>
      </w:r>
      <w:proofErr w:type="gramEnd"/>
      <w:r>
        <w:t xml:space="preserve"> new list is created for </w:t>
      </w:r>
      <w:r w:rsidRPr="008A69E4">
        <w:rPr>
          <w:rFonts w:ascii="Courier New" w:hAnsi="Courier New" w:cs="Courier New"/>
        </w:rPr>
        <w:t>colour2</w:t>
      </w:r>
      <w:r>
        <w:t xml:space="preserve"> (replacing the equivalence of colour1 and </w:t>
      </w:r>
      <w:r w:rsidRPr="008A69E4">
        <w:rPr>
          <w:rFonts w:ascii="Courier New" w:hAnsi="Courier New" w:cs="Courier New"/>
        </w:rPr>
        <w:t>colour2</w:t>
      </w:r>
      <w:r>
        <w:t xml:space="preserve">), and any further changes to </w:t>
      </w:r>
      <w:r w:rsidRPr="008A69E4">
        <w:rPr>
          <w:rFonts w:ascii="Courier New" w:hAnsi="Courier New" w:cs="Courier New"/>
        </w:rPr>
        <w:t>colour2</w:t>
      </w:r>
      <w:r>
        <w:t xml:space="preserve"> or </w:t>
      </w:r>
      <w:r w:rsidRPr="008A69E4">
        <w:rPr>
          <w:rFonts w:ascii="Courier New" w:hAnsi="Courier New" w:cs="Courier New"/>
        </w:rPr>
        <w:t>colour1</w:t>
      </w:r>
      <w:r>
        <w:t xml:space="preserve"> do not affect the other. </w:t>
      </w:r>
    </w:p>
    <w:p w14:paraId="320871A1" w14:textId="655FFEA6" w:rsidR="00CC7101" w:rsidRDefault="008A69E4" w:rsidP="002C79F6">
      <w:pPr>
        <w:outlineLvl w:val="0"/>
      </w:pPr>
      <w:r>
        <w:t xml:space="preserve">Python has a method called </w:t>
      </w:r>
      <w:r w:rsidRPr="008A69E4">
        <w:rPr>
          <w:rFonts w:ascii="Courier New" w:hAnsi="Courier New" w:cs="Courier New"/>
        </w:rPr>
        <w:t>deepcopy</w:t>
      </w:r>
      <w:r>
        <w:t xml:space="preserve"> that copies all levels of a structured variable to another variable.</w:t>
      </w:r>
    </w:p>
    <w:p w14:paraId="3CE8622C" w14:textId="7AF93D60" w:rsidR="001D0137" w:rsidRPr="00CD6A7E" w:rsidRDefault="001D0137" w:rsidP="009866F9">
      <w:pPr>
        <w:pStyle w:val="Heading3"/>
        <w:rPr>
          <w:lang w:bidi="en-US"/>
        </w:rPr>
      </w:pPr>
      <w:r>
        <w:rPr>
          <w:lang w:bidi="en-US"/>
        </w:rPr>
        <w:t>6.3</w:t>
      </w:r>
      <w:r w:rsidR="00D81911">
        <w:rPr>
          <w:lang w:bidi="en-US"/>
        </w:rPr>
        <w:t>8</w:t>
      </w:r>
      <w:r>
        <w:rPr>
          <w:lang w:bidi="en-US"/>
        </w:rPr>
        <w:t xml:space="preserve">.2 </w:t>
      </w:r>
      <w:r w:rsidRPr="00CD6A7E">
        <w:rPr>
          <w:lang w:bidi="en-US"/>
        </w:rPr>
        <w:t>Guidance to language users</w:t>
      </w:r>
    </w:p>
    <w:p w14:paraId="64956D53" w14:textId="5F0BA202" w:rsidR="00DD043D" w:rsidDel="00EC2AE5" w:rsidRDefault="00DD043D" w:rsidP="009C57D4">
      <w:pPr>
        <w:outlineLvl w:val="0"/>
        <w:rPr>
          <w:del w:id="649" w:author="Sean McDonagh" w:date="2019-04-25T11:53:00Z"/>
        </w:rPr>
      </w:pPr>
    </w:p>
    <w:p w14:paraId="34AD2E05" w14:textId="15C61C96" w:rsidR="00DA7483" w:rsidRDefault="00DA7483" w:rsidP="009C57D4">
      <w:pPr>
        <w:pStyle w:val="ListParagraph"/>
        <w:numPr>
          <w:ilvl w:val="0"/>
          <w:numId w:val="590"/>
        </w:numPr>
        <w:outlineLvl w:val="0"/>
      </w:pPr>
      <w:del w:id="650" w:author="Sean McDonagh" w:date="2019-04-25T11:30:00Z">
        <w:r w:rsidDel="00D01002">
          <w:delText>Follow the guidance of</w:delText>
        </w:r>
      </w:del>
      <w:ins w:id="651" w:author="Sean McDonagh" w:date="2019-04-25T11:30:00Z">
        <w:r w:rsidR="00D01002">
          <w:t>Follow the guidance contained in</w:t>
        </w:r>
      </w:ins>
      <w:r>
        <w:t xml:space="preserve"> TR 24772-1 clause 6.38.5.</w:t>
      </w:r>
    </w:p>
    <w:p w14:paraId="01CD4346" w14:textId="7C7DAD4F" w:rsidR="009C57D4" w:rsidRPr="009C57D4" w:rsidRDefault="00DA7483" w:rsidP="009C57D4">
      <w:pPr>
        <w:pStyle w:val="ListParagraph"/>
        <w:numPr>
          <w:ilvl w:val="0"/>
          <w:numId w:val="590"/>
        </w:numPr>
        <w:outlineLvl w:val="0"/>
      </w:pPr>
      <w:r>
        <w:t>U</w:t>
      </w:r>
      <w:r w:rsidR="008A69E4">
        <w:t xml:space="preserve">se the “slice” operator </w:t>
      </w:r>
      <w:r w:rsidR="008A69E4" w:rsidRPr="00BF2325">
        <w:rPr>
          <w:rFonts w:ascii="Courier New" w:hAnsi="Courier New" w:cs="Courier New"/>
        </w:rPr>
        <w:t>[:]</w:t>
      </w:r>
      <w:r>
        <w:rPr>
          <w:rFonts w:ascii="Courier New" w:hAnsi="Courier New" w:cs="Courier New"/>
        </w:rPr>
        <w:t xml:space="preserve"> </w:t>
      </w:r>
      <w:r>
        <w:t>to force a copy up to one nested level</w:t>
      </w:r>
    </w:p>
    <w:p w14:paraId="521C72D2" w14:textId="307DE93D" w:rsidR="008A69E4" w:rsidRPr="002D4A08" w:rsidRDefault="009C57D4" w:rsidP="009C57D4">
      <w:pPr>
        <w:pStyle w:val="ListParagraph"/>
        <w:outlineLvl w:val="0"/>
        <w:rPr>
          <w:i/>
        </w:rPr>
      </w:pPr>
      <w:r>
        <w:rPr>
          <w:i/>
        </w:rPr>
        <w:t xml:space="preserve">   </w:t>
      </w:r>
      <w:r w:rsidR="008A69E4" w:rsidRPr="002D4A08">
        <w:rPr>
          <w:i/>
        </w:rPr>
        <w:t xml:space="preserve">Note: </w:t>
      </w:r>
      <w:r w:rsidR="008A69E4" w:rsidRPr="002D4A08">
        <w:rPr>
          <w:rFonts w:ascii="Courier New" w:hAnsi="Courier New" w:cs="Courier New"/>
        </w:rPr>
        <w:t>x = y[:]</w:t>
      </w:r>
      <w:r w:rsidR="008A69E4" w:rsidRPr="002D4A08">
        <w:rPr>
          <w:i/>
        </w:rPr>
        <w:t xml:space="preserve"> copies the complete next level, but leaves deeper levels, such as sublists shared.</w:t>
      </w:r>
    </w:p>
    <w:p w14:paraId="61165ACD" w14:textId="53459D85" w:rsidR="008A69E4" w:rsidRPr="001D0137" w:rsidRDefault="009C57D4" w:rsidP="002D4A08">
      <w:pPr>
        <w:pStyle w:val="ListParagraph"/>
        <w:numPr>
          <w:ilvl w:val="0"/>
          <w:numId w:val="590"/>
        </w:numPr>
        <w:outlineLvl w:val="0"/>
      </w:pPr>
      <w:r>
        <w:t>To force deep copies at all levels of a variable, u</w:t>
      </w:r>
      <w:r w:rsidR="008A69E4">
        <w:t>se the “</w:t>
      </w:r>
      <w:r w:rsidR="008A69E4" w:rsidRPr="002D4A08">
        <w:rPr>
          <w:rFonts w:ascii="Courier New" w:hAnsi="Courier New" w:cs="Courier New"/>
        </w:rPr>
        <w:t>deepcopy</w:t>
      </w:r>
      <w:r w:rsidR="008A69E4">
        <w:t>” method.</w:t>
      </w:r>
    </w:p>
    <w:p w14:paraId="7ABCAAAA" w14:textId="3962416A" w:rsidR="004C770C" w:rsidRPr="00CD6A7E" w:rsidRDefault="001456BA" w:rsidP="004C770C">
      <w:pPr>
        <w:pStyle w:val="Heading2"/>
        <w:rPr>
          <w:lang w:bidi="en-US"/>
        </w:rPr>
      </w:pPr>
      <w:bookmarkStart w:id="652" w:name="_Toc7089409"/>
      <w:r>
        <w:rPr>
          <w:lang w:bidi="en-US"/>
        </w:rPr>
        <w:lastRenderedPageBreak/>
        <w:t>6.</w:t>
      </w:r>
      <w:r w:rsidR="001D0137">
        <w:rPr>
          <w:lang w:bidi="en-US"/>
        </w:rPr>
        <w:t>39</w:t>
      </w:r>
      <w:r w:rsidR="00AD5842">
        <w:rPr>
          <w:lang w:bidi="en-US"/>
        </w:rPr>
        <w:t xml:space="preserve"> </w:t>
      </w:r>
      <w:r w:rsidR="004C770C" w:rsidRPr="00CD6A7E">
        <w:rPr>
          <w:lang w:bidi="en-US"/>
        </w:rPr>
        <w:t>Memory Leak</w:t>
      </w:r>
      <w:r w:rsidR="001D0137">
        <w:rPr>
          <w:lang w:bidi="en-US"/>
        </w:rPr>
        <w:t>s and Heap Fragmentation</w:t>
      </w:r>
      <w:r w:rsidR="004C770C" w:rsidRPr="00CD6A7E">
        <w:rPr>
          <w:lang w:bidi="en-US"/>
        </w:rPr>
        <w:t xml:space="preserve"> [XYL]</w:t>
      </w:r>
      <w:bookmarkEnd w:id="647"/>
      <w:bookmarkEnd w:id="652"/>
    </w:p>
    <w:p w14:paraId="32EC4481" w14:textId="08D7BC91" w:rsidR="004C770C" w:rsidRPr="00CD6A7E" w:rsidRDefault="001456BA" w:rsidP="009866F9">
      <w:pPr>
        <w:pStyle w:val="Heading3"/>
        <w:rPr>
          <w:lang w:bidi="en-US"/>
        </w:rPr>
      </w:pPr>
      <w:r>
        <w:rPr>
          <w:lang w:bidi="en-US"/>
        </w:rPr>
        <w:t>6.</w:t>
      </w:r>
      <w:r w:rsidR="001D0137">
        <w:rPr>
          <w:lang w:bidi="en-US"/>
        </w:rPr>
        <w:t>39</w:t>
      </w:r>
      <w:r w:rsidR="004C770C">
        <w:rPr>
          <w:lang w:bidi="en-US"/>
        </w:rPr>
        <w:t>.1</w:t>
      </w:r>
      <w:r w:rsidR="00AD5842">
        <w:rPr>
          <w:lang w:bidi="en-US"/>
        </w:rPr>
        <w:t xml:space="preserve"> </w:t>
      </w:r>
      <w:r w:rsidR="004C770C" w:rsidRPr="00CD6A7E">
        <w:rPr>
          <w:lang w:bidi="en-US"/>
        </w:rPr>
        <w:t>Applicability to language</w:t>
      </w:r>
    </w:p>
    <w:p w14:paraId="2D0CCF5F" w14:textId="414CA4F7" w:rsidR="004C770C" w:rsidRPr="00CD6A7E" w:rsidRDefault="004C770C" w:rsidP="004C770C">
      <w:r w:rsidRPr="00CD6A7E">
        <w:t>Python supports automatic garbage collection so in theory it should not have memory leaks. However, there are at least three general cases in which memory can be retained after it is no longer needed. The first is when implementation-dependent memory allocation/de-allocation algorithms (or even bugs) cause a leak</w:t>
      </w:r>
      <w:r w:rsidR="001B57D8">
        <w:t>, which would be an implementation error and not a language err</w:t>
      </w:r>
      <w:del w:id="653" w:author="Sean McDonagh" w:date="2019-04-25T11:53:00Z">
        <w:r w:rsidR="001B57D8" w:rsidDel="00EC2AE5">
          <w:delText>r</w:delText>
        </w:r>
      </w:del>
      <w:r w:rsidR="001B57D8">
        <w:t>or</w:t>
      </w:r>
      <w:r w:rsidRPr="00CD6A7E">
        <w:t xml:space="preserve">. The second general case is when objects remain referenced after they are no longer needed. This is a logic error which requires the programmer to modify the code to delete references to objects when they are no longer required. </w:t>
      </w:r>
    </w:p>
    <w:p w14:paraId="5F7C466D" w14:textId="075D070F" w:rsidR="004C770C" w:rsidRDefault="004C770C" w:rsidP="004C770C">
      <w:r w:rsidRPr="00CD6A7E">
        <w:t>There is a third very subtle memory leak case wherein objects mutually reference one another without any outside references remaining – a kind of deadly embrace where one object references a second object (or group of objects) so the second object(s) can’t be collected but the second object(s) also reference the first one(s) so it/they too can’t be collected.</w:t>
      </w:r>
      <w:r w:rsidR="00026C6C">
        <w:t xml:space="preserve"> </w:t>
      </w:r>
      <w:r w:rsidRPr="00CD6A7E">
        <w:t xml:space="preserve"> This group is known as cyclic garbage.  Python provides a garbage collection module called </w:t>
      </w:r>
      <w:r w:rsidRPr="00CD6A7E">
        <w:rPr>
          <w:rFonts w:ascii="Courier New" w:hAnsi="Courier New" w:cs="Courier New"/>
          <w:kern w:val="28"/>
          <w:lang w:val="en-GB"/>
        </w:rPr>
        <w:t>gc</w:t>
      </w:r>
      <w:r w:rsidRPr="00CD6A7E">
        <w:t xml:space="preserve"> which has functions which enable the programmer to enable and disable cyclic garbage collection as well as inspect the state of objects tracked by the cyclic garbage collector so that these, often very subtle leaks, can be traced and eliminated.</w:t>
      </w:r>
    </w:p>
    <w:p w14:paraId="16E470AA" w14:textId="54C2F5A9" w:rsidR="00DA7483" w:rsidRPr="00CD6A7E" w:rsidRDefault="00DA7483" w:rsidP="00E94999">
      <w:pPr>
        <w:pStyle w:val="Heading3"/>
      </w:pPr>
      <w:r>
        <w:rPr>
          <w:lang w:bidi="en-US"/>
        </w:rPr>
        <w:t xml:space="preserve">6.38.2 </w:t>
      </w:r>
      <w:r w:rsidRPr="00CD6A7E">
        <w:rPr>
          <w:lang w:bidi="en-US"/>
        </w:rPr>
        <w:t>Guidance to language users</w:t>
      </w:r>
    </w:p>
    <w:p w14:paraId="7E6F7AB6" w14:textId="0CC1BF56" w:rsidR="00DA7483" w:rsidRDefault="00DA7483" w:rsidP="004C770C">
      <w:pPr>
        <w:pStyle w:val="ListParagraph"/>
        <w:widowControl w:val="0"/>
        <w:numPr>
          <w:ilvl w:val="0"/>
          <w:numId w:val="368"/>
        </w:numPr>
        <w:suppressLineNumbers/>
        <w:overflowPunct w:val="0"/>
        <w:adjustRightInd w:val="0"/>
        <w:spacing w:after="120"/>
        <w:rPr>
          <w:rFonts w:ascii="Calibri" w:eastAsia="Times New Roman" w:hAnsi="Calibri"/>
        </w:rPr>
      </w:pPr>
      <w:del w:id="654" w:author="Sean McDonagh" w:date="2019-04-25T11:30:00Z">
        <w:r w:rsidDel="00D01002">
          <w:rPr>
            <w:rFonts w:ascii="Calibri" w:eastAsia="Times New Roman" w:hAnsi="Calibri"/>
          </w:rPr>
          <w:delText>Follow the guidance of</w:delText>
        </w:r>
      </w:del>
      <w:ins w:id="655" w:author="Sean McDonagh" w:date="2019-04-25T11:30:00Z">
        <w:r w:rsidR="00D01002">
          <w:rPr>
            <w:rFonts w:ascii="Calibri" w:eastAsia="Times New Roman" w:hAnsi="Calibri"/>
          </w:rPr>
          <w:t>Follow the guidance contained in</w:t>
        </w:r>
      </w:ins>
      <w:r>
        <w:rPr>
          <w:rFonts w:ascii="Calibri" w:eastAsia="Times New Roman" w:hAnsi="Calibri"/>
        </w:rPr>
        <w:t xml:space="preserve"> TR 24772-1 clause 6.39.5.</w:t>
      </w:r>
    </w:p>
    <w:p w14:paraId="3FFD74CD" w14:textId="7725C124" w:rsidR="004C770C" w:rsidRPr="007B6289" w:rsidRDefault="004C770C" w:rsidP="004C770C">
      <w:pPr>
        <w:pStyle w:val="ListParagraph"/>
        <w:widowControl w:val="0"/>
        <w:numPr>
          <w:ilvl w:val="0"/>
          <w:numId w:val="368"/>
        </w:numPr>
        <w:suppressLineNumbers/>
        <w:overflowPunct w:val="0"/>
        <w:adjustRightInd w:val="0"/>
        <w:spacing w:after="120"/>
        <w:rPr>
          <w:rFonts w:ascii="Calibri" w:eastAsia="Times New Roman" w:hAnsi="Calibri"/>
        </w:rPr>
      </w:pPr>
      <w:r w:rsidRPr="007B6289">
        <w:rPr>
          <w:rFonts w:ascii="Calibri" w:eastAsia="Times New Roman" w:hAnsi="Calibri"/>
        </w:rPr>
        <w:t>Release all objects when they are no longer required.</w:t>
      </w:r>
    </w:p>
    <w:p w14:paraId="7976C272" w14:textId="5059DEAD" w:rsidR="004C770C" w:rsidRPr="00CD6A7E" w:rsidRDefault="001456BA" w:rsidP="004C770C">
      <w:pPr>
        <w:pStyle w:val="Heading2"/>
        <w:rPr>
          <w:lang w:bidi="en-US"/>
        </w:rPr>
      </w:pPr>
      <w:bookmarkStart w:id="656" w:name="_Toc310518195"/>
      <w:bookmarkStart w:id="657" w:name="_Toc7089410"/>
      <w:r>
        <w:rPr>
          <w:lang w:bidi="en-US"/>
        </w:rPr>
        <w:t>6.4</w:t>
      </w:r>
      <w:r w:rsidR="00460588">
        <w:rPr>
          <w:lang w:bidi="en-US"/>
        </w:rPr>
        <w:t>0</w:t>
      </w:r>
      <w:r w:rsidR="00AD5842">
        <w:rPr>
          <w:lang w:bidi="en-US"/>
        </w:rPr>
        <w:t xml:space="preserve"> </w:t>
      </w:r>
      <w:r w:rsidR="004C770C" w:rsidRPr="00CD6A7E">
        <w:rPr>
          <w:lang w:bidi="en-US"/>
        </w:rPr>
        <w:t>Templates and Generics [SYM]</w:t>
      </w:r>
      <w:bookmarkEnd w:id="656"/>
      <w:bookmarkEnd w:id="657"/>
    </w:p>
    <w:p w14:paraId="5C0E97C8" w14:textId="77777777" w:rsidR="004C770C" w:rsidRPr="00CD6A7E" w:rsidRDefault="004C770C" w:rsidP="004C770C">
      <w:r w:rsidRPr="00CD6A7E">
        <w:t>This vulnerability is not applicable to Python because Python does not implement these mechanisms.</w:t>
      </w:r>
    </w:p>
    <w:p w14:paraId="36E1C3FA" w14:textId="636D7399" w:rsidR="004C770C" w:rsidRPr="00CD6A7E" w:rsidRDefault="001858A2" w:rsidP="004C770C">
      <w:pPr>
        <w:pStyle w:val="Heading2"/>
        <w:rPr>
          <w:lang w:bidi="en-US"/>
        </w:rPr>
      </w:pPr>
      <w:bookmarkStart w:id="658" w:name="_Toc310518196"/>
      <w:bookmarkStart w:id="659" w:name="_Toc7089411"/>
      <w:r>
        <w:rPr>
          <w:lang w:bidi="en-US"/>
        </w:rPr>
        <w:t>6.4</w:t>
      </w:r>
      <w:r w:rsidR="00460588">
        <w:rPr>
          <w:lang w:bidi="en-US"/>
        </w:rPr>
        <w:t>1</w:t>
      </w:r>
      <w:r w:rsidR="00AD5842">
        <w:rPr>
          <w:lang w:bidi="en-US"/>
        </w:rPr>
        <w:t xml:space="preserve"> </w:t>
      </w:r>
      <w:r w:rsidR="004C770C" w:rsidRPr="00CD6A7E">
        <w:rPr>
          <w:lang w:bidi="en-US"/>
        </w:rPr>
        <w:t>Inheritance [RIP]</w:t>
      </w:r>
      <w:bookmarkEnd w:id="658"/>
      <w:bookmarkEnd w:id="659"/>
    </w:p>
    <w:p w14:paraId="0E280C04" w14:textId="400C595D" w:rsidR="004C770C" w:rsidRPr="00CD6A7E" w:rsidRDefault="001858A2" w:rsidP="009866F9">
      <w:pPr>
        <w:pStyle w:val="Heading3"/>
        <w:rPr>
          <w:lang w:bidi="en-US"/>
        </w:rPr>
      </w:pPr>
      <w:r>
        <w:rPr>
          <w:lang w:bidi="en-US"/>
        </w:rPr>
        <w:t>6.4</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31619FCA" w14:textId="77777777" w:rsidR="004C770C" w:rsidRPr="00CD6A7E" w:rsidRDefault="004C770C" w:rsidP="004C770C">
      <w:pPr>
        <w:rPr>
          <w:b/>
        </w:rPr>
      </w:pPr>
      <w:r w:rsidRPr="00CD6A7E">
        <w:t>Python supports inheritance through a hierarchical search of namespaces starting at the subclass and proceeding upward through the superclasses. Multiple inheritance is also supported. Any inherited methods are subject to the same vulnerabilities that occur whenever using code that is not well understood.</w:t>
      </w:r>
    </w:p>
    <w:p w14:paraId="093BD3EA" w14:textId="201E2139" w:rsidR="004C770C" w:rsidRPr="00CD6A7E" w:rsidRDefault="001858A2" w:rsidP="009866F9">
      <w:pPr>
        <w:pStyle w:val="Heading3"/>
        <w:rPr>
          <w:lang w:bidi="en-US"/>
        </w:rPr>
      </w:pPr>
      <w:r>
        <w:rPr>
          <w:lang w:bidi="en-US"/>
        </w:rPr>
        <w:t>6.4</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369F5FAA" w14:textId="3D808063" w:rsidR="00DA7483" w:rsidRPr="008F5A32" w:rsidRDefault="00DA7483" w:rsidP="004C770C">
      <w:pPr>
        <w:pStyle w:val="ListParagraph"/>
        <w:widowControl w:val="0"/>
        <w:numPr>
          <w:ilvl w:val="0"/>
          <w:numId w:val="368"/>
        </w:numPr>
        <w:suppressLineNumbers/>
        <w:overflowPunct w:val="0"/>
        <w:adjustRightInd w:val="0"/>
        <w:spacing w:after="120"/>
        <w:rPr>
          <w:rFonts w:ascii="Calibri" w:eastAsia="Times New Roman" w:hAnsi="Calibri"/>
          <w:lang w:val="en-GB"/>
        </w:rPr>
      </w:pPr>
      <w:del w:id="660" w:author="Sean McDonagh" w:date="2019-04-25T11:30:00Z">
        <w:r w:rsidRPr="008F5A32" w:rsidDel="00D01002">
          <w:rPr>
            <w:rFonts w:ascii="Calibri" w:eastAsia="Times New Roman" w:hAnsi="Calibri"/>
            <w:lang w:val="en-GB"/>
          </w:rPr>
          <w:delText>Follow the guidance of</w:delText>
        </w:r>
      </w:del>
      <w:ins w:id="661" w:author="Sean McDonagh" w:date="2019-04-25T11:30:00Z">
        <w:r w:rsidR="00D01002" w:rsidRPr="008F5A32">
          <w:rPr>
            <w:rFonts w:ascii="Calibri" w:eastAsia="Times New Roman" w:hAnsi="Calibri"/>
            <w:lang w:val="en-GB"/>
          </w:rPr>
          <w:t>Follow the guidance contained in</w:t>
        </w:r>
      </w:ins>
      <w:r w:rsidRPr="008F5A32">
        <w:rPr>
          <w:rFonts w:ascii="Calibri" w:eastAsia="Times New Roman" w:hAnsi="Calibri"/>
          <w:lang w:val="en-GB"/>
        </w:rPr>
        <w:t xml:space="preserve"> TR 24772-1 clause 6.41.5.</w:t>
      </w:r>
    </w:p>
    <w:p w14:paraId="573D6F14" w14:textId="346180DB" w:rsidR="004C770C" w:rsidRPr="007B6289" w:rsidRDefault="00DA7483" w:rsidP="004C770C">
      <w:pPr>
        <w:pStyle w:val="ListParagraph"/>
        <w:widowControl w:val="0"/>
        <w:numPr>
          <w:ilvl w:val="0"/>
          <w:numId w:val="368"/>
        </w:numPr>
        <w:suppressLineNumbers/>
        <w:overflowPunct w:val="0"/>
        <w:adjustRightInd w:val="0"/>
        <w:spacing w:after="120"/>
        <w:rPr>
          <w:rFonts w:ascii="Calibri" w:eastAsia="Times New Roman" w:hAnsi="Calibri"/>
          <w:b/>
          <w:lang w:val="en-GB"/>
        </w:rPr>
      </w:pPr>
      <w:r>
        <w:rPr>
          <w:rFonts w:ascii="Calibri" w:eastAsia="Times New Roman" w:hAnsi="Calibri"/>
          <w:lang w:val="en-GB"/>
        </w:rPr>
        <w:t>I</w:t>
      </w:r>
      <w:r w:rsidR="004C770C" w:rsidRPr="007B6289">
        <w:rPr>
          <w:rFonts w:ascii="Calibri" w:eastAsia="Times New Roman" w:hAnsi="Calibri"/>
          <w:lang w:val="en-GB"/>
        </w:rPr>
        <w:t>nherit only from trusted classes; and</w:t>
      </w:r>
    </w:p>
    <w:p w14:paraId="6ADB3F82" w14:textId="77777777" w:rsidR="004C770C" w:rsidRPr="007B6289" w:rsidRDefault="004C770C" w:rsidP="004C770C">
      <w:pPr>
        <w:pStyle w:val="ListParagraph"/>
        <w:widowControl w:val="0"/>
        <w:numPr>
          <w:ilvl w:val="0"/>
          <w:numId w:val="36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Python’s built-in documentation (such as docstrings) to obtain information about a class’ method before inheriting from it.</w:t>
      </w:r>
    </w:p>
    <w:p w14:paraId="533A3C83" w14:textId="5D39E433" w:rsidR="001A1531" w:rsidRPr="001A1531" w:rsidRDefault="001D0137" w:rsidP="004F33FD">
      <w:pPr>
        <w:pStyle w:val="Heading2"/>
      </w:pPr>
      <w:bookmarkStart w:id="662" w:name="_Toc440397667"/>
      <w:bookmarkStart w:id="663" w:name="_Toc346883631"/>
      <w:bookmarkStart w:id="664" w:name="_Toc7089412"/>
      <w:bookmarkStart w:id="665" w:name="_Toc310518197"/>
      <w:bookmarkStart w:id="666" w:name="_Ref420410974"/>
      <w:r>
        <w:lastRenderedPageBreak/>
        <w:t>6.42 Violations of the Liskov Substitution  Principle or the Contract Model  [</w:t>
      </w:r>
      <w:commentRangeStart w:id="667"/>
      <w:r>
        <w:t>BLP</w:t>
      </w:r>
      <w:commentRangeEnd w:id="667"/>
      <w:r w:rsidR="00C337DA">
        <w:rPr>
          <w:rStyle w:val="CommentReference"/>
          <w:rFonts w:asciiTheme="minorHAnsi" w:eastAsiaTheme="minorEastAsia" w:hAnsiTheme="minorHAnsi" w:cstheme="minorBidi"/>
          <w:b w:val="0"/>
        </w:rPr>
        <w:commentReference w:id="667"/>
      </w:r>
      <w:r>
        <w:t>]</w:t>
      </w:r>
      <w:bookmarkEnd w:id="662"/>
      <w:bookmarkEnd w:id="663"/>
      <w:bookmarkEnd w:id="664"/>
    </w:p>
    <w:p w14:paraId="73768E41" w14:textId="5080EB9B" w:rsidR="001D0137" w:rsidRDefault="001D0137" w:rsidP="009866F9">
      <w:pPr>
        <w:pStyle w:val="Heading3"/>
        <w:rPr>
          <w:lang w:bidi="en-US"/>
        </w:rPr>
      </w:pPr>
      <w:r>
        <w:t xml:space="preserve">6.42.1 </w:t>
      </w:r>
      <w:r w:rsidRPr="00CD6A7E">
        <w:rPr>
          <w:lang w:bidi="en-US"/>
        </w:rPr>
        <w:t>Applicability to language</w:t>
      </w:r>
    </w:p>
    <w:p w14:paraId="2C86D95B" w14:textId="16A335EF" w:rsidR="001D0137" w:rsidRPr="00E94999" w:rsidRDefault="00F47D9C" w:rsidP="00E94999">
      <w:pPr>
        <w:outlineLvl w:val="0"/>
        <w:rPr>
          <w:i/>
        </w:rPr>
      </w:pPr>
      <w:r>
        <w:t>Python is subject to violations of the Liskov substitution rule as documented in TR 24772-1 clause 6.42. The Python community provides static analysis tools for Python, which detect a large class of such violations.</w:t>
      </w:r>
    </w:p>
    <w:p w14:paraId="475F427F" w14:textId="2449E063" w:rsidR="001D0137" w:rsidRPr="00CD6A7E" w:rsidRDefault="001D0137" w:rsidP="009866F9">
      <w:pPr>
        <w:pStyle w:val="Heading3"/>
        <w:rPr>
          <w:lang w:bidi="en-US"/>
        </w:rPr>
      </w:pPr>
      <w:r>
        <w:rPr>
          <w:lang w:bidi="en-US"/>
        </w:rPr>
        <w:t xml:space="preserve">6.42.2 </w:t>
      </w:r>
      <w:r w:rsidRPr="00CD6A7E">
        <w:rPr>
          <w:lang w:bidi="en-US"/>
        </w:rPr>
        <w:t>Guidance to language users</w:t>
      </w:r>
    </w:p>
    <w:p w14:paraId="7CDB752B" w14:textId="39A4DE7D" w:rsidR="001D0137" w:rsidRPr="001D0137" w:rsidRDefault="00F47D9C" w:rsidP="00E94999">
      <w:pPr>
        <w:outlineLvl w:val="0"/>
      </w:pPr>
      <w:r>
        <w:t xml:space="preserve">Follow the </w:t>
      </w:r>
      <w:del w:id="668" w:author="Sean McDonagh" w:date="2019-04-25T11:36:00Z">
        <w:r w:rsidDel="002522CD">
          <w:delText>guidelines of</w:delText>
        </w:r>
      </w:del>
      <w:ins w:id="669" w:author="Sean McDonagh" w:date="2019-04-25T11:36:00Z">
        <w:r w:rsidR="002522CD">
          <w:t>guidance contained in</w:t>
        </w:r>
      </w:ins>
      <w:r>
        <w:t xml:space="preserve"> TR 24772-1 clause 6.42.5. In particular, use static analysis tools</w:t>
      </w:r>
      <w:r w:rsidR="001B57D8">
        <w:t>, either commercial or provided by the Python community</w:t>
      </w:r>
      <w:r>
        <w:t xml:space="preserve"> to detect such violations.</w:t>
      </w:r>
      <w:r w:rsidR="001B57D8" w:rsidRPr="001D0137">
        <w:t xml:space="preserve"> </w:t>
      </w:r>
    </w:p>
    <w:p w14:paraId="263C3805" w14:textId="3AC52120" w:rsidR="001D0137" w:rsidDel="00EC2AE5" w:rsidRDefault="001D0137" w:rsidP="004C770C">
      <w:pPr>
        <w:pStyle w:val="Heading2"/>
        <w:rPr>
          <w:del w:id="670" w:author="Sean McDonagh" w:date="2019-04-25T11:55:00Z"/>
          <w:lang w:bidi="en-US"/>
        </w:rPr>
      </w:pPr>
    </w:p>
    <w:p w14:paraId="62BDBA9A" w14:textId="77777777" w:rsidR="001D0137" w:rsidRPr="005E3417" w:rsidRDefault="001D0137" w:rsidP="001D0137">
      <w:pPr>
        <w:pStyle w:val="Heading2"/>
      </w:pPr>
      <w:bookmarkStart w:id="671" w:name="_Toc440397668"/>
      <w:bookmarkStart w:id="672" w:name="_Toc346883632"/>
      <w:bookmarkStart w:id="673" w:name="_Toc7089413"/>
      <w:r>
        <w:t>6.43 Redispatching [</w:t>
      </w:r>
      <w:commentRangeStart w:id="674"/>
      <w:r>
        <w:t>PPH</w:t>
      </w:r>
      <w:commentRangeEnd w:id="674"/>
      <w:r w:rsidR="00C337DA">
        <w:rPr>
          <w:rStyle w:val="CommentReference"/>
          <w:rFonts w:asciiTheme="minorHAnsi" w:eastAsiaTheme="minorEastAsia" w:hAnsiTheme="minorHAnsi" w:cstheme="minorBidi"/>
          <w:b w:val="0"/>
        </w:rPr>
        <w:commentReference w:id="674"/>
      </w:r>
      <w:r>
        <w:t>]</w:t>
      </w:r>
      <w:bookmarkEnd w:id="671"/>
      <w:bookmarkEnd w:id="672"/>
      <w:bookmarkEnd w:id="673"/>
    </w:p>
    <w:p w14:paraId="6AC2AE0F" w14:textId="77777777" w:rsidR="001D0137" w:rsidRDefault="001D0137" w:rsidP="009866F9">
      <w:pPr>
        <w:pStyle w:val="Heading3"/>
        <w:rPr>
          <w:lang w:bidi="en-US"/>
        </w:rPr>
      </w:pPr>
      <w:r>
        <w:t xml:space="preserve">6.43.1 </w:t>
      </w:r>
      <w:r w:rsidRPr="00CD6A7E">
        <w:rPr>
          <w:lang w:bidi="en-US"/>
        </w:rPr>
        <w:t>Applicability to language</w:t>
      </w:r>
    </w:p>
    <w:p w14:paraId="03967A21" w14:textId="22FBF716" w:rsidR="00F47D9C" w:rsidRPr="00E94999" w:rsidRDefault="00C652FD" w:rsidP="009866F9">
      <w:pPr>
        <w:outlineLvl w:val="0"/>
        <w:rPr>
          <w:i/>
        </w:rPr>
      </w:pPr>
      <w:r>
        <w:t>This vulnerability applies to Python</w:t>
      </w:r>
      <w:del w:id="675" w:author="Sean McDonagh [2]" w:date="2019-05-31T06:46:00Z">
        <w:r w:rsidDel="000F0331">
          <w:delText>.</w:delText>
        </w:r>
        <w:r w:rsidR="00323720" w:rsidDel="000F0331">
          <w:delText xml:space="preserve"> </w:delText>
        </w:r>
        <w:r w:rsidR="00D2599F" w:rsidDel="000F0331">
          <w:delText xml:space="preserve">Python language processors </w:delText>
        </w:r>
        <w:r w:rsidR="00323720" w:rsidDel="000F0331">
          <w:delText>will detect stack overflow but the exception generated must be handled.</w:delText>
        </w:r>
        <w:r w:rsidR="00DA2BBC" w:rsidDel="000F0331">
          <w:delText xml:space="preserve"> </w:delText>
        </w:r>
        <w:r w:rsidR="00DA2BBC" w:rsidDel="000F0331">
          <w:rPr>
            <w:i/>
          </w:rPr>
          <w:delText>How does stack overflow apply to redispatching? Suggest deleting sentence 2.</w:delText>
        </w:r>
      </w:del>
      <w:ins w:id="676" w:author="Sean McDonagh [2]" w:date="2019-05-31T06:46:00Z">
        <w:r w:rsidR="000F0331">
          <w:t xml:space="preserve"> and can result in infinite recur</w:t>
        </w:r>
        <w:r w:rsidR="00EC6EA0">
          <w:t>sion</w:t>
        </w:r>
      </w:ins>
      <w:ins w:id="677" w:author="Sean McDonagh [2]" w:date="2019-05-31T06:47:00Z">
        <w:r w:rsidR="00EC6EA0">
          <w:t xml:space="preserve"> between redefined</w:t>
        </w:r>
      </w:ins>
      <w:ins w:id="678" w:author="Sean McDonagh [2]" w:date="2019-05-31T06:48:00Z">
        <w:r w:rsidR="00EC6EA0">
          <w:t xml:space="preserve"> and inherited methods. </w:t>
        </w:r>
      </w:ins>
    </w:p>
    <w:p w14:paraId="0E8BE52F" w14:textId="15C95AF3" w:rsidR="001D0137" w:rsidRPr="00CD6A7E" w:rsidRDefault="001D0137" w:rsidP="009866F9">
      <w:pPr>
        <w:pStyle w:val="Heading3"/>
        <w:rPr>
          <w:lang w:bidi="en-US"/>
        </w:rPr>
      </w:pPr>
      <w:r>
        <w:rPr>
          <w:lang w:bidi="en-US"/>
        </w:rPr>
        <w:t xml:space="preserve">6.43.2 </w:t>
      </w:r>
      <w:r w:rsidRPr="00CD6A7E">
        <w:rPr>
          <w:lang w:bidi="en-US"/>
        </w:rPr>
        <w:t>Guidance to language users</w:t>
      </w:r>
    </w:p>
    <w:p w14:paraId="27E3FF10" w14:textId="6D45D21F" w:rsidR="001D0137" w:rsidRPr="001D0137" w:rsidRDefault="00C652FD" w:rsidP="009866F9">
      <w:pPr>
        <w:outlineLvl w:val="0"/>
      </w:pPr>
      <w:del w:id="679" w:author="Sean McDonagh" w:date="2019-04-25T11:30:00Z">
        <w:r w:rsidDel="00D01002">
          <w:delText>Follow the guidance of</w:delText>
        </w:r>
      </w:del>
      <w:ins w:id="680" w:author="Sean McDonagh" w:date="2019-04-25T11:30:00Z">
        <w:r w:rsidR="00D01002">
          <w:t>Follow the guidance contained in</w:t>
        </w:r>
      </w:ins>
      <w:r>
        <w:t xml:space="preserve"> TR 24772-1 clause 6.43.5. </w:t>
      </w:r>
    </w:p>
    <w:p w14:paraId="03BC2A0F" w14:textId="77777777" w:rsidR="00B232FA" w:rsidRPr="005E3417" w:rsidRDefault="00B232FA" w:rsidP="00B232FA">
      <w:pPr>
        <w:pStyle w:val="Heading2"/>
      </w:pPr>
      <w:bookmarkStart w:id="681" w:name="_Toc440397669"/>
      <w:bookmarkStart w:id="682" w:name="_Toc346883633"/>
      <w:bookmarkStart w:id="683" w:name="_Toc7089414"/>
      <w:r>
        <w:t>6.44 Polymorphic variables [</w:t>
      </w:r>
      <w:commentRangeStart w:id="684"/>
      <w:r>
        <w:t>BKK</w:t>
      </w:r>
      <w:commentRangeEnd w:id="684"/>
      <w:r w:rsidR="009866F9">
        <w:rPr>
          <w:rStyle w:val="CommentReference"/>
          <w:rFonts w:asciiTheme="minorHAnsi" w:eastAsiaTheme="minorEastAsia" w:hAnsiTheme="minorHAnsi" w:cstheme="minorBidi"/>
          <w:b w:val="0"/>
        </w:rPr>
        <w:commentReference w:id="684"/>
      </w:r>
      <w:r>
        <w:t>]</w:t>
      </w:r>
      <w:bookmarkEnd w:id="681"/>
      <w:bookmarkEnd w:id="682"/>
      <w:bookmarkEnd w:id="683"/>
    </w:p>
    <w:p w14:paraId="2DDA938A" w14:textId="77777777" w:rsidR="00B232FA" w:rsidRDefault="00B232FA" w:rsidP="009866F9">
      <w:pPr>
        <w:pStyle w:val="Heading3"/>
        <w:rPr>
          <w:lang w:bidi="en-US"/>
        </w:rPr>
      </w:pPr>
      <w:r>
        <w:t xml:space="preserve">6.44.1 </w:t>
      </w:r>
      <w:r w:rsidRPr="00CD6A7E">
        <w:rPr>
          <w:lang w:bidi="en-US"/>
        </w:rPr>
        <w:t>Applicability to language</w:t>
      </w:r>
    </w:p>
    <w:p w14:paraId="355AF14C" w14:textId="349D9DAB" w:rsidR="00B232FA" w:rsidRDefault="00B232FA" w:rsidP="009866F9">
      <w:pPr>
        <w:outlineLvl w:val="0"/>
      </w:pPr>
      <w:r>
        <w:t>TBD</w:t>
      </w:r>
    </w:p>
    <w:p w14:paraId="1DB68835" w14:textId="6BE89962" w:rsidR="00A16040" w:rsidRPr="00E94999" w:rsidRDefault="00A16040" w:rsidP="009866F9">
      <w:pPr>
        <w:outlineLvl w:val="0"/>
        <w:rPr>
          <w:i/>
        </w:rPr>
      </w:pPr>
      <w:r>
        <w:rPr>
          <w:i/>
        </w:rPr>
        <w:t xml:space="preserve">Python is inherently polymorphic, in the narrow sense of OO polymorphism, and in the general sense that any operation will attempt to apply itself to any </w:t>
      </w:r>
      <w:proofErr w:type="gramStart"/>
      <w:r>
        <w:rPr>
          <w:i/>
        </w:rPr>
        <w:t>object, and</w:t>
      </w:r>
      <w:proofErr w:type="gramEnd"/>
      <w:r>
        <w:rPr>
          <w:i/>
        </w:rPr>
        <w:t xml:space="preserve"> raise an exception if it cannot apply the operation to a given object.</w:t>
      </w:r>
    </w:p>
    <w:p w14:paraId="7CE7B41E" w14:textId="46D1AB6C" w:rsidR="00B232FA" w:rsidRPr="00CD6A7E" w:rsidRDefault="00B232FA" w:rsidP="009866F9">
      <w:pPr>
        <w:pStyle w:val="Heading3"/>
        <w:rPr>
          <w:lang w:bidi="en-US"/>
        </w:rPr>
      </w:pPr>
      <w:r>
        <w:rPr>
          <w:lang w:bidi="en-US"/>
        </w:rPr>
        <w:t xml:space="preserve">6.44.2 </w:t>
      </w:r>
      <w:r w:rsidRPr="00CD6A7E">
        <w:rPr>
          <w:lang w:bidi="en-US"/>
        </w:rPr>
        <w:t>Guidance to language users</w:t>
      </w:r>
    </w:p>
    <w:p w14:paraId="5FF5D5FD" w14:textId="77777777" w:rsidR="00B232FA" w:rsidRPr="001D0137" w:rsidRDefault="00B232FA" w:rsidP="009866F9">
      <w:pPr>
        <w:outlineLvl w:val="0"/>
      </w:pPr>
      <w:r>
        <w:t>TBD</w:t>
      </w:r>
    </w:p>
    <w:p w14:paraId="30C5391C" w14:textId="6A4FF861" w:rsidR="001D0137" w:rsidDel="00FF62ED" w:rsidRDefault="001D0137" w:rsidP="00B232FA">
      <w:pPr>
        <w:pStyle w:val="Heading3"/>
        <w:rPr>
          <w:del w:id="685" w:author="Sean McDonagh" w:date="2019-04-25T11:57:00Z"/>
          <w:lang w:bidi="en-US"/>
        </w:rPr>
      </w:pPr>
    </w:p>
    <w:p w14:paraId="782057FB" w14:textId="4E7AA653" w:rsidR="004C770C" w:rsidRPr="00CD6A7E" w:rsidRDefault="001858A2" w:rsidP="004C770C">
      <w:pPr>
        <w:pStyle w:val="Heading2"/>
        <w:rPr>
          <w:lang w:bidi="en-US"/>
        </w:rPr>
      </w:pPr>
      <w:bookmarkStart w:id="686" w:name="_Toc7089415"/>
      <w:r>
        <w:rPr>
          <w:lang w:bidi="en-US"/>
        </w:rPr>
        <w:t>6.4</w:t>
      </w:r>
      <w:r w:rsidR="00B232FA">
        <w:rPr>
          <w:lang w:bidi="en-US"/>
        </w:rPr>
        <w:t>5</w:t>
      </w:r>
      <w:r w:rsidR="00AD5842">
        <w:rPr>
          <w:lang w:bidi="en-US"/>
        </w:rPr>
        <w:t xml:space="preserve"> </w:t>
      </w:r>
      <w:r w:rsidR="004C770C" w:rsidRPr="00CD6A7E">
        <w:rPr>
          <w:lang w:bidi="en-US"/>
        </w:rPr>
        <w:t>Extra Intrinsics [LRM]</w:t>
      </w:r>
      <w:bookmarkEnd w:id="665"/>
      <w:bookmarkEnd w:id="666"/>
      <w:bookmarkEnd w:id="686"/>
    </w:p>
    <w:p w14:paraId="0BDC3ED5" w14:textId="1564F4FD" w:rsidR="004C770C" w:rsidRPr="00CD6A7E" w:rsidRDefault="001858A2" w:rsidP="009866F9">
      <w:pPr>
        <w:pStyle w:val="Heading3"/>
        <w:rPr>
          <w:lang w:bidi="en-US"/>
        </w:rPr>
      </w:pPr>
      <w:r>
        <w:rPr>
          <w:lang w:bidi="en-US"/>
        </w:rPr>
        <w:t>6.4</w:t>
      </w:r>
      <w:r w:rsidR="00B232FA">
        <w:rPr>
          <w:lang w:bidi="en-US"/>
        </w:rPr>
        <w:t>5</w:t>
      </w:r>
      <w:r w:rsidR="004C770C">
        <w:rPr>
          <w:lang w:bidi="en-US"/>
        </w:rPr>
        <w:t>.1</w:t>
      </w:r>
      <w:r w:rsidR="00AD5842">
        <w:rPr>
          <w:lang w:bidi="en-US"/>
        </w:rPr>
        <w:t xml:space="preserve"> </w:t>
      </w:r>
      <w:r w:rsidR="004C770C" w:rsidRPr="00CD6A7E">
        <w:rPr>
          <w:lang w:bidi="en-US"/>
        </w:rPr>
        <w:t>Applicability to language</w:t>
      </w:r>
    </w:p>
    <w:p w14:paraId="1B633498" w14:textId="77777777" w:rsidR="004C770C" w:rsidRPr="00CD6A7E" w:rsidRDefault="004C770C" w:rsidP="004C770C">
      <w:r w:rsidRPr="00CD6A7E">
        <w:t>Python provides a set of built-in intrinsics which are implicitly imported into all Python scripts. Any of the built-in variables and functions can therefore easily be overridden:</w:t>
      </w:r>
    </w:p>
    <w:p w14:paraId="47E55C1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'abc'</w:t>
      </w:r>
    </w:p>
    <w:p w14:paraId="450A08D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print(len(x))#=&gt; 3</w:t>
      </w:r>
    </w:p>
    <w:p w14:paraId="2D02D67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len(x):</w:t>
      </w:r>
    </w:p>
    <w:p w14:paraId="60EA2D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10</w:t>
      </w:r>
    </w:p>
    <w:p w14:paraId="12F2CA1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print(len(x))#=&gt; 10</w:t>
      </w:r>
    </w:p>
    <w:p w14:paraId="07403212" w14:textId="77777777" w:rsidR="004C770C" w:rsidRPr="00CD6A7E" w:rsidRDefault="004C770C" w:rsidP="004C770C">
      <w:r w:rsidRPr="00CD6A7E">
        <w:lastRenderedPageBreak/>
        <w:t xml:space="preserve">If the example above the built-in </w:t>
      </w:r>
      <w:r w:rsidRPr="00CD6A7E">
        <w:rPr>
          <w:rFonts w:ascii="Courier New" w:hAnsi="Courier New" w:cs="Courier New"/>
          <w:kern w:val="28"/>
          <w:lang w:val="en-GB"/>
        </w:rPr>
        <w:t>len</w:t>
      </w:r>
      <w:r w:rsidRPr="00CD6A7E">
        <w:t xml:space="preserve"> function is overridden with logic that always returns </w:t>
      </w:r>
      <w:r w:rsidRPr="00CD6A7E">
        <w:rPr>
          <w:rFonts w:ascii="Courier New" w:hAnsi="Courier New" w:cs="Courier New"/>
          <w:kern w:val="28"/>
          <w:lang w:val="en-GB"/>
        </w:rPr>
        <w:t>10</w:t>
      </w:r>
      <w:r w:rsidRPr="00CD6A7E">
        <w:t xml:space="preserve">. Note that the </w:t>
      </w:r>
      <w:r w:rsidRPr="00CD6A7E">
        <w:rPr>
          <w:rFonts w:ascii="Courier New" w:hAnsi="Courier New" w:cs="Courier New"/>
          <w:kern w:val="28"/>
          <w:lang w:val="en-GB"/>
        </w:rPr>
        <w:t>def</w:t>
      </w:r>
      <w:r w:rsidRPr="00CD6A7E">
        <w:t xml:space="preserve"> statement is executed dynamically so the new overriding </w:t>
      </w:r>
      <w:r w:rsidRPr="00CD6A7E">
        <w:rPr>
          <w:rFonts w:ascii="Courier New" w:hAnsi="Courier New" w:cs="Courier New"/>
          <w:kern w:val="28"/>
          <w:lang w:val="en-GB"/>
        </w:rPr>
        <w:t>len</w:t>
      </w:r>
      <w:r w:rsidRPr="00CD6A7E">
        <w:t xml:space="preserve"> function has not yet been defined when the first call to </w:t>
      </w:r>
      <w:r w:rsidRPr="00CD6A7E">
        <w:rPr>
          <w:rFonts w:ascii="Courier New" w:hAnsi="Courier New" w:cs="Courier New"/>
          <w:kern w:val="28"/>
          <w:lang w:val="en-GB"/>
        </w:rPr>
        <w:t>len</w:t>
      </w:r>
      <w:r w:rsidRPr="00CD6A7E">
        <w:t xml:space="preserve"> is made therefore the built-in version of </w:t>
      </w:r>
      <w:r w:rsidRPr="00CD6A7E">
        <w:rPr>
          <w:rFonts w:ascii="Courier New" w:hAnsi="Courier New" w:cs="Courier New"/>
          <w:kern w:val="28"/>
          <w:lang w:val="en-GB"/>
        </w:rPr>
        <w:t>len</w:t>
      </w:r>
      <w:r w:rsidRPr="00CD6A7E">
        <w:t xml:space="preserve"> is called in line 2 and it returns the expected result (</w:t>
      </w:r>
      <w:r w:rsidRPr="00CD6A7E">
        <w:rPr>
          <w:rFonts w:ascii="Courier New" w:hAnsi="Courier New" w:cs="Courier New"/>
          <w:kern w:val="28"/>
          <w:lang w:val="en-GB"/>
        </w:rPr>
        <w:t>3</w:t>
      </w:r>
      <w:r w:rsidRPr="00CD6A7E">
        <w:t xml:space="preserve"> in this case). After the new </w:t>
      </w:r>
      <w:r w:rsidRPr="00CD6A7E">
        <w:rPr>
          <w:rFonts w:ascii="Courier New" w:hAnsi="Courier New" w:cs="Courier New"/>
          <w:kern w:val="28"/>
          <w:lang w:val="en-GB"/>
        </w:rPr>
        <w:t>len</w:t>
      </w:r>
      <w:r w:rsidRPr="00CD6A7E">
        <w:t xml:space="preserve"> function is defined it overrides all references to the builtin-in </w:t>
      </w:r>
      <w:r w:rsidRPr="00CD6A7E">
        <w:rPr>
          <w:rFonts w:ascii="Courier New" w:hAnsi="Courier New" w:cs="Courier New"/>
          <w:kern w:val="28"/>
          <w:lang w:val="en-GB"/>
        </w:rPr>
        <w:t>len</w:t>
      </w:r>
      <w:r w:rsidRPr="00CD6A7E">
        <w:t xml:space="preserve"> function in the script. This can later be “undone” by explicitly importing the built-in </w:t>
      </w:r>
      <w:r w:rsidRPr="00CD6A7E">
        <w:rPr>
          <w:rFonts w:ascii="Courier New" w:hAnsi="Courier New" w:cs="Courier New"/>
          <w:kern w:val="28"/>
          <w:lang w:val="en-GB"/>
        </w:rPr>
        <w:t>len</w:t>
      </w:r>
      <w:r w:rsidRPr="00CD6A7E">
        <w:t xml:space="preserve"> function with the following code:</w:t>
      </w:r>
    </w:p>
    <w:p w14:paraId="44CDA23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builtins import len</w:t>
      </w:r>
    </w:p>
    <w:p w14:paraId="1FD53BB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print(len(x))#=&gt; 3</w:t>
      </w:r>
    </w:p>
    <w:p w14:paraId="52601772" w14:textId="7833298E" w:rsidR="004C770C" w:rsidRPr="00CD6A7E" w:rsidRDefault="004C770C" w:rsidP="004C770C">
      <w:r w:rsidRPr="00CD6A7E">
        <w:t xml:space="preserve">It’s very important to be aware of name resolution rules when overriding built-ins (or anything else for that matter). In the example below, the overriding </w:t>
      </w:r>
      <w:r w:rsidRPr="00CD6A7E">
        <w:rPr>
          <w:rFonts w:ascii="Courier New" w:hAnsi="Courier New" w:cs="Courier New"/>
          <w:kern w:val="28"/>
          <w:lang w:val="en-GB"/>
        </w:rPr>
        <w:t>len</w:t>
      </w:r>
      <w:r w:rsidRPr="00CD6A7E">
        <w:t xml:space="preserve"> function is defined within another function and therefore is not found using the LEGB r</w:t>
      </w:r>
      <w:r>
        <w:t>ule for name resolution (see</w:t>
      </w:r>
      <w:r w:rsidR="004F33FD">
        <w:t xml:space="preserve"> subclause </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_Ref357014663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687" w:author="Sean McDonagh" w:date="2019-04-25T12:55:00Z">
        <w:r w:rsidR="00DE5F8F" w:rsidRPr="008F5A32">
          <w:rPr>
            <w:rStyle w:val="hyperChar"/>
            <w:rFonts w:eastAsiaTheme="minorEastAsia"/>
          </w:rPr>
          <w:t>6.21 Namespace Issues [BJL]</w:t>
        </w:r>
      </w:ins>
      <w:del w:id="688" w:author="Sean McDonagh" w:date="2019-04-25T12:55:00Z">
        <w:r w:rsidR="0048220B" w:rsidRPr="0048220B" w:rsidDel="00DE5F8F">
          <w:rPr>
            <w:rStyle w:val="hyperChar"/>
            <w:rFonts w:eastAsiaTheme="minorEastAsia"/>
          </w:rPr>
          <w:delText>6.21 Namespace Issues [BJL]</w:delText>
        </w:r>
      </w:del>
      <w:r w:rsidR="00EA3DAB" w:rsidRPr="0071177D">
        <w:rPr>
          <w:rStyle w:val="hyperChar"/>
          <w:rFonts w:eastAsiaTheme="minorEastAsia"/>
        </w:rPr>
        <w:fldChar w:fldCharType="end"/>
      </w:r>
      <w:r w:rsidRPr="00CD6A7E">
        <w:t>):</w:t>
      </w:r>
    </w:p>
    <w:p w14:paraId="4B704CF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'abc'</w:t>
      </w:r>
    </w:p>
    <w:p w14:paraId="2E44ECA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print(len(x))#=&gt; 3</w:t>
      </w:r>
    </w:p>
    <w:p w14:paraId="2536BA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14:paraId="3FAFBE2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len(x):</w:t>
      </w:r>
    </w:p>
    <w:p w14:paraId="541F5E0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10</w:t>
      </w:r>
    </w:p>
    <w:p w14:paraId="5267D7D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print(len(x))#=&gt; 3</w:t>
      </w:r>
    </w:p>
    <w:p w14:paraId="74CF1E27" w14:textId="1376F3C5" w:rsidR="004C770C" w:rsidRPr="00CD6A7E" w:rsidRDefault="001858A2" w:rsidP="009866F9">
      <w:pPr>
        <w:pStyle w:val="Heading3"/>
        <w:rPr>
          <w:lang w:bidi="en-US"/>
        </w:rPr>
      </w:pPr>
      <w:r>
        <w:rPr>
          <w:lang w:bidi="en-US"/>
        </w:rPr>
        <w:t>6.4</w:t>
      </w:r>
      <w:r w:rsidR="00B232FA">
        <w:rPr>
          <w:lang w:bidi="en-US"/>
        </w:rPr>
        <w:t>5</w:t>
      </w:r>
      <w:r w:rsidR="004C770C">
        <w:rPr>
          <w:lang w:bidi="en-US"/>
        </w:rPr>
        <w:t>.2</w:t>
      </w:r>
      <w:r w:rsidR="00AD5842">
        <w:rPr>
          <w:lang w:bidi="en-US"/>
        </w:rPr>
        <w:t xml:space="preserve"> </w:t>
      </w:r>
      <w:r w:rsidR="004C770C" w:rsidRPr="00CD6A7E">
        <w:rPr>
          <w:lang w:bidi="en-US"/>
        </w:rPr>
        <w:t>Guidance to language users</w:t>
      </w:r>
    </w:p>
    <w:p w14:paraId="2723031B" w14:textId="77777777" w:rsidR="00A16040"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 xml:space="preserve">Do not override built-in “intrinsics” </w:t>
      </w:r>
    </w:p>
    <w:p w14:paraId="48C4A4F8" w14:textId="7E766A41" w:rsidR="004C770C" w:rsidRPr="007B6289" w:rsidRDefault="00A16040" w:rsidP="004C770C">
      <w:pPr>
        <w:pStyle w:val="ListParagraph"/>
        <w:widowControl w:val="0"/>
        <w:numPr>
          <w:ilvl w:val="0"/>
          <w:numId w:val="369"/>
        </w:numPr>
        <w:suppressLineNumbers/>
        <w:overflowPunct w:val="0"/>
        <w:adjustRightInd w:val="0"/>
        <w:spacing w:after="120"/>
        <w:rPr>
          <w:rFonts w:ascii="Calibri" w:eastAsia="Times New Roman" w:hAnsi="Calibri"/>
        </w:rPr>
      </w:pPr>
      <w:r>
        <w:rPr>
          <w:rFonts w:ascii="Calibri" w:eastAsia="Times New Roman" w:hAnsi="Calibri"/>
        </w:rPr>
        <w:t>If it is necessary to override an intrinsic, document the case and show that it behaves as documented and that it preserves all the properties of the built-in intrinsic.</w:t>
      </w:r>
    </w:p>
    <w:p w14:paraId="3AF9A007" w14:textId="63167EE6" w:rsidR="004C770C" w:rsidRPr="00CD6A7E" w:rsidRDefault="001858A2" w:rsidP="004C770C">
      <w:pPr>
        <w:pStyle w:val="Heading2"/>
        <w:rPr>
          <w:lang w:bidi="en-US"/>
        </w:rPr>
      </w:pPr>
      <w:bookmarkStart w:id="689" w:name="_Toc310518198"/>
      <w:bookmarkStart w:id="690" w:name="_Toc7089416"/>
      <w:r>
        <w:rPr>
          <w:lang w:bidi="en-US"/>
        </w:rPr>
        <w:t>6.4</w:t>
      </w:r>
      <w:r w:rsidR="00B232FA">
        <w:rPr>
          <w:lang w:bidi="en-US"/>
        </w:rPr>
        <w:t>6</w:t>
      </w:r>
      <w:r w:rsidR="00AD5842">
        <w:rPr>
          <w:lang w:bidi="en-US"/>
        </w:rPr>
        <w:t xml:space="preserve"> </w:t>
      </w:r>
      <w:r w:rsidR="004C770C" w:rsidRPr="00CD6A7E">
        <w:rPr>
          <w:lang w:bidi="en-US"/>
        </w:rPr>
        <w:t>Argument Passing to Library Functions [TRJ]</w:t>
      </w:r>
      <w:bookmarkEnd w:id="689"/>
      <w:bookmarkEnd w:id="690"/>
    </w:p>
    <w:p w14:paraId="157CEF88" w14:textId="2A487B15" w:rsidR="004C770C" w:rsidRPr="00CD6A7E" w:rsidRDefault="001858A2" w:rsidP="009866F9">
      <w:pPr>
        <w:pStyle w:val="Heading3"/>
        <w:rPr>
          <w:lang w:bidi="en-US"/>
        </w:rPr>
      </w:pPr>
      <w:r>
        <w:rPr>
          <w:lang w:bidi="en-US"/>
        </w:rPr>
        <w:t>6.4</w:t>
      </w:r>
      <w:r w:rsidR="00B232FA">
        <w:rPr>
          <w:lang w:bidi="en-US"/>
        </w:rPr>
        <w:t>6</w:t>
      </w:r>
      <w:r w:rsidR="004C770C">
        <w:rPr>
          <w:lang w:bidi="en-US"/>
        </w:rPr>
        <w:t>.1</w:t>
      </w:r>
      <w:r w:rsidR="00AD5842">
        <w:rPr>
          <w:lang w:bidi="en-US"/>
        </w:rPr>
        <w:t xml:space="preserve"> </w:t>
      </w:r>
      <w:r w:rsidR="004C770C" w:rsidRPr="00CD6A7E">
        <w:rPr>
          <w:lang w:bidi="en-US"/>
        </w:rPr>
        <w:t>Applicability to language</w:t>
      </w:r>
    </w:p>
    <w:p w14:paraId="74FDF6B7" w14:textId="79529120" w:rsidR="004C770C" w:rsidRPr="00CD6A7E" w:rsidRDefault="004C770C" w:rsidP="009866F9">
      <w:pPr>
        <w:outlineLvl w:val="0"/>
      </w:pPr>
      <w:r w:rsidRPr="00CD6A7E">
        <w:t>Refer to</w:t>
      </w:r>
      <w:r w:rsidR="004F33FD">
        <w:t xml:space="preserve"> subclause </w:t>
      </w:r>
      <w:r w:rsidRPr="00CD6A7E">
        <w:t xml:space="preserve"> </w:t>
      </w:r>
      <w:r w:rsidR="004F4A7A">
        <w:fldChar w:fldCharType="begin"/>
      </w:r>
      <w:r w:rsidR="004F4A7A">
        <w:instrText xml:space="preserve"> REF _Ref420411418 \h </w:instrText>
      </w:r>
      <w:r w:rsidR="004F4A7A">
        <w:fldChar w:fldCharType="separate"/>
      </w:r>
      <w:ins w:id="691" w:author="Sean McDonagh" w:date="2019-04-25T12:55:00Z">
        <w:r w:rsidR="00DE5F8F">
          <w:rPr>
            <w:lang w:bidi="en-US"/>
          </w:rPr>
          <w:t xml:space="preserve">6.34 </w:t>
        </w:r>
        <w:r w:rsidR="00DE5F8F" w:rsidRPr="00CD6A7E">
          <w:rPr>
            <w:lang w:bidi="en-US"/>
          </w:rPr>
          <w:t>Subprogram Signature Mismatch [OTR]</w:t>
        </w:r>
      </w:ins>
      <w:del w:id="692" w:author="Sean McDonagh" w:date="2019-04-25T12:55:00Z">
        <w:r w:rsidR="0048220B" w:rsidDel="00DE5F8F">
          <w:rPr>
            <w:lang w:bidi="en-US"/>
          </w:rPr>
          <w:delText xml:space="preserve">6.34 </w:delText>
        </w:r>
        <w:r w:rsidR="0048220B" w:rsidRPr="00CD6A7E" w:rsidDel="00DE5F8F">
          <w:rPr>
            <w:lang w:bidi="en-US"/>
          </w:rPr>
          <w:delText>Subprogram Signature Mismatch [OTR]</w:delText>
        </w:r>
      </w:del>
      <w:r w:rsidR="004F4A7A">
        <w:fldChar w:fldCharType="end"/>
      </w:r>
      <w:r w:rsidRPr="00CD6A7E">
        <w:t>.</w:t>
      </w:r>
    </w:p>
    <w:p w14:paraId="4DEEC12B" w14:textId="49246A3F" w:rsidR="004C770C" w:rsidRPr="00CD6A7E" w:rsidRDefault="001858A2" w:rsidP="009866F9">
      <w:pPr>
        <w:pStyle w:val="Heading3"/>
        <w:rPr>
          <w:lang w:bidi="en-US"/>
        </w:rPr>
      </w:pPr>
      <w:r>
        <w:rPr>
          <w:lang w:bidi="en-US"/>
        </w:rPr>
        <w:t>6.4</w:t>
      </w:r>
      <w:r w:rsidR="00B232FA">
        <w:rPr>
          <w:lang w:bidi="en-US"/>
        </w:rPr>
        <w:t>6</w:t>
      </w:r>
      <w:r w:rsidR="004C770C">
        <w:rPr>
          <w:lang w:bidi="en-US"/>
        </w:rPr>
        <w:t>.2</w:t>
      </w:r>
      <w:r w:rsidR="00AD5842">
        <w:rPr>
          <w:lang w:bidi="en-US"/>
        </w:rPr>
        <w:t xml:space="preserve"> </w:t>
      </w:r>
      <w:r w:rsidR="004C770C" w:rsidRPr="00CD6A7E">
        <w:rPr>
          <w:lang w:bidi="en-US"/>
        </w:rPr>
        <w:t>Guidance to language users</w:t>
      </w:r>
    </w:p>
    <w:p w14:paraId="5B755DAB" w14:textId="600461DE" w:rsidR="004C770C" w:rsidRPr="00CD6A7E" w:rsidRDefault="004C770C" w:rsidP="009866F9">
      <w:pPr>
        <w:outlineLvl w:val="0"/>
      </w:pPr>
      <w:r w:rsidRPr="00CD6A7E">
        <w:t xml:space="preserve">Refer to </w:t>
      </w:r>
      <w:r w:rsidR="004F4A7A">
        <w:fldChar w:fldCharType="begin"/>
      </w:r>
      <w:r w:rsidR="004F4A7A">
        <w:instrText xml:space="preserve"> REF _Ref420411425 \h </w:instrText>
      </w:r>
      <w:r w:rsidR="004F4A7A">
        <w:fldChar w:fldCharType="separate"/>
      </w:r>
      <w:ins w:id="693" w:author="Sean McDonagh" w:date="2019-04-25T12:55:00Z">
        <w:r w:rsidR="00DE5F8F">
          <w:rPr>
            <w:lang w:bidi="en-US"/>
          </w:rPr>
          <w:t xml:space="preserve">6.34 </w:t>
        </w:r>
        <w:r w:rsidR="00DE5F8F" w:rsidRPr="00CD6A7E">
          <w:rPr>
            <w:lang w:bidi="en-US"/>
          </w:rPr>
          <w:t>Subprogram Signature Mismatch [OTR]</w:t>
        </w:r>
      </w:ins>
      <w:del w:id="694" w:author="Sean McDonagh" w:date="2019-04-25T12:55:00Z">
        <w:r w:rsidR="0048220B" w:rsidDel="00DE5F8F">
          <w:rPr>
            <w:lang w:bidi="en-US"/>
          </w:rPr>
          <w:delText xml:space="preserve">6.34 </w:delText>
        </w:r>
        <w:r w:rsidR="0048220B" w:rsidRPr="00CD6A7E" w:rsidDel="00DE5F8F">
          <w:rPr>
            <w:lang w:bidi="en-US"/>
          </w:rPr>
          <w:delText>Subprogram Signature Mismatch [OTR]</w:delText>
        </w:r>
      </w:del>
      <w:r w:rsidR="004F4A7A">
        <w:fldChar w:fldCharType="end"/>
      </w:r>
      <w:r w:rsidRPr="00CD6A7E">
        <w:t>.</w:t>
      </w:r>
    </w:p>
    <w:p w14:paraId="40975B2A" w14:textId="7C15D05B" w:rsidR="004C770C" w:rsidRPr="00CD6A7E" w:rsidRDefault="001858A2" w:rsidP="004C770C">
      <w:pPr>
        <w:pStyle w:val="Heading2"/>
        <w:rPr>
          <w:lang w:bidi="en-US"/>
        </w:rPr>
      </w:pPr>
      <w:bookmarkStart w:id="695" w:name="_Toc7089417"/>
      <w:r>
        <w:rPr>
          <w:lang w:bidi="en-US"/>
        </w:rPr>
        <w:t>6.4</w:t>
      </w:r>
      <w:r w:rsidR="00B232FA">
        <w:rPr>
          <w:lang w:bidi="en-US"/>
        </w:rPr>
        <w:t>7</w:t>
      </w:r>
      <w:r w:rsidR="00AD5842">
        <w:rPr>
          <w:lang w:bidi="en-US"/>
        </w:rPr>
        <w:t xml:space="preserve"> </w:t>
      </w:r>
      <w:r w:rsidR="004C770C" w:rsidRPr="00CD6A7E">
        <w:rPr>
          <w:lang w:bidi="en-US"/>
        </w:rPr>
        <w:t>Inter-language Calling [DJS]</w:t>
      </w:r>
      <w:bookmarkEnd w:id="695"/>
    </w:p>
    <w:p w14:paraId="09911F45" w14:textId="70CC60FA" w:rsidR="004C770C" w:rsidRPr="00CD6A7E" w:rsidRDefault="001858A2" w:rsidP="009866F9">
      <w:pPr>
        <w:pStyle w:val="Heading3"/>
        <w:rPr>
          <w:lang w:bidi="en-US"/>
        </w:rPr>
      </w:pPr>
      <w:r>
        <w:rPr>
          <w:lang w:bidi="en-US"/>
        </w:rPr>
        <w:t>6.4</w:t>
      </w:r>
      <w:r w:rsidR="00B232FA">
        <w:rPr>
          <w:lang w:bidi="en-US"/>
        </w:rPr>
        <w:t>7</w:t>
      </w:r>
      <w:r w:rsidR="004C770C">
        <w:rPr>
          <w:lang w:bidi="en-US"/>
        </w:rPr>
        <w:t>.1</w:t>
      </w:r>
      <w:r w:rsidR="00AD5842">
        <w:rPr>
          <w:lang w:bidi="en-US"/>
        </w:rPr>
        <w:t xml:space="preserve"> </w:t>
      </w:r>
      <w:r w:rsidR="004C770C" w:rsidRPr="00CD6A7E">
        <w:rPr>
          <w:lang w:bidi="en-US"/>
        </w:rPr>
        <w:t>Applicability to language</w:t>
      </w:r>
    </w:p>
    <w:p w14:paraId="1F6958B5" w14:textId="232B7304" w:rsidR="004C770C" w:rsidRPr="00CD6A7E" w:rsidRDefault="004C770C" w:rsidP="004C770C">
      <w:r w:rsidRPr="00CD6A7E">
        <w:rPr>
          <w:lang w:bidi="en-US"/>
        </w:rPr>
        <w:t xml:space="preserve">Python has a documented API for extending Python using libraries coded in C or C++. The library(s) are then imported into a Python module and used in the same manner as a module written in Python. Python’s standard for interfacing to the “C” language is documented in </w:t>
      </w:r>
      <w:commentRangeStart w:id="696"/>
      <w:r w:rsidR="00561A3D">
        <w:fldChar w:fldCharType="begin"/>
      </w:r>
      <w:r w:rsidR="00561A3D">
        <w:instrText xml:space="preserve"> HYPERLINK "http://docs.python.org/py3k/c-api/" </w:instrText>
      </w:r>
      <w:r w:rsidR="00561A3D">
        <w:fldChar w:fldCharType="separate"/>
      </w:r>
      <w:r w:rsidRPr="00CD6A7E">
        <w:rPr>
          <w:color w:val="0000FF"/>
          <w:u w:val="single"/>
        </w:rPr>
        <w:t>http://docs.python.org/py3k/c-api/</w:t>
      </w:r>
      <w:r w:rsidR="00561A3D">
        <w:rPr>
          <w:color w:val="0000FF"/>
          <w:u w:val="single"/>
        </w:rPr>
        <w:fldChar w:fldCharType="end"/>
      </w:r>
      <w:commentRangeEnd w:id="696"/>
      <w:r w:rsidR="00093FDA">
        <w:rPr>
          <w:rStyle w:val="CommentReference"/>
        </w:rPr>
        <w:commentReference w:id="696"/>
      </w:r>
      <w:r w:rsidRPr="00CD6A7E">
        <w:t>.</w:t>
      </w:r>
    </w:p>
    <w:p w14:paraId="277CEBE6" w14:textId="54E83379" w:rsidR="004C770C" w:rsidRPr="00CD6A7E" w:rsidRDefault="004C770C" w:rsidP="004C770C">
      <w:r w:rsidRPr="00CD6A7E">
        <w:rPr>
          <w:lang w:bidi="en-US"/>
        </w:rPr>
        <w:t xml:space="preserve">Conversely, code written in C or C++ can embed Python. The standard for embedding Python is documented in: </w:t>
      </w:r>
      <w:hyperlink r:id="rId18" w:history="1">
        <w:r w:rsidRPr="00CD6A7E">
          <w:rPr>
            <w:color w:val="0000FF"/>
            <w:u w:val="single"/>
          </w:rPr>
          <w:t>http://docs.python.org/py3k/extending/embedding.html</w:t>
        </w:r>
      </w:hyperlink>
      <w:r w:rsidRPr="00CD6A7E">
        <w:t>.</w:t>
      </w:r>
    </w:p>
    <w:p w14:paraId="7E72AFB7" w14:textId="22567001" w:rsidR="004C770C" w:rsidRPr="00CD6A7E" w:rsidRDefault="004C770C" w:rsidP="004C770C">
      <w:pPr>
        <w:rPr>
          <w:lang w:bidi="en-US"/>
        </w:rPr>
      </w:pPr>
      <w:r w:rsidRPr="00CD6A7E">
        <w:lastRenderedPageBreak/>
        <w:t>The Jython system is a Java-based implementation that interfaces with Java</w:t>
      </w:r>
      <w:ins w:id="697" w:author="Sean McDonagh" w:date="2019-04-25T11:59:00Z">
        <w:r w:rsidR="00FF62ED">
          <w:t>,</w:t>
        </w:r>
      </w:ins>
      <w:r w:rsidRPr="00CD6A7E">
        <w:t xml:space="preserve"> and IronPython provides interfaces to Microsoft .NET languages.</w:t>
      </w:r>
    </w:p>
    <w:p w14:paraId="10CC0588" w14:textId="558D15B9" w:rsidR="004C770C" w:rsidRPr="00CD6A7E" w:rsidRDefault="001858A2" w:rsidP="009866F9">
      <w:pPr>
        <w:pStyle w:val="Heading3"/>
        <w:rPr>
          <w:lang w:bidi="en-US"/>
        </w:rPr>
      </w:pPr>
      <w:r>
        <w:rPr>
          <w:lang w:bidi="en-US"/>
        </w:rPr>
        <w:t>6.4</w:t>
      </w:r>
      <w:r w:rsidR="00B232FA">
        <w:rPr>
          <w:lang w:bidi="en-US"/>
        </w:rPr>
        <w:t>7</w:t>
      </w:r>
      <w:r w:rsidR="004C770C">
        <w:rPr>
          <w:lang w:bidi="en-US"/>
        </w:rPr>
        <w:t>.2</w:t>
      </w:r>
      <w:r w:rsidR="00AD5842">
        <w:rPr>
          <w:lang w:bidi="en-US"/>
        </w:rPr>
        <w:t xml:space="preserve"> </w:t>
      </w:r>
      <w:r w:rsidR="004C770C" w:rsidRPr="00CD6A7E">
        <w:rPr>
          <w:lang w:bidi="en-US"/>
        </w:rPr>
        <w:t>Guidance to language users</w:t>
      </w:r>
    </w:p>
    <w:p w14:paraId="7DFCE43B" w14:textId="77777777"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Use the language interface APIs documented on the Python web site for interfacing to C/C++, the Jython web site for Java, the IronPython web site for .NET languages, and for all other languages consider creating intermediary C or C++ modules to call functions in the other languages since many languages have documented API’s to C and C++.</w:t>
      </w:r>
    </w:p>
    <w:p w14:paraId="69CCA39E" w14:textId="1C67A47B" w:rsidR="004C770C" w:rsidRPr="00CD6A7E" w:rsidRDefault="001858A2" w:rsidP="004C770C">
      <w:pPr>
        <w:pStyle w:val="Heading2"/>
        <w:rPr>
          <w:lang w:bidi="en-US"/>
        </w:rPr>
      </w:pPr>
      <w:bookmarkStart w:id="698" w:name="_Toc310518199"/>
      <w:bookmarkStart w:id="699" w:name="_Ref312066365"/>
      <w:bookmarkStart w:id="700" w:name="_Ref357014475"/>
      <w:bookmarkStart w:id="701" w:name="_Toc7089418"/>
      <w:r>
        <w:rPr>
          <w:lang w:bidi="en-US"/>
        </w:rPr>
        <w:t>6.4</w:t>
      </w:r>
      <w:r w:rsidR="00B232FA">
        <w:rPr>
          <w:lang w:bidi="en-US"/>
        </w:rPr>
        <w:t>8</w:t>
      </w:r>
      <w:r w:rsidR="00AD5842">
        <w:rPr>
          <w:lang w:bidi="en-US"/>
        </w:rPr>
        <w:t xml:space="preserve"> </w:t>
      </w:r>
      <w:r w:rsidR="004C770C" w:rsidRPr="00CD6A7E">
        <w:rPr>
          <w:lang w:bidi="en-US"/>
        </w:rPr>
        <w:t>Dynamically-linked Code and Self-modifying Code [NYY]</w:t>
      </w:r>
      <w:bookmarkEnd w:id="698"/>
      <w:bookmarkEnd w:id="699"/>
      <w:bookmarkEnd w:id="700"/>
      <w:bookmarkEnd w:id="701"/>
    </w:p>
    <w:p w14:paraId="6AADCBB9" w14:textId="71CA2FBB" w:rsidR="004C770C" w:rsidRPr="00CD6A7E" w:rsidRDefault="001858A2" w:rsidP="009866F9">
      <w:pPr>
        <w:pStyle w:val="Heading3"/>
        <w:rPr>
          <w:lang w:bidi="en-US"/>
        </w:rPr>
      </w:pPr>
      <w:r>
        <w:rPr>
          <w:lang w:bidi="en-US"/>
        </w:rPr>
        <w:t>6.4</w:t>
      </w:r>
      <w:r w:rsidR="00B232FA">
        <w:rPr>
          <w:lang w:bidi="en-US"/>
        </w:rPr>
        <w:t>8</w:t>
      </w:r>
      <w:r w:rsidR="004C770C">
        <w:rPr>
          <w:lang w:bidi="en-US"/>
        </w:rPr>
        <w:t>.1</w:t>
      </w:r>
      <w:r w:rsidR="00AD5842">
        <w:rPr>
          <w:lang w:bidi="en-US"/>
        </w:rPr>
        <w:t xml:space="preserve"> </w:t>
      </w:r>
      <w:r w:rsidR="004C770C" w:rsidRPr="00CD6A7E">
        <w:rPr>
          <w:lang w:bidi="en-US"/>
        </w:rPr>
        <w:t>Applicability to language</w:t>
      </w:r>
    </w:p>
    <w:p w14:paraId="286D648E" w14:textId="77777777" w:rsidR="004C770C" w:rsidRPr="00CD6A7E" w:rsidRDefault="004C770C" w:rsidP="004C770C">
      <w:r w:rsidRPr="00CD6A7E">
        <w:t xml:space="preserve">Python supports dynamic linking by design. The </w:t>
      </w:r>
      <w:r w:rsidRPr="00CD6A7E">
        <w:rPr>
          <w:rFonts w:ascii="Courier New" w:hAnsi="Courier New" w:cs="Courier New"/>
          <w:kern w:val="28"/>
          <w:lang w:val="en-GB"/>
        </w:rPr>
        <w:t>import</w:t>
      </w:r>
      <w:r w:rsidRPr="00CD6A7E">
        <w:t xml:space="preserve"> statement fetches a file (known as a module in Python), compiles it and executes the resultant byte code at run time. This is the normal way in which external logic is made accessible to a Python program therefore Python is inherently exposed to any vulnerabilities that cause a different file to be imported:</w:t>
      </w:r>
    </w:p>
    <w:p w14:paraId="07B76817" w14:textId="77777777"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 xml:space="preserve">Alteration of a file directory path variable to cause the file search </w:t>
      </w:r>
      <w:proofErr w:type="gramStart"/>
      <w:r w:rsidRPr="007B6289">
        <w:rPr>
          <w:rFonts w:ascii="Calibri" w:eastAsia="Times New Roman" w:hAnsi="Calibri"/>
        </w:rPr>
        <w:t>locate</w:t>
      </w:r>
      <w:proofErr w:type="gramEnd"/>
      <w:r w:rsidRPr="007B6289">
        <w:rPr>
          <w:rFonts w:ascii="Calibri" w:eastAsia="Times New Roman" w:hAnsi="Calibri"/>
        </w:rPr>
        <w:t xml:space="preserve"> a different file first; and</w:t>
      </w:r>
    </w:p>
    <w:p w14:paraId="2220FF4B" w14:textId="77777777"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Overlaying of a file with an alternate.</w:t>
      </w:r>
    </w:p>
    <w:p w14:paraId="66EE97EA" w14:textId="77777777" w:rsidR="004C770C" w:rsidRPr="00CD6A7E" w:rsidRDefault="004C770C" w:rsidP="004C770C">
      <w:r w:rsidRPr="00CD6A7E">
        <w:t xml:space="preserve">Python also provides an </w:t>
      </w:r>
      <w:r w:rsidRPr="00CD6A7E">
        <w:rPr>
          <w:rFonts w:ascii="Courier New" w:hAnsi="Courier New" w:cs="Courier New"/>
          <w:kern w:val="28"/>
          <w:lang w:val="en-GB"/>
        </w:rPr>
        <w:t>eval</w:t>
      </w:r>
      <w:r w:rsidRPr="00CD6A7E">
        <w:t xml:space="preserve"> and an </w:t>
      </w:r>
      <w:r w:rsidRPr="00CD6A7E">
        <w:rPr>
          <w:rFonts w:ascii="Courier New" w:hAnsi="Courier New" w:cs="Courier New"/>
          <w:kern w:val="28"/>
          <w:lang w:val="en-GB"/>
        </w:rPr>
        <w:t>exec</w:t>
      </w:r>
      <w:r w:rsidRPr="00CD6A7E">
        <w:t xml:space="preserve"> statement each of which can be used to create self-modifying code:</w:t>
      </w:r>
    </w:p>
    <w:p w14:paraId="6A46EAA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"print('Hello " + "World')"</w:t>
      </w:r>
    </w:p>
    <w:p w14:paraId="3DA4480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eval(x)#=&gt; Hello World</w:t>
      </w:r>
    </w:p>
    <w:p w14:paraId="626B3191" w14:textId="77777777" w:rsidR="004C770C" w:rsidRPr="00CD6A7E" w:rsidRDefault="004C770C" w:rsidP="004C770C">
      <w:r w:rsidRPr="00CD6A7E">
        <w:t xml:space="preserve">Guerrilla patching, also known as monkey patching, is a way to dynamically modify a module or class at run-time to </w:t>
      </w:r>
      <w:proofErr w:type="gramStart"/>
      <w:r w:rsidRPr="00CD6A7E">
        <w:t>extend, or</w:t>
      </w:r>
      <w:proofErr w:type="gramEnd"/>
      <w:r w:rsidRPr="00CD6A7E">
        <w:t xml:space="preserve"> subvert their processing logic and/or attributes. It can be a dangerous practice because once “patched” any other modules or classes that use the modified class or module may unwittingly be using code that does not do what they expect which could cause unexpected results.</w:t>
      </w:r>
    </w:p>
    <w:p w14:paraId="45597466" w14:textId="037B2BE5" w:rsidR="004C770C" w:rsidRPr="00CD6A7E" w:rsidRDefault="001858A2" w:rsidP="009866F9">
      <w:pPr>
        <w:pStyle w:val="Heading3"/>
        <w:rPr>
          <w:lang w:bidi="en-US"/>
        </w:rPr>
      </w:pPr>
      <w:r>
        <w:rPr>
          <w:lang w:bidi="en-US"/>
        </w:rPr>
        <w:t>6.4</w:t>
      </w:r>
      <w:r w:rsidR="00B232FA">
        <w:rPr>
          <w:lang w:bidi="en-US"/>
        </w:rPr>
        <w:t>8</w:t>
      </w:r>
      <w:r w:rsidR="004C770C">
        <w:rPr>
          <w:lang w:bidi="en-US"/>
        </w:rPr>
        <w:t>.2</w:t>
      </w:r>
      <w:r w:rsidR="00AD5842">
        <w:rPr>
          <w:lang w:bidi="en-US"/>
        </w:rPr>
        <w:t xml:space="preserve"> </w:t>
      </w:r>
      <w:r w:rsidR="004C770C" w:rsidRPr="00CD6A7E">
        <w:rPr>
          <w:lang w:bidi="en-US"/>
        </w:rPr>
        <w:t>Guidance to language users</w:t>
      </w:r>
    </w:p>
    <w:p w14:paraId="13D3360A" w14:textId="77777777"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 xml:space="preserve">Avoid using </w:t>
      </w:r>
      <w:r w:rsidRPr="00040085">
        <w:rPr>
          <w:rFonts w:ascii="Courier New" w:eastAsiaTheme="majorEastAsia" w:hAnsi="Courier New" w:cs="Courier New"/>
          <w:kern w:val="28"/>
        </w:rPr>
        <w:t>exec</w:t>
      </w:r>
      <w:r w:rsidRPr="007B6289">
        <w:rPr>
          <w:rFonts w:ascii="Calibri" w:eastAsia="Times New Roman" w:hAnsi="Calibri"/>
        </w:rPr>
        <w:t xml:space="preserve"> or </w:t>
      </w:r>
      <w:r w:rsidRPr="00040085">
        <w:rPr>
          <w:rFonts w:ascii="Courier New" w:eastAsiaTheme="majorEastAsia" w:hAnsi="Courier New" w:cs="Courier New"/>
          <w:kern w:val="28"/>
        </w:rPr>
        <w:t>eval</w:t>
      </w:r>
      <w:r w:rsidRPr="007B6289">
        <w:rPr>
          <w:rFonts w:ascii="Calibri" w:eastAsia="Times New Roman" w:hAnsi="Calibri"/>
        </w:rPr>
        <w:t xml:space="preserve"> and </w:t>
      </w:r>
      <w:r w:rsidRPr="007B6289">
        <w:rPr>
          <w:rFonts w:ascii="Calibri" w:eastAsia="Times New Roman" w:hAnsi="Calibri"/>
          <w:i/>
        </w:rPr>
        <w:t>never</w:t>
      </w:r>
      <w:r w:rsidRPr="007B6289">
        <w:rPr>
          <w:rFonts w:ascii="Calibri" w:eastAsia="Times New Roman" w:hAnsi="Calibri"/>
        </w:rPr>
        <w:t xml:space="preserve"> use these with untrusted </w:t>
      </w:r>
      <w:commentRangeStart w:id="702"/>
      <w:r w:rsidRPr="007B6289">
        <w:rPr>
          <w:rFonts w:ascii="Calibri" w:eastAsia="Times New Roman" w:hAnsi="Calibri"/>
        </w:rPr>
        <w:t>code</w:t>
      </w:r>
      <w:commentRangeEnd w:id="702"/>
      <w:r w:rsidR="00093FDA">
        <w:rPr>
          <w:rStyle w:val="CommentReference"/>
        </w:rPr>
        <w:commentReference w:id="702"/>
      </w:r>
      <w:r w:rsidRPr="007B6289">
        <w:rPr>
          <w:rFonts w:ascii="Calibri" w:eastAsia="Times New Roman" w:hAnsi="Calibri"/>
        </w:rPr>
        <w:t>;</w:t>
      </w:r>
    </w:p>
    <w:p w14:paraId="28CCCDF7" w14:textId="77777777"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 xml:space="preserve">Be careful when using Guerrilla patching to ensure that all users of the patched classes and/or modules continue to function as expected; conversely, be aware of any code that patches classes and/or modules that your code is using to avoid unexpected results; and </w:t>
      </w:r>
    </w:p>
    <w:p w14:paraId="54063646" w14:textId="77777777"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Ensure that the file path and files being imported are from trusted sources.</w:t>
      </w:r>
    </w:p>
    <w:p w14:paraId="0D5D0874" w14:textId="7E4EC29F" w:rsidR="004C770C" w:rsidRPr="00CD6A7E" w:rsidRDefault="001858A2" w:rsidP="004C770C">
      <w:pPr>
        <w:pStyle w:val="Heading2"/>
        <w:rPr>
          <w:lang w:bidi="en-US"/>
        </w:rPr>
      </w:pPr>
      <w:bookmarkStart w:id="703" w:name="_Toc310518200"/>
      <w:bookmarkStart w:id="704" w:name="_Toc7089419"/>
      <w:r>
        <w:rPr>
          <w:lang w:bidi="en-US"/>
        </w:rPr>
        <w:t>6.4</w:t>
      </w:r>
      <w:r w:rsidR="00B232FA">
        <w:rPr>
          <w:lang w:bidi="en-US"/>
        </w:rPr>
        <w:t>9</w:t>
      </w:r>
      <w:r w:rsidR="00AD5842">
        <w:rPr>
          <w:lang w:bidi="en-US"/>
        </w:rPr>
        <w:t xml:space="preserve"> </w:t>
      </w:r>
      <w:r w:rsidR="004C770C" w:rsidRPr="00CD6A7E">
        <w:rPr>
          <w:lang w:bidi="en-US"/>
        </w:rPr>
        <w:t>Library Signature [NSQ]</w:t>
      </w:r>
      <w:bookmarkEnd w:id="703"/>
      <w:bookmarkEnd w:id="704"/>
    </w:p>
    <w:p w14:paraId="451A08A1" w14:textId="720D7AC2" w:rsidR="004C770C" w:rsidRPr="00CD6A7E" w:rsidRDefault="001858A2" w:rsidP="009866F9">
      <w:pPr>
        <w:pStyle w:val="Heading3"/>
        <w:rPr>
          <w:lang w:bidi="en-US"/>
        </w:rPr>
      </w:pPr>
      <w:r>
        <w:rPr>
          <w:lang w:bidi="en-US"/>
        </w:rPr>
        <w:t>6.4</w:t>
      </w:r>
      <w:r w:rsidR="00B232FA">
        <w:rPr>
          <w:lang w:bidi="en-US"/>
        </w:rPr>
        <w:t>9</w:t>
      </w:r>
      <w:r w:rsidR="004C770C">
        <w:rPr>
          <w:lang w:bidi="en-US"/>
        </w:rPr>
        <w:t>.1</w:t>
      </w:r>
      <w:r w:rsidR="00AD5842">
        <w:rPr>
          <w:lang w:bidi="en-US"/>
        </w:rPr>
        <w:t xml:space="preserve"> </w:t>
      </w:r>
      <w:r w:rsidR="004C770C" w:rsidRPr="00CD6A7E">
        <w:rPr>
          <w:lang w:bidi="en-US"/>
        </w:rPr>
        <w:t>Applicability to language</w:t>
      </w:r>
    </w:p>
    <w:p w14:paraId="12C9F510" w14:textId="77777777" w:rsidR="004C770C" w:rsidRPr="00CD6A7E" w:rsidRDefault="004C770C" w:rsidP="004C770C">
      <w:r w:rsidRPr="00CD6A7E">
        <w:t xml:space="preserve">Python has an extensive API for extending or embedding Python using modules written in C, Java, and Fortran. Extensions themselves have the potential for vulnerabilities exposed by the language used to code the extension which is beyond the scope of this annex. </w:t>
      </w:r>
    </w:p>
    <w:p w14:paraId="68CB21DB" w14:textId="4FF174C3" w:rsidR="004C770C" w:rsidRPr="00CD6A7E" w:rsidRDefault="004C770C" w:rsidP="004C770C">
      <w:r w:rsidRPr="00CD6A7E">
        <w:lastRenderedPageBreak/>
        <w:t xml:space="preserve">Python does not have a library signature checking </w:t>
      </w:r>
      <w:proofErr w:type="gramStart"/>
      <w:r w:rsidRPr="00CD6A7E">
        <w:t>mechanism</w:t>
      </w:r>
      <w:proofErr w:type="gramEnd"/>
      <w:r w:rsidRPr="00CD6A7E">
        <w:t xml:space="preserve"> but its API provides functions and classes to help ensure that the signature of the extension matches the expected call arguments and types.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_Ref357014582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705" w:author="Sean McDonagh" w:date="2019-04-25T12:55:00Z">
        <w:r w:rsidR="00DE5F8F" w:rsidRPr="008F5A32">
          <w:rPr>
            <w:rStyle w:val="hyperChar"/>
            <w:rFonts w:eastAsiaTheme="minorEastAsia"/>
          </w:rPr>
          <w:t>6.34 Subprogram Signature Mismatch [OTR]</w:t>
        </w:r>
      </w:ins>
      <w:del w:id="706" w:author="Sean McDonagh" w:date="2019-04-25T12:55:00Z">
        <w:r w:rsidR="0048220B" w:rsidRPr="00E94999" w:rsidDel="00DE5F8F">
          <w:rPr>
            <w:rStyle w:val="hyperChar"/>
            <w:rFonts w:eastAsiaTheme="minorEastAsia"/>
          </w:rPr>
          <w:delText>6.34 Subprogram Signature Mismatch [OTR]</w:delText>
        </w:r>
      </w:del>
      <w:r w:rsidR="00EA3DAB" w:rsidRPr="0071177D">
        <w:rPr>
          <w:rStyle w:val="hyperChar"/>
          <w:rFonts w:eastAsiaTheme="minorEastAsia"/>
        </w:rPr>
        <w:fldChar w:fldCharType="end"/>
      </w:r>
      <w:r w:rsidRPr="00CD6A7E">
        <w:t>.</w:t>
      </w:r>
    </w:p>
    <w:p w14:paraId="53DEAD7E" w14:textId="445012DB" w:rsidR="004C770C" w:rsidRPr="00CD6A7E" w:rsidRDefault="001858A2" w:rsidP="009866F9">
      <w:pPr>
        <w:pStyle w:val="Heading3"/>
        <w:rPr>
          <w:lang w:bidi="en-US"/>
        </w:rPr>
      </w:pPr>
      <w:r>
        <w:rPr>
          <w:lang w:bidi="en-US"/>
        </w:rPr>
        <w:t>6.4</w:t>
      </w:r>
      <w:r w:rsidR="00B232FA">
        <w:rPr>
          <w:lang w:bidi="en-US"/>
        </w:rPr>
        <w:t>9</w:t>
      </w:r>
      <w:r w:rsidR="004C770C">
        <w:rPr>
          <w:lang w:bidi="en-US"/>
        </w:rPr>
        <w:t>.2</w:t>
      </w:r>
      <w:r w:rsidR="00AD5842">
        <w:rPr>
          <w:lang w:bidi="en-US"/>
        </w:rPr>
        <w:t xml:space="preserve"> </w:t>
      </w:r>
      <w:r w:rsidR="004C770C" w:rsidRPr="00CD6A7E">
        <w:rPr>
          <w:lang w:bidi="en-US"/>
        </w:rPr>
        <w:t>Guidance to language users</w:t>
      </w:r>
    </w:p>
    <w:p w14:paraId="20B299EF" w14:textId="77777777" w:rsidR="004C770C" w:rsidRPr="007B6289" w:rsidRDefault="004C770C" w:rsidP="004C770C">
      <w:pPr>
        <w:pStyle w:val="ListParagraph"/>
        <w:widowControl w:val="0"/>
        <w:numPr>
          <w:ilvl w:val="0"/>
          <w:numId w:val="371"/>
        </w:numPr>
        <w:suppressLineNumbers/>
        <w:overflowPunct w:val="0"/>
        <w:adjustRightInd w:val="0"/>
        <w:spacing w:after="120"/>
        <w:rPr>
          <w:rFonts w:ascii="Calibri" w:eastAsia="Times New Roman" w:hAnsi="Calibri"/>
        </w:rPr>
      </w:pPr>
      <w:r w:rsidRPr="007B6289">
        <w:rPr>
          <w:rFonts w:ascii="Calibri" w:eastAsia="Times New Roman" w:hAnsi="Calibri"/>
        </w:rPr>
        <w:t>Use only trusted modules as extensions; and</w:t>
      </w:r>
    </w:p>
    <w:p w14:paraId="7EC83385" w14:textId="77777777" w:rsidR="004C770C" w:rsidRPr="007B6289" w:rsidRDefault="004C770C" w:rsidP="004C770C">
      <w:pPr>
        <w:pStyle w:val="ListParagraph"/>
        <w:widowControl w:val="0"/>
        <w:numPr>
          <w:ilvl w:val="0"/>
          <w:numId w:val="371"/>
        </w:numPr>
        <w:suppressLineNumbers/>
        <w:overflowPunct w:val="0"/>
        <w:adjustRightInd w:val="0"/>
        <w:spacing w:after="120"/>
        <w:rPr>
          <w:rFonts w:ascii="Calibri" w:eastAsia="Times New Roman" w:hAnsi="Calibri"/>
        </w:rPr>
      </w:pPr>
      <w:r w:rsidRPr="007B6289">
        <w:rPr>
          <w:rFonts w:ascii="Calibri" w:eastAsia="Times New Roman" w:hAnsi="Calibri"/>
        </w:rPr>
        <w:t>If coding an extension utilize Python’s extension API to ensure a correct signature match.</w:t>
      </w:r>
    </w:p>
    <w:p w14:paraId="616D8361" w14:textId="662587C1" w:rsidR="004C770C" w:rsidRPr="00CD6A7E" w:rsidRDefault="001858A2" w:rsidP="004C770C">
      <w:pPr>
        <w:pStyle w:val="Heading2"/>
        <w:rPr>
          <w:lang w:bidi="en-US"/>
        </w:rPr>
      </w:pPr>
      <w:bookmarkStart w:id="707" w:name="_Toc310518201"/>
      <w:bookmarkStart w:id="708" w:name="_Toc7089420"/>
      <w:r>
        <w:rPr>
          <w:lang w:bidi="en-US"/>
        </w:rPr>
        <w:t>6.</w:t>
      </w:r>
      <w:r w:rsidR="00B232FA">
        <w:rPr>
          <w:lang w:bidi="en-US"/>
        </w:rPr>
        <w:t>50</w:t>
      </w:r>
      <w:r w:rsidR="00AD5842">
        <w:rPr>
          <w:lang w:bidi="en-US"/>
        </w:rPr>
        <w:t xml:space="preserve"> </w:t>
      </w:r>
      <w:r w:rsidR="004C770C" w:rsidRPr="00CD6A7E">
        <w:rPr>
          <w:lang w:bidi="en-US"/>
        </w:rPr>
        <w:t>Unanticipated Exceptions from Library Routines [HJW]</w:t>
      </w:r>
      <w:bookmarkEnd w:id="707"/>
      <w:bookmarkEnd w:id="708"/>
    </w:p>
    <w:p w14:paraId="41560910" w14:textId="782EF3A2" w:rsidR="004C770C" w:rsidRPr="00CD6A7E" w:rsidRDefault="001858A2" w:rsidP="009866F9">
      <w:pPr>
        <w:pStyle w:val="Heading3"/>
        <w:rPr>
          <w:lang w:bidi="en-US"/>
        </w:rPr>
      </w:pPr>
      <w:r>
        <w:rPr>
          <w:lang w:bidi="en-US"/>
        </w:rPr>
        <w:t>6.</w:t>
      </w:r>
      <w:r w:rsidR="00B232FA">
        <w:rPr>
          <w:lang w:bidi="en-US"/>
        </w:rPr>
        <w:t>50</w:t>
      </w:r>
      <w:r w:rsidR="004C770C">
        <w:rPr>
          <w:lang w:bidi="en-US"/>
        </w:rPr>
        <w:t>.1</w:t>
      </w:r>
      <w:r w:rsidR="00AD5842">
        <w:rPr>
          <w:lang w:bidi="en-US"/>
        </w:rPr>
        <w:t xml:space="preserve"> </w:t>
      </w:r>
      <w:r w:rsidR="004C770C" w:rsidRPr="00CD6A7E">
        <w:rPr>
          <w:lang w:bidi="en-US"/>
        </w:rPr>
        <w:t>Applicability to language</w:t>
      </w:r>
    </w:p>
    <w:p w14:paraId="1CA68913" w14:textId="77777777" w:rsidR="004C770C" w:rsidRPr="00CD6A7E" w:rsidRDefault="004C770C" w:rsidP="004C770C">
      <w:r w:rsidRPr="00CD6A7E">
        <w:t>Python is often extended by importing modules coded in Python and other languages. For modules coded in Python the risks include:</w:t>
      </w:r>
    </w:p>
    <w:p w14:paraId="3BE564B6" w14:textId="77777777" w:rsidR="004C770C" w:rsidRPr="007B6289" w:rsidRDefault="004C770C" w:rsidP="004C770C">
      <w:pPr>
        <w:pStyle w:val="ListParagraph"/>
        <w:widowControl w:val="0"/>
        <w:numPr>
          <w:ilvl w:val="0"/>
          <w:numId w:val="372"/>
        </w:numPr>
        <w:suppressLineNumbers/>
        <w:overflowPunct w:val="0"/>
        <w:adjustRightInd w:val="0"/>
        <w:spacing w:after="120"/>
        <w:rPr>
          <w:rFonts w:ascii="Calibri" w:eastAsia="Times New Roman" w:hAnsi="Calibri"/>
        </w:rPr>
      </w:pPr>
      <w:r w:rsidRPr="007B6289">
        <w:rPr>
          <w:rFonts w:ascii="Calibri" w:eastAsia="Times New Roman" w:hAnsi="Calibri"/>
        </w:rPr>
        <w:t>Interception of an exception that was intended for a module’s imported exception handling code (and vice versa); and</w:t>
      </w:r>
    </w:p>
    <w:p w14:paraId="6A55668B" w14:textId="790CFBFE" w:rsidR="004C770C" w:rsidRPr="007B6289" w:rsidRDefault="004C770C" w:rsidP="004C770C">
      <w:pPr>
        <w:pStyle w:val="ListParagraph"/>
        <w:widowControl w:val="0"/>
        <w:numPr>
          <w:ilvl w:val="0"/>
          <w:numId w:val="372"/>
        </w:numPr>
        <w:suppressLineNumbers/>
        <w:overflowPunct w:val="0"/>
        <w:adjustRightInd w:val="0"/>
        <w:spacing w:after="120"/>
        <w:rPr>
          <w:rFonts w:ascii="Calibri" w:eastAsia="Times New Roman" w:hAnsi="Calibri"/>
        </w:rPr>
      </w:pPr>
      <w:r w:rsidRPr="007B6289">
        <w:rPr>
          <w:rFonts w:ascii="Calibri" w:eastAsia="Times New Roman" w:hAnsi="Calibri"/>
        </w:rPr>
        <w:t xml:space="preserve">Unintended results due to namespace collisions (covered in </w:t>
      </w:r>
      <w:r w:rsidR="001067F4">
        <w:rPr>
          <w:rFonts w:ascii="Calibri" w:eastAsia="Times New Roman" w:hAnsi="Calibri"/>
        </w:rPr>
        <w:fldChar w:fldCharType="begin"/>
      </w:r>
      <w:r w:rsidR="001067F4">
        <w:rPr>
          <w:rFonts w:ascii="Calibri" w:eastAsia="Times New Roman" w:hAnsi="Calibri"/>
        </w:rPr>
        <w:instrText xml:space="preserve"> REF _Ref420411458 \h </w:instrText>
      </w:r>
      <w:r w:rsidR="001067F4">
        <w:rPr>
          <w:rFonts w:ascii="Calibri" w:eastAsia="Times New Roman" w:hAnsi="Calibri"/>
        </w:rPr>
      </w:r>
      <w:r w:rsidR="001067F4">
        <w:rPr>
          <w:rFonts w:ascii="Calibri" w:eastAsia="Times New Roman" w:hAnsi="Calibri"/>
        </w:rPr>
        <w:fldChar w:fldCharType="separate"/>
      </w:r>
      <w:ins w:id="709" w:author="Sean McDonagh" w:date="2019-04-25T12:55:00Z">
        <w:r w:rsidR="00DE5F8F">
          <w:rPr>
            <w:lang w:bidi="en-US"/>
          </w:rPr>
          <w:t xml:space="preserve">6.21 </w:t>
        </w:r>
        <w:r w:rsidR="00DE5F8F" w:rsidRPr="00CD6A7E">
          <w:rPr>
            <w:lang w:bidi="en-US"/>
          </w:rPr>
          <w:t>Namespace Issues [BJL]</w:t>
        </w:r>
      </w:ins>
      <w:del w:id="710" w:author="Sean McDonagh" w:date="2019-04-25T12:55:00Z">
        <w:r w:rsidR="0048220B" w:rsidDel="00DE5F8F">
          <w:rPr>
            <w:lang w:bidi="en-US"/>
          </w:rPr>
          <w:delText xml:space="preserve">6.21 </w:delText>
        </w:r>
        <w:r w:rsidR="0048220B" w:rsidRPr="00CD6A7E" w:rsidDel="00DE5F8F">
          <w:rPr>
            <w:lang w:bidi="en-US"/>
          </w:rPr>
          <w:delText>Namespace Issues [BJL]</w:delText>
        </w:r>
      </w:del>
      <w:r w:rsidR="001067F4">
        <w:rPr>
          <w:rFonts w:ascii="Calibri" w:eastAsia="Times New Roman" w:hAnsi="Calibri"/>
        </w:rPr>
        <w:fldChar w:fldCharType="end"/>
      </w:r>
      <w:r w:rsidRPr="007B6289">
        <w:rPr>
          <w:rFonts w:ascii="Calibri" w:eastAsia="Times New Roman" w:hAnsi="Calibri"/>
        </w:rPr>
        <w:t xml:space="preserve"> and elsewhere in this annex).</w:t>
      </w:r>
    </w:p>
    <w:p w14:paraId="694BC6D3" w14:textId="77777777" w:rsidR="004C770C" w:rsidRPr="00CD6A7E" w:rsidRDefault="004C770C" w:rsidP="004C770C">
      <w:r w:rsidRPr="00CD6A7E">
        <w:t>For modules coded in other languages the risks include:</w:t>
      </w:r>
    </w:p>
    <w:p w14:paraId="1B176ED0" w14:textId="77777777" w:rsidR="004C770C" w:rsidRPr="007B6289" w:rsidRDefault="004C770C" w:rsidP="004C770C">
      <w:pPr>
        <w:pStyle w:val="ListParagraph"/>
        <w:widowControl w:val="0"/>
        <w:numPr>
          <w:ilvl w:val="0"/>
          <w:numId w:val="373"/>
        </w:numPr>
        <w:suppressLineNumbers/>
        <w:overflowPunct w:val="0"/>
        <w:adjustRightInd w:val="0"/>
        <w:spacing w:after="120"/>
        <w:rPr>
          <w:rFonts w:ascii="Calibri" w:eastAsia="Times New Roman" w:hAnsi="Calibri"/>
        </w:rPr>
      </w:pPr>
      <w:r w:rsidRPr="007B6289">
        <w:rPr>
          <w:rFonts w:ascii="Calibri" w:eastAsia="Times New Roman" w:hAnsi="Calibri"/>
        </w:rPr>
        <w:t>Unexpected termination of the program; and</w:t>
      </w:r>
    </w:p>
    <w:p w14:paraId="6D02D316" w14:textId="77777777" w:rsidR="004C770C" w:rsidRPr="007B6289" w:rsidRDefault="004C770C" w:rsidP="004C770C">
      <w:pPr>
        <w:pStyle w:val="ListParagraph"/>
        <w:widowControl w:val="0"/>
        <w:numPr>
          <w:ilvl w:val="0"/>
          <w:numId w:val="373"/>
        </w:numPr>
        <w:suppressLineNumbers/>
        <w:overflowPunct w:val="0"/>
        <w:adjustRightInd w:val="0"/>
        <w:spacing w:after="120"/>
        <w:rPr>
          <w:rFonts w:ascii="Calibri" w:eastAsia="Times New Roman" w:hAnsi="Calibri"/>
        </w:rPr>
      </w:pPr>
      <w:r w:rsidRPr="007B6289">
        <w:rPr>
          <w:rFonts w:ascii="Calibri" w:eastAsia="Times New Roman" w:hAnsi="Calibri"/>
        </w:rPr>
        <w:t>Unexpected side effects on the operating environment.</w:t>
      </w:r>
    </w:p>
    <w:p w14:paraId="2068F5AB" w14:textId="46689EE8" w:rsidR="004C770C" w:rsidRPr="00CD6A7E" w:rsidRDefault="001858A2" w:rsidP="009866F9">
      <w:pPr>
        <w:pStyle w:val="Heading3"/>
        <w:rPr>
          <w:lang w:bidi="en-US"/>
        </w:rPr>
      </w:pPr>
      <w:r>
        <w:rPr>
          <w:lang w:bidi="en-US"/>
        </w:rPr>
        <w:t>6.</w:t>
      </w:r>
      <w:r w:rsidR="00B232FA">
        <w:rPr>
          <w:lang w:bidi="en-US"/>
        </w:rPr>
        <w:t>50</w:t>
      </w:r>
      <w:r w:rsidR="004C770C">
        <w:rPr>
          <w:lang w:bidi="en-US"/>
        </w:rPr>
        <w:t>.2</w:t>
      </w:r>
      <w:r w:rsidR="00AD5842">
        <w:rPr>
          <w:lang w:bidi="en-US"/>
        </w:rPr>
        <w:t xml:space="preserve"> </w:t>
      </w:r>
      <w:r w:rsidR="004C770C" w:rsidRPr="00CD6A7E">
        <w:rPr>
          <w:lang w:bidi="en-US"/>
        </w:rPr>
        <w:t>Guidance to language users</w:t>
      </w:r>
    </w:p>
    <w:p w14:paraId="75A57291" w14:textId="6CCA899B" w:rsidR="004C770C" w:rsidRPr="004931B2"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b/>
        </w:rPr>
      </w:pPr>
      <w:r w:rsidRPr="007B6289">
        <w:rPr>
          <w:rFonts w:ascii="Calibri" w:eastAsia="Times New Roman" w:hAnsi="Calibri"/>
        </w:rPr>
        <w:t>Wrap calls to library routines and use exception handling logic to intercept and handle exceptions when practica</w:t>
      </w:r>
      <w:r w:rsidR="00A16040">
        <w:rPr>
          <w:rFonts w:ascii="Calibri" w:eastAsia="Times New Roman" w:hAnsi="Calibri"/>
        </w:rPr>
        <w:t>l</w:t>
      </w:r>
      <w:r w:rsidRPr="007B6289">
        <w:rPr>
          <w:rFonts w:ascii="Calibri" w:eastAsia="Times New Roman" w:hAnsi="Calibri"/>
        </w:rPr>
        <w:t>.</w:t>
      </w:r>
    </w:p>
    <w:p w14:paraId="310DE0DE" w14:textId="7F7C553E" w:rsidR="004931B2" w:rsidRPr="004931B2" w:rsidRDefault="004931B2" w:rsidP="004C770C">
      <w:pPr>
        <w:pStyle w:val="ListParagraph"/>
        <w:widowControl w:val="0"/>
        <w:numPr>
          <w:ilvl w:val="0"/>
          <w:numId w:val="374"/>
        </w:numPr>
        <w:suppressLineNumbers/>
        <w:overflowPunct w:val="0"/>
        <w:adjustRightInd w:val="0"/>
        <w:spacing w:after="120"/>
        <w:rPr>
          <w:rFonts w:ascii="Calibri" w:eastAsia="Times New Roman" w:hAnsi="Calibri"/>
          <w:rPrChange w:id="711" w:author="Stephen Michell" w:date="2019-07-15T08:42:00Z">
            <w:rPr>
              <w:rFonts w:ascii="Calibri" w:eastAsia="Times New Roman" w:hAnsi="Calibri"/>
              <w:b/>
            </w:rPr>
          </w:rPrChange>
        </w:rPr>
      </w:pPr>
      <w:ins w:id="712" w:author="Stephen Michell" w:date="2019-07-15T08:42:00Z">
        <w:r w:rsidRPr="004931B2">
          <w:rPr>
            <w:rFonts w:ascii="Calibri" w:eastAsia="Times New Roman" w:hAnsi="Calibri"/>
            <w:rPrChange w:id="713" w:author="Stephen Michell" w:date="2019-07-15T08:42:00Z">
              <w:rPr>
                <w:rFonts w:ascii="Calibri" w:eastAsia="Times New Roman" w:hAnsi="Calibri"/>
                <w:b/>
              </w:rPr>
            </w:rPrChange>
          </w:rPr>
          <w:t xml:space="preserve">Document when </w:t>
        </w:r>
        <w:r>
          <w:rPr>
            <w:rFonts w:ascii="Calibri" w:eastAsia="Times New Roman" w:hAnsi="Calibri"/>
          </w:rPr>
          <w:t>wra</w:t>
        </w:r>
      </w:ins>
      <w:ins w:id="714" w:author="Stephen Michell" w:date="2019-07-15T08:43:00Z">
        <w:r>
          <w:rPr>
            <w:rFonts w:ascii="Calibri" w:eastAsia="Times New Roman" w:hAnsi="Calibri"/>
          </w:rPr>
          <w:t>pping library routine calls is unfeasible and ???</w:t>
        </w:r>
      </w:ins>
    </w:p>
    <w:p w14:paraId="41C33116" w14:textId="53E7D658" w:rsidR="003D1C10" w:rsidRDefault="003D1C10" w:rsidP="00A35E85">
      <w:pPr>
        <w:pStyle w:val="Heading2"/>
        <w:rPr>
          <w:lang w:bidi="en-US"/>
        </w:rPr>
      </w:pPr>
      <w:bookmarkStart w:id="715" w:name="_Toc310518202"/>
      <w:bookmarkStart w:id="716" w:name="_Toc7089421"/>
      <w:bookmarkStart w:id="717" w:name="_Toc7089422"/>
      <w:bookmarkStart w:id="718" w:name="_Toc310518203"/>
      <w:r>
        <w:rPr>
          <w:lang w:bidi="en-US"/>
        </w:rPr>
        <w:t xml:space="preserve">6.51 </w:t>
      </w:r>
      <w:r w:rsidRPr="00CD6A7E">
        <w:rPr>
          <w:lang w:bidi="en-US"/>
        </w:rPr>
        <w:t>Pre-processor Directives [NMP]</w:t>
      </w:r>
      <w:bookmarkEnd w:id="715"/>
      <w:bookmarkEnd w:id="716"/>
    </w:p>
    <w:p w14:paraId="783EFC6B" w14:textId="77777777" w:rsidR="003D1C10" w:rsidRDefault="003D1C10" w:rsidP="00A35E85">
      <w:pPr>
        <w:pStyle w:val="Heading3"/>
        <w:rPr>
          <w:lang w:bidi="en-US"/>
        </w:rPr>
      </w:pPr>
      <w:r>
        <w:rPr>
          <w:lang w:bidi="en-US"/>
        </w:rPr>
        <w:t xml:space="preserve">6.51.1 </w:t>
      </w:r>
      <w:r w:rsidRPr="00CD6A7E">
        <w:rPr>
          <w:lang w:bidi="en-US"/>
        </w:rPr>
        <w:t>Applicability to language</w:t>
      </w:r>
    </w:p>
    <w:p w14:paraId="23669680" w14:textId="77777777" w:rsidR="003D1C10" w:rsidRPr="0018096B" w:rsidRDefault="003D1C10" w:rsidP="003D1C10">
      <w:pPr>
        <w:rPr>
          <w:lang w:bidi="en-US"/>
        </w:rPr>
      </w:pPr>
      <w:r w:rsidRPr="0018096B">
        <w:rPr>
          <w:lang w:bidi="en-US"/>
        </w:rPr>
        <w:t xml:space="preserve">Python v3.8 </w:t>
      </w:r>
      <w:r>
        <w:rPr>
          <w:lang w:bidi="en-US"/>
        </w:rPr>
        <w:t xml:space="preserve">will provide a new API that gives access to various runtime, import and compiler events. The information gathered from these events can be used to detect, identify and avoid malicious activity. For example, </w:t>
      </w:r>
      <w:r w:rsidRPr="00DA3268">
        <w:rPr>
          <w:rFonts w:ascii="Courier New" w:hAnsi="Courier New" w:cs="Courier New"/>
          <w:sz w:val="20"/>
          <w:szCs w:val="20"/>
          <w:lang w:bidi="en-US"/>
        </w:rPr>
        <w:t>sys.audithook</w:t>
      </w:r>
      <w:r>
        <w:rPr>
          <w:lang w:bidi="en-US"/>
        </w:rPr>
        <w:t xml:space="preserve"> can be used to add a callback function for a predefined set of events. The callback function receives the name of the event as well as arguments that can be used for monitoring and filtering. These monitored events could be used to evaluate third party components for suspicious activity during runtime, reducing the inherent risks associated with external modules. These new hooks are especially useful in situations where third-party source code is either unavailable or too large to evaluate for malicious activity.        </w:t>
      </w:r>
    </w:p>
    <w:p w14:paraId="31A86945" w14:textId="77777777" w:rsidR="003D1C10" w:rsidRDefault="003D1C10" w:rsidP="003D1C10">
      <w:pPr>
        <w:pStyle w:val="Heading3"/>
        <w:rPr>
          <w:lang w:bidi="en-US"/>
        </w:rPr>
      </w:pPr>
      <w:r>
        <w:rPr>
          <w:lang w:bidi="en-US"/>
        </w:rPr>
        <w:lastRenderedPageBreak/>
        <w:t>6.51</w:t>
      </w:r>
      <w:r w:rsidRPr="00CD6A7E">
        <w:rPr>
          <w:lang w:bidi="en-US"/>
        </w:rPr>
        <w:t>.2</w:t>
      </w:r>
      <w:r>
        <w:rPr>
          <w:lang w:bidi="en-US"/>
        </w:rPr>
        <w:t xml:space="preserve"> </w:t>
      </w:r>
      <w:r w:rsidRPr="00CD6A7E">
        <w:rPr>
          <w:lang w:bidi="en-US"/>
        </w:rPr>
        <w:t xml:space="preserve"> Guidance to language users</w:t>
      </w:r>
    </w:p>
    <w:p w14:paraId="24DB3B75" w14:textId="77777777" w:rsidR="003D1C10" w:rsidRPr="008F1992" w:rsidRDefault="003D1C10" w:rsidP="003D1C10">
      <w:pPr>
        <w:pStyle w:val="ListParagraph"/>
        <w:numPr>
          <w:ilvl w:val="0"/>
          <w:numId w:val="606"/>
        </w:numPr>
        <w:rPr>
          <w:lang w:bidi="en-US"/>
        </w:rPr>
      </w:pPr>
      <w:r>
        <w:rPr>
          <w:lang w:bidi="en-US"/>
        </w:rPr>
        <w:t>During development, avoid using the default entry points (</w:t>
      </w:r>
      <w:r w:rsidRPr="00DA3268">
        <w:rPr>
          <w:rFonts w:ascii="Courier New" w:hAnsi="Courier New" w:cs="Courier New"/>
          <w:sz w:val="20"/>
          <w:szCs w:val="20"/>
          <w:lang w:bidi="en-US"/>
        </w:rPr>
        <w:t>python.exe</w:t>
      </w:r>
      <w:r w:rsidRPr="00C26B8B">
        <w:rPr>
          <w:rFonts w:ascii="Courier New" w:hAnsi="Courier New" w:cs="Courier New"/>
          <w:lang w:bidi="en-US"/>
        </w:rPr>
        <w:t xml:space="preserve"> </w:t>
      </w:r>
      <w:r>
        <w:rPr>
          <w:lang w:bidi="en-US"/>
        </w:rPr>
        <w:t xml:space="preserve">on Windows, and </w:t>
      </w:r>
      <w:r w:rsidRPr="00DA3268">
        <w:rPr>
          <w:rFonts w:ascii="Courier New" w:hAnsi="Courier New" w:cs="Courier New"/>
          <w:sz w:val="20"/>
          <w:szCs w:val="20"/>
          <w:lang w:bidi="en-US"/>
        </w:rPr>
        <w:t>python</w:t>
      </w:r>
      <w:r>
        <w:rPr>
          <w:rFonts w:ascii="Courier New" w:hAnsi="Courier New" w:cs="Courier New"/>
          <w:sz w:val="20"/>
          <w:szCs w:val="20"/>
          <w:lang w:bidi="en-US"/>
        </w:rPr>
        <w:t>X</w:t>
      </w:r>
      <w:r w:rsidRPr="00DA3268">
        <w:rPr>
          <w:rFonts w:ascii="Courier New" w:hAnsi="Courier New" w:cs="Courier New"/>
          <w:sz w:val="20"/>
          <w:szCs w:val="20"/>
          <w:lang w:bidi="en-US"/>
        </w:rPr>
        <w:t>.Y</w:t>
      </w:r>
      <w:r>
        <w:rPr>
          <w:lang w:bidi="en-US"/>
        </w:rPr>
        <w:t xml:space="preserve"> on other platforms) since these are executable from the command line and do not have hooks enabled by default. Consider using a modified entry point that restricts the use of optional arguments since this will reduce the chance of unintentional code from being executed. The entry point should not use any unprotected settings from the working environment. </w:t>
      </w:r>
    </w:p>
    <w:p w14:paraId="0984C49C" w14:textId="77777777" w:rsidR="003D1C10" w:rsidRDefault="003D1C10" w:rsidP="003D1C10">
      <w:pPr>
        <w:pStyle w:val="ListParagraph"/>
        <w:numPr>
          <w:ilvl w:val="0"/>
          <w:numId w:val="606"/>
        </w:numPr>
        <w:rPr>
          <w:lang w:bidi="en-US"/>
        </w:rPr>
      </w:pPr>
      <w:r>
        <w:rPr>
          <w:lang w:bidi="en-US"/>
        </w:rPr>
        <w:t xml:space="preserve">Consider logging all predetermined events and backing them up to a non-local file so that an attacker cannot delete them. All events should be recorded prior to abort operations so that full traceability is preserved.    </w:t>
      </w:r>
    </w:p>
    <w:p w14:paraId="457744A0" w14:textId="56E166C9" w:rsidR="003D1C10" w:rsidRDefault="003D1C10" w:rsidP="003D1C10">
      <w:pPr>
        <w:pStyle w:val="ListParagraph"/>
        <w:numPr>
          <w:ilvl w:val="0"/>
          <w:numId w:val="606"/>
        </w:numPr>
        <w:rPr>
          <w:lang w:bidi="en-US"/>
        </w:rPr>
      </w:pPr>
      <w:r>
        <w:rPr>
          <w:lang w:bidi="en-US"/>
        </w:rPr>
        <w:t xml:space="preserve">Consider using DeviceGuard and the </w:t>
      </w:r>
      <w:r w:rsidRPr="00DA3268">
        <w:rPr>
          <w:rFonts w:ascii="Courier New" w:hAnsi="Courier New" w:cs="Courier New"/>
          <w:sz w:val="20"/>
          <w:szCs w:val="20"/>
          <w:lang w:bidi="en-US"/>
        </w:rPr>
        <w:t>open_for_import</w:t>
      </w:r>
      <w:r w:rsidRPr="00DA3268">
        <w:rPr>
          <w:rFonts w:ascii="Courier New" w:hAnsi="Courier New" w:cs="Courier New"/>
          <w:lang w:bidi="en-US"/>
        </w:rPr>
        <w:t xml:space="preserve"> </w:t>
      </w:r>
      <w:r w:rsidRPr="00E95A87">
        <w:rPr>
          <w:lang w:bidi="en-US"/>
        </w:rPr>
        <w:t>hook</w:t>
      </w:r>
      <w:r>
        <w:rPr>
          <w:lang w:bidi="en-US"/>
        </w:rPr>
        <w:t xml:space="preserve"> to validate the signatures of all files in the Python application. </w:t>
      </w:r>
    </w:p>
    <w:p w14:paraId="15C10FDC" w14:textId="32B551AE" w:rsidR="008B5C19" w:rsidRPr="007B6289" w:rsidRDefault="008B5C19" w:rsidP="008B5C19">
      <w:pPr>
        <w:pStyle w:val="ListParagraph"/>
        <w:widowControl w:val="0"/>
        <w:numPr>
          <w:ilvl w:val="0"/>
          <w:numId w:val="60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For more guidance on </w:t>
      </w:r>
      <w:r w:rsidR="00B52215">
        <w:rPr>
          <w:rFonts w:ascii="Calibri" w:eastAsia="Times New Roman" w:hAnsi="Calibri"/>
          <w:lang w:val="en-GB"/>
        </w:rPr>
        <w:t>using pre-processor directives and hooks,</w:t>
      </w:r>
      <w:r w:rsidRPr="007B6289">
        <w:rPr>
          <w:rFonts w:ascii="Calibri" w:eastAsia="Times New Roman" w:hAnsi="Calibri"/>
          <w:lang w:val="en-GB"/>
        </w:rPr>
        <w:t xml:space="preserve"> refer to </w:t>
      </w:r>
      <w:r w:rsidR="00B52215">
        <w:rPr>
          <w:rFonts w:ascii="Calibri" w:eastAsia="Times New Roman" w:hAnsi="Calibri"/>
          <w:lang w:val="en-GB"/>
        </w:rPr>
        <w:t>the General Recommendations contained in</w:t>
      </w:r>
      <w:r w:rsidRPr="007B6289">
        <w:rPr>
          <w:rFonts w:ascii="Calibri" w:eastAsia="Times New Roman" w:hAnsi="Calibri"/>
          <w:lang w:val="en-GB"/>
        </w:rPr>
        <w:t xml:space="preserve"> PEP </w:t>
      </w:r>
      <w:r w:rsidR="00B52215">
        <w:rPr>
          <w:rFonts w:ascii="Calibri" w:eastAsia="Times New Roman" w:hAnsi="Calibri"/>
          <w:lang w:val="en-GB"/>
        </w:rPr>
        <w:t>551</w:t>
      </w:r>
      <w:r w:rsidRPr="007B6289">
        <w:rPr>
          <w:rFonts w:ascii="Calibri" w:eastAsia="Times New Roman" w:hAnsi="Calibri"/>
          <w:lang w:val="en-GB"/>
        </w:rPr>
        <w:t xml:space="preserve"> at </w:t>
      </w:r>
      <w:hyperlink r:id="rId19" w:history="1">
        <w:r>
          <w:rPr>
            <w:rStyle w:val="Hyperlink"/>
          </w:rPr>
          <w:t>https://www.python.org/dev/peps/pep-0551/</w:t>
        </w:r>
      </w:hyperlink>
    </w:p>
    <w:p w14:paraId="20311360" w14:textId="77777777" w:rsidR="008B5C19" w:rsidRPr="00CD6A7E" w:rsidRDefault="008B5C19" w:rsidP="008B5C19">
      <w:pPr>
        <w:pStyle w:val="ListParagraph"/>
        <w:rPr>
          <w:lang w:bidi="en-US"/>
        </w:rPr>
      </w:pPr>
    </w:p>
    <w:p w14:paraId="59DD7B6F" w14:textId="17E745C4" w:rsidR="004C770C" w:rsidRPr="00CD6A7E" w:rsidRDefault="001858A2" w:rsidP="004C770C">
      <w:pPr>
        <w:pStyle w:val="Heading2"/>
        <w:rPr>
          <w:lang w:bidi="en-US"/>
        </w:rPr>
      </w:pPr>
      <w:r>
        <w:rPr>
          <w:lang w:bidi="en-US"/>
        </w:rPr>
        <w:t>6.</w:t>
      </w:r>
      <w:r w:rsidR="00B232FA">
        <w:rPr>
          <w:lang w:bidi="en-US"/>
        </w:rPr>
        <w:t>52</w:t>
      </w:r>
      <w:r w:rsidR="00AD5842">
        <w:rPr>
          <w:lang w:bidi="en-US"/>
        </w:rPr>
        <w:t xml:space="preserve"> </w:t>
      </w:r>
      <w:r w:rsidR="004C770C" w:rsidRPr="00CD6A7E">
        <w:rPr>
          <w:lang w:bidi="en-US"/>
        </w:rPr>
        <w:t>Suppression of Language-defined Run-time Checking</w:t>
      </w:r>
      <w:r w:rsidR="004C770C" w:rsidRPr="00CD6A7E">
        <w:rPr>
          <w:bCs/>
          <w:lang w:bidi="en-US"/>
        </w:rPr>
        <w:t xml:space="preserve"> </w:t>
      </w:r>
      <w:r w:rsidR="004C770C" w:rsidRPr="00CD6A7E">
        <w:rPr>
          <w:lang w:bidi="en-US"/>
        </w:rPr>
        <w:t>[MXB]</w:t>
      </w:r>
      <w:bookmarkEnd w:id="717"/>
    </w:p>
    <w:p w14:paraId="20D545FD" w14:textId="77777777" w:rsidR="004C770C" w:rsidRPr="00CD6A7E" w:rsidRDefault="004C770C" w:rsidP="004C770C">
      <w:r w:rsidRPr="00CD6A7E">
        <w:t>This vulnerability is not applicable to Python because Python</w:t>
      </w:r>
      <w:r w:rsidRPr="00CD6A7E">
        <w:rPr>
          <w:lang w:bidi="en-US"/>
        </w:rPr>
        <w:t xml:space="preserve"> does not have a mechanism for suppressing run-time error checking. The only suppression available is the suppression of run-time warnings using the command line –W option which suppresses the printing of warnings but does not affect the execution of the program. </w:t>
      </w:r>
    </w:p>
    <w:p w14:paraId="30EACDA2" w14:textId="31472F33" w:rsidR="004C770C" w:rsidRPr="00CD6A7E" w:rsidRDefault="001858A2" w:rsidP="004C770C">
      <w:pPr>
        <w:pStyle w:val="Heading2"/>
        <w:rPr>
          <w:lang w:bidi="en-US"/>
        </w:rPr>
      </w:pPr>
      <w:bookmarkStart w:id="719" w:name="_Ref357014743"/>
      <w:bookmarkStart w:id="720" w:name="_Toc7089423"/>
      <w:r>
        <w:rPr>
          <w:lang w:bidi="en-US"/>
        </w:rPr>
        <w:t>6.</w:t>
      </w:r>
      <w:r w:rsidR="00460588">
        <w:rPr>
          <w:lang w:bidi="en-US"/>
        </w:rPr>
        <w:t>5</w:t>
      </w:r>
      <w:r w:rsidR="00B232FA">
        <w:rPr>
          <w:lang w:bidi="en-US"/>
        </w:rPr>
        <w:t>3</w:t>
      </w:r>
      <w:r w:rsidR="00AD5842">
        <w:rPr>
          <w:lang w:bidi="en-US"/>
        </w:rPr>
        <w:t xml:space="preserve"> </w:t>
      </w:r>
      <w:r w:rsidR="004C770C" w:rsidRPr="00CD6A7E">
        <w:rPr>
          <w:lang w:bidi="en-US"/>
        </w:rPr>
        <w:t>Provision of Inherently Unsafe Operations</w:t>
      </w:r>
      <w:r w:rsidR="004C770C" w:rsidRPr="00CD6A7E">
        <w:rPr>
          <w:bCs/>
          <w:lang w:bidi="en-US"/>
        </w:rPr>
        <w:t xml:space="preserve"> </w:t>
      </w:r>
      <w:r w:rsidR="004C770C" w:rsidRPr="00CD6A7E">
        <w:rPr>
          <w:lang w:bidi="en-US"/>
        </w:rPr>
        <w:t>[SKL]</w:t>
      </w:r>
      <w:bookmarkEnd w:id="719"/>
      <w:bookmarkEnd w:id="720"/>
    </w:p>
    <w:p w14:paraId="3ADF87B5" w14:textId="69E4FC23" w:rsidR="004C770C" w:rsidRPr="00CD6A7E" w:rsidRDefault="001858A2" w:rsidP="009866F9">
      <w:pPr>
        <w:pStyle w:val="Heading3"/>
        <w:rPr>
          <w:lang w:bidi="en-US"/>
        </w:rPr>
      </w:pPr>
      <w:r>
        <w:rPr>
          <w:lang w:bidi="en-US"/>
        </w:rPr>
        <w:t>6.5</w:t>
      </w:r>
      <w:r w:rsidR="00B232FA">
        <w:rPr>
          <w:lang w:bidi="en-US"/>
        </w:rPr>
        <w:t>3</w:t>
      </w:r>
      <w:r w:rsidR="004C770C">
        <w:rPr>
          <w:lang w:bidi="en-US"/>
        </w:rPr>
        <w:t>.1</w:t>
      </w:r>
      <w:r w:rsidR="00AD5842">
        <w:rPr>
          <w:lang w:bidi="en-US"/>
        </w:rPr>
        <w:t xml:space="preserve"> </w:t>
      </w:r>
      <w:r w:rsidR="004C770C" w:rsidRPr="00CD6A7E">
        <w:rPr>
          <w:lang w:bidi="en-US"/>
        </w:rPr>
        <w:t>Applicability to language</w:t>
      </w:r>
    </w:p>
    <w:p w14:paraId="2C660C03" w14:textId="556156C4" w:rsidR="004C770C" w:rsidRPr="00CD6A7E" w:rsidRDefault="004C770C" w:rsidP="004C770C">
      <w:pPr>
        <w:rPr>
          <w:lang w:bidi="en-US"/>
        </w:rPr>
      </w:pPr>
      <w:r w:rsidRPr="00CD6A7E">
        <w:rPr>
          <w:lang w:bidi="en-US"/>
        </w:rPr>
        <w:t>Python has very few operations that are inherently unsafe. For example, there is no way to suppress error checking or bounds checking. However</w:t>
      </w:r>
      <w:ins w:id="721" w:author="Sean McDonagh" w:date="2019-04-25T12:04:00Z">
        <w:r w:rsidR="006B38FA">
          <w:rPr>
            <w:lang w:bidi="en-US"/>
          </w:rPr>
          <w:t>,</w:t>
        </w:r>
      </w:ins>
      <w:r w:rsidRPr="00CD6A7E">
        <w:rPr>
          <w:lang w:bidi="en-US"/>
        </w:rPr>
        <w:t xml:space="preserve"> there are two operations provided in Python that are inherently unsafe in any language:</w:t>
      </w:r>
    </w:p>
    <w:p w14:paraId="61E7A016" w14:textId="77777777" w:rsidR="004C770C" w:rsidRPr="007B6289"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Interfaces to modules coded in other languages since they could easily violate the security of the calling of embedded Python code; and</w:t>
      </w:r>
    </w:p>
    <w:p w14:paraId="0DF55366" w14:textId="2CEC748D" w:rsidR="004C770C" w:rsidRPr="007B6289"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 xml:space="preserve">Use of the </w:t>
      </w:r>
      <w:r w:rsidRPr="00040085">
        <w:rPr>
          <w:rFonts w:ascii="Courier New" w:eastAsia="Times New Roman" w:hAnsi="Courier New" w:cs="Courier New"/>
          <w:kern w:val="28"/>
          <w:lang w:val="en-GB"/>
        </w:rPr>
        <w:t>exec</w:t>
      </w:r>
      <w:r w:rsidRPr="007B6289">
        <w:rPr>
          <w:rFonts w:ascii="Calibri" w:eastAsia="Times New Roman" w:hAnsi="Calibri"/>
          <w:lang w:val="en-GB" w:bidi="en-US"/>
        </w:rPr>
        <w:t xml:space="preserve"> and </w:t>
      </w:r>
      <w:r w:rsidRPr="00040085">
        <w:rPr>
          <w:rFonts w:ascii="Courier New" w:eastAsia="Times New Roman" w:hAnsi="Courier New" w:cs="Courier New"/>
          <w:kern w:val="28"/>
          <w:lang w:val="en-GB"/>
        </w:rPr>
        <w:t>eval</w:t>
      </w:r>
      <w:r w:rsidRPr="007B6289">
        <w:rPr>
          <w:rFonts w:ascii="Calibri" w:eastAsia="Times New Roman" w:hAnsi="Calibri"/>
          <w:lang w:val="en-GB" w:bidi="en-US"/>
        </w:rPr>
        <w:t xml:space="preserve"> dynamic execution functions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_Ref357014475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722" w:author="Sean McDonagh" w:date="2019-04-25T12:55:00Z">
        <w:r w:rsidR="00DE5F8F" w:rsidRPr="008F5A32">
          <w:rPr>
            <w:rStyle w:val="hyperChar"/>
            <w:rFonts w:eastAsiaTheme="minorEastAsia"/>
          </w:rPr>
          <w:t>6.48 Dynamically-linked Code and Self-modifying Code [NYY]</w:t>
        </w:r>
      </w:ins>
      <w:del w:id="723" w:author="Sean McDonagh" w:date="2019-04-25T12:55:00Z">
        <w:r w:rsidR="0048220B" w:rsidRPr="00E94999" w:rsidDel="00DE5F8F">
          <w:rPr>
            <w:rStyle w:val="hyperChar"/>
            <w:rFonts w:eastAsiaTheme="minorEastAsia"/>
          </w:rPr>
          <w:delText>6.48 Dynamically-linked Code and Self-modifying Code [NYY]</w:delText>
        </w:r>
      </w:del>
      <w:r w:rsidR="00EA3DAB" w:rsidRPr="0071177D">
        <w:rPr>
          <w:rStyle w:val="hyperChar"/>
          <w:rFonts w:eastAsiaTheme="minorEastAsia"/>
        </w:rPr>
        <w:fldChar w:fldCharType="end"/>
      </w:r>
      <w:r w:rsidRPr="007B6289">
        <w:rPr>
          <w:rFonts w:ascii="Calibri" w:eastAsia="Times New Roman" w:hAnsi="Calibri"/>
          <w:lang w:val="en-GB" w:bidi="en-US"/>
        </w:rPr>
        <w:t>).</w:t>
      </w:r>
    </w:p>
    <w:p w14:paraId="178D16A5" w14:textId="1238A4BB" w:rsidR="004C770C" w:rsidRPr="00CD6A7E" w:rsidRDefault="001858A2" w:rsidP="009866F9">
      <w:pPr>
        <w:pStyle w:val="Heading3"/>
        <w:rPr>
          <w:lang w:bidi="en-US"/>
        </w:rPr>
      </w:pPr>
      <w:r>
        <w:rPr>
          <w:lang w:bidi="en-US"/>
        </w:rPr>
        <w:t>6.5</w:t>
      </w:r>
      <w:r w:rsidR="00B232FA">
        <w:rPr>
          <w:lang w:bidi="en-US"/>
        </w:rPr>
        <w:t>3</w:t>
      </w:r>
      <w:r w:rsidR="004C770C" w:rsidRPr="00CD6A7E">
        <w:rPr>
          <w:lang w:bidi="en-US"/>
        </w:rPr>
        <w:t>.2</w:t>
      </w:r>
      <w:r w:rsidR="00AD5842">
        <w:rPr>
          <w:lang w:bidi="en-US"/>
        </w:rPr>
        <w:t xml:space="preserve"> </w:t>
      </w:r>
      <w:r w:rsidR="004C770C" w:rsidRPr="00CD6A7E">
        <w:rPr>
          <w:lang w:bidi="en-US"/>
        </w:rPr>
        <w:t xml:space="preserve"> Guidance to language users</w:t>
      </w:r>
    </w:p>
    <w:p w14:paraId="1AAA8053" w14:textId="77777777" w:rsidR="004C770C" w:rsidRPr="007B6289" w:rsidRDefault="004C770C" w:rsidP="004C770C">
      <w:pPr>
        <w:pStyle w:val="ListParagraph"/>
        <w:widowControl w:val="0"/>
        <w:numPr>
          <w:ilvl w:val="0"/>
          <w:numId w:val="375"/>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bidi="en-US"/>
        </w:rPr>
        <w:t>Use only trusted modules; and</w:t>
      </w:r>
    </w:p>
    <w:p w14:paraId="1A09B577" w14:textId="77777777" w:rsidR="004C770C" w:rsidRPr="007B6289" w:rsidRDefault="004C770C" w:rsidP="004C770C">
      <w:pPr>
        <w:pStyle w:val="ListParagraph"/>
        <w:widowControl w:val="0"/>
        <w:numPr>
          <w:ilvl w:val="0"/>
          <w:numId w:val="375"/>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bidi="en-US"/>
        </w:rPr>
        <w:t xml:space="preserve">Avoid the use of the </w:t>
      </w:r>
      <w:r w:rsidRPr="00040085">
        <w:rPr>
          <w:rFonts w:ascii="Courier New" w:eastAsiaTheme="majorEastAsia" w:hAnsi="Courier New" w:cs="Courier New"/>
          <w:kern w:val="28"/>
          <w:lang w:val="en-GB"/>
        </w:rPr>
        <w:t>exec</w:t>
      </w:r>
      <w:r w:rsidRPr="007B6289">
        <w:rPr>
          <w:rFonts w:ascii="Calibri" w:eastAsia="Times New Roman" w:hAnsi="Calibri"/>
          <w:lang w:val="en-GB" w:bidi="en-US"/>
        </w:rPr>
        <w:t xml:space="preserve"> and </w:t>
      </w:r>
      <w:r w:rsidRPr="00040085">
        <w:rPr>
          <w:rFonts w:ascii="Courier New" w:eastAsiaTheme="majorEastAsia" w:hAnsi="Courier New" w:cs="Courier New"/>
          <w:kern w:val="28"/>
          <w:lang w:val="en-GB"/>
        </w:rPr>
        <w:t>eval</w:t>
      </w:r>
      <w:r w:rsidRPr="007B6289">
        <w:rPr>
          <w:rFonts w:ascii="Calibri" w:eastAsia="Times New Roman" w:hAnsi="Calibri"/>
          <w:lang w:val="en-GB" w:bidi="en-US"/>
        </w:rPr>
        <w:t xml:space="preserve"> functions.</w:t>
      </w:r>
    </w:p>
    <w:p w14:paraId="01834A62" w14:textId="3A1B00E8" w:rsidR="004C770C" w:rsidRPr="00CD6A7E" w:rsidRDefault="001858A2" w:rsidP="004C770C">
      <w:pPr>
        <w:pStyle w:val="Heading2"/>
        <w:rPr>
          <w:lang w:bidi="en-US"/>
        </w:rPr>
      </w:pPr>
      <w:bookmarkStart w:id="724" w:name="_Toc7089424"/>
      <w:r>
        <w:rPr>
          <w:lang w:bidi="en-US"/>
        </w:rPr>
        <w:t>6.5</w:t>
      </w:r>
      <w:r w:rsidR="00B232FA">
        <w:rPr>
          <w:lang w:bidi="en-US"/>
        </w:rPr>
        <w:t>4</w:t>
      </w:r>
      <w:r w:rsidR="00AD5842">
        <w:rPr>
          <w:lang w:bidi="en-US"/>
        </w:rPr>
        <w:t xml:space="preserve"> </w:t>
      </w:r>
      <w:r w:rsidR="004C770C" w:rsidRPr="00CD6A7E">
        <w:rPr>
          <w:lang w:bidi="en-US"/>
        </w:rPr>
        <w:t>Obscure Language Features [BRS]</w:t>
      </w:r>
      <w:bookmarkEnd w:id="718"/>
      <w:bookmarkEnd w:id="724"/>
    </w:p>
    <w:p w14:paraId="24C95544" w14:textId="166021E4" w:rsidR="004C770C" w:rsidRPr="00CD6A7E" w:rsidRDefault="001858A2" w:rsidP="009866F9">
      <w:pPr>
        <w:pStyle w:val="Heading3"/>
        <w:rPr>
          <w:i/>
          <w:iCs/>
          <w:lang w:bidi="en-US"/>
        </w:rPr>
      </w:pPr>
      <w:r>
        <w:rPr>
          <w:lang w:bidi="en-US"/>
        </w:rPr>
        <w:t>6.5</w:t>
      </w:r>
      <w:r w:rsidR="00B232FA">
        <w:rPr>
          <w:lang w:bidi="en-US"/>
        </w:rPr>
        <w:t>4</w:t>
      </w:r>
      <w:r w:rsidR="004C770C">
        <w:rPr>
          <w:lang w:bidi="en-US"/>
        </w:rPr>
        <w:t>.1</w:t>
      </w:r>
      <w:r w:rsidR="00AD5842">
        <w:rPr>
          <w:lang w:bidi="en-US"/>
        </w:rPr>
        <w:t xml:space="preserve"> </w:t>
      </w:r>
      <w:r w:rsidR="004C770C" w:rsidRPr="00CD6A7E">
        <w:rPr>
          <w:lang w:bidi="en-US"/>
        </w:rPr>
        <w:t xml:space="preserve">Applicability of </w:t>
      </w:r>
      <w:commentRangeStart w:id="725"/>
      <w:commentRangeStart w:id="726"/>
      <w:r w:rsidR="004C770C" w:rsidRPr="00CD6A7E">
        <w:rPr>
          <w:lang w:bidi="en-US"/>
        </w:rPr>
        <w:t>language</w:t>
      </w:r>
      <w:commentRangeEnd w:id="725"/>
      <w:r w:rsidR="00BB711A">
        <w:rPr>
          <w:rStyle w:val="CommentReference"/>
          <w:rFonts w:asciiTheme="minorHAnsi" w:eastAsiaTheme="minorEastAsia" w:hAnsiTheme="minorHAnsi" w:cstheme="minorBidi"/>
          <w:b w:val="0"/>
          <w:bCs w:val="0"/>
        </w:rPr>
        <w:commentReference w:id="725"/>
      </w:r>
      <w:commentRangeEnd w:id="726"/>
      <w:r w:rsidR="00C525E2">
        <w:rPr>
          <w:rStyle w:val="CommentReference"/>
          <w:rFonts w:asciiTheme="minorHAnsi" w:eastAsiaTheme="minorEastAsia" w:hAnsiTheme="minorHAnsi" w:cstheme="minorBidi"/>
          <w:b w:val="0"/>
          <w:bCs w:val="0"/>
        </w:rPr>
        <w:commentReference w:id="726"/>
      </w:r>
      <w:r w:rsidR="004C770C" w:rsidRPr="00CD6A7E">
        <w:rPr>
          <w:i/>
          <w:iCs/>
          <w:lang w:bidi="en-US"/>
        </w:rPr>
        <w:t xml:space="preserve"> </w:t>
      </w:r>
    </w:p>
    <w:p w14:paraId="5AD8C601" w14:textId="77777777" w:rsidR="004C770C" w:rsidRPr="00CD6A7E" w:rsidRDefault="004C770C" w:rsidP="004C770C">
      <w:r w:rsidRPr="00CD6A7E">
        <w:t>Python has some obscure language features as described below:</w:t>
      </w:r>
    </w:p>
    <w:p w14:paraId="4930F176" w14:textId="77777777" w:rsidR="004C770C" w:rsidRPr="00CD6A7E" w:rsidRDefault="004C770C" w:rsidP="004C770C">
      <w:r w:rsidRPr="00CD6A7E">
        <w:lastRenderedPageBreak/>
        <w:t>Functions are defined when executed:</w:t>
      </w:r>
    </w:p>
    <w:p w14:paraId="75AC1CF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66E065E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while a &lt; 3:</w:t>
      </w:r>
    </w:p>
    <w:p w14:paraId="49B1587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a == 1:</w:t>
      </w:r>
    </w:p>
    <w:p w14:paraId="339B53A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f():</w:t>
      </w:r>
    </w:p>
    <w:p w14:paraId="68E5DF2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must equal 1")</w:t>
      </w:r>
    </w:p>
    <w:p w14:paraId="55AEA3B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else:</w:t>
      </w:r>
    </w:p>
    <w:p w14:paraId="27CADD4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f():</w:t>
      </w:r>
    </w:p>
    <w:p w14:paraId="2C9798B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must not equal 1")</w:t>
      </w:r>
    </w:p>
    <w:p w14:paraId="4EC9F5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f()</w:t>
      </w:r>
    </w:p>
    <w:p w14:paraId="34E78D1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1</w:t>
      </w:r>
    </w:p>
    <w:p w14:paraId="321CA078" w14:textId="77777777" w:rsidR="004C770C" w:rsidRPr="00CD6A7E" w:rsidRDefault="004C770C" w:rsidP="004C770C">
      <w:r w:rsidRPr="00CD6A7E">
        <w:t xml:space="preserve">The function </w:t>
      </w:r>
      <w:r w:rsidRPr="00CD6A7E">
        <w:rPr>
          <w:rFonts w:ascii="Courier New" w:hAnsi="Courier New" w:cs="Courier New"/>
          <w:kern w:val="28"/>
          <w:lang w:val="en-GB"/>
        </w:rPr>
        <w:t>f</w:t>
      </w:r>
      <w:r w:rsidRPr="00CD6A7E">
        <w:t xml:space="preserve"> is defined and redefined to result in the output below:</w:t>
      </w:r>
    </w:p>
    <w:p w14:paraId="0F44F1C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must equal 1</w:t>
      </w:r>
    </w:p>
    <w:p w14:paraId="62FB9B55"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must not equal 1</w:t>
      </w:r>
    </w:p>
    <w:p w14:paraId="6982EF62" w14:textId="2647CC25" w:rsidR="004C770C" w:rsidRPr="00CD6A7E" w:rsidRDefault="004C770C" w:rsidP="004C770C">
      <w:r w:rsidRPr="00CD6A7E">
        <w:t>A function’s variables are determined to be local or global using static analysis: if a function only references a variable and never assigns a value to it then it is assumed to be global otherwise it is assumed to be local and is added to the function’s namespace. This is covered in some detail in</w:t>
      </w:r>
      <w:r>
        <w:t xml:space="preserve"> </w:t>
      </w:r>
      <w:r w:rsidR="001067F4">
        <w:fldChar w:fldCharType="begin"/>
      </w:r>
      <w:r w:rsidR="001067F4">
        <w:instrText xml:space="preserve"> REF _Ref420411479 \h </w:instrText>
      </w:r>
      <w:r w:rsidR="001067F4">
        <w:fldChar w:fldCharType="separate"/>
      </w:r>
      <w:ins w:id="727" w:author="Sean McDonagh" w:date="2019-04-25T12:55:00Z">
        <w:r w:rsidR="00DE5F8F">
          <w:rPr>
            <w:lang w:bidi="en-US"/>
          </w:rPr>
          <w:t xml:space="preserve">6.22 </w:t>
        </w:r>
        <w:r w:rsidR="00DE5F8F" w:rsidRPr="00CD6A7E">
          <w:rPr>
            <w:lang w:bidi="en-US"/>
          </w:rPr>
          <w:t>Initialization of Variables [LAV]</w:t>
        </w:r>
      </w:ins>
      <w:del w:id="728" w:author="Sean McDonagh" w:date="2019-04-25T12:55:00Z">
        <w:r w:rsidR="0048220B" w:rsidDel="00DE5F8F">
          <w:rPr>
            <w:lang w:bidi="en-US"/>
          </w:rPr>
          <w:delText xml:space="preserve">6.22 </w:delText>
        </w:r>
        <w:r w:rsidR="0048220B" w:rsidRPr="00CD6A7E" w:rsidDel="00DE5F8F">
          <w:rPr>
            <w:lang w:bidi="en-US"/>
          </w:rPr>
          <w:delText>Initialization of Variables [LAV]</w:delText>
        </w:r>
      </w:del>
      <w:r w:rsidR="001067F4">
        <w:fldChar w:fldCharType="end"/>
      </w:r>
      <w:r>
        <w:t>.</w:t>
      </w:r>
      <w:r w:rsidRPr="00CD6A7E">
        <w:t xml:space="preserve"> </w:t>
      </w:r>
    </w:p>
    <w:p w14:paraId="5F2664D5" w14:textId="77777777" w:rsidR="004C770C" w:rsidRPr="00CD6A7E" w:rsidRDefault="004C770C" w:rsidP="004C770C">
      <w:r w:rsidRPr="00CD6A7E">
        <w:t xml:space="preserve">A function’s default arguments are assigned when a function is </w:t>
      </w:r>
      <w:r w:rsidRPr="00CD6A7E">
        <w:rPr>
          <w:i/>
        </w:rPr>
        <w:t>defined</w:t>
      </w:r>
      <w:r w:rsidRPr="00CD6A7E">
        <w:t xml:space="preserve">, not when it is </w:t>
      </w:r>
      <w:r w:rsidRPr="00CD6A7E">
        <w:rPr>
          <w:i/>
        </w:rPr>
        <w:t>executed</w:t>
      </w:r>
      <w:r w:rsidRPr="00CD6A7E">
        <w:t>:</w:t>
      </w:r>
    </w:p>
    <w:p w14:paraId="5EF71E3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f(a=1, b=[]):</w:t>
      </w:r>
    </w:p>
    <w:p w14:paraId="494FE25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b)</w:t>
      </w:r>
    </w:p>
    <w:p w14:paraId="18AB688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1</w:t>
      </w:r>
    </w:p>
    <w:p w14:paraId="02D5774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b.append("x")</w:t>
      </w:r>
    </w:p>
    <w:p w14:paraId="524DCB2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w:t>
      </w:r>
    </w:p>
    <w:p w14:paraId="0D76F09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w:t>
      </w:r>
    </w:p>
    <w:p w14:paraId="26F8601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f()</w:t>
      </w:r>
    </w:p>
    <w:p w14:paraId="218A4126" w14:textId="77777777" w:rsidR="004C770C" w:rsidRPr="00CD6A7E" w:rsidRDefault="004C770C" w:rsidP="004C770C">
      <w:r w:rsidRPr="00CD6A7E">
        <w:t>The output from above is typically expected to be:</w:t>
      </w:r>
    </w:p>
    <w:p w14:paraId="4FF2018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231972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37F5C8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80C64FB" w14:textId="77777777" w:rsidR="004C770C" w:rsidRPr="00CD6A7E" w:rsidRDefault="004C770C" w:rsidP="004C770C">
      <w:r w:rsidRPr="00CD6A7E">
        <w:t>But instead it prints:</w:t>
      </w:r>
    </w:p>
    <w:p w14:paraId="2E8AB9C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B06549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['x']</w:t>
      </w:r>
    </w:p>
    <w:p w14:paraId="5CE83FB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['x', 'x']</w:t>
      </w:r>
    </w:p>
    <w:p w14:paraId="54E1D415" w14:textId="77777777" w:rsidR="004C770C" w:rsidRPr="00CD6A7E" w:rsidRDefault="004C770C" w:rsidP="004C770C">
      <w:r w:rsidRPr="00CD6A7E">
        <w:t xml:space="preserve">This is because neither </w:t>
      </w:r>
      <w:r w:rsidRPr="00CD6A7E">
        <w:rPr>
          <w:rFonts w:ascii="Courier New" w:hAnsi="Courier New" w:cs="Courier New"/>
          <w:kern w:val="28"/>
          <w:lang w:val="en-GB"/>
        </w:rPr>
        <w:t>a</w:t>
      </w:r>
      <w:r w:rsidRPr="00CD6A7E">
        <w:t xml:space="preserve"> nor </w:t>
      </w:r>
      <w:r w:rsidRPr="00CD6A7E">
        <w:rPr>
          <w:rFonts w:ascii="Courier New" w:hAnsi="Courier New" w:cs="Courier New"/>
          <w:kern w:val="28"/>
          <w:lang w:val="en-GB"/>
        </w:rPr>
        <w:t xml:space="preserve">b </w:t>
      </w:r>
      <w:r w:rsidRPr="00CD6A7E">
        <w:t xml:space="preserve">are reassigned when </w:t>
      </w:r>
      <w:r w:rsidRPr="00CD6A7E">
        <w:rPr>
          <w:rFonts w:ascii="Courier New" w:hAnsi="Courier New" w:cs="Courier New"/>
          <w:kern w:val="28"/>
          <w:lang w:val="en-GB"/>
        </w:rPr>
        <w:t>f</w:t>
      </w:r>
      <w:r w:rsidRPr="00CD6A7E">
        <w:t xml:space="preserve"> is </w:t>
      </w:r>
      <w:r w:rsidRPr="00CD6A7E">
        <w:rPr>
          <w:i/>
        </w:rPr>
        <w:t>called</w:t>
      </w:r>
      <w:r w:rsidRPr="00CD6A7E">
        <w:t xml:space="preserve"> with </w:t>
      </w:r>
      <w:r w:rsidRPr="00CD6A7E">
        <w:rPr>
          <w:i/>
        </w:rPr>
        <w:t>no</w:t>
      </w:r>
      <w:r w:rsidRPr="00CD6A7E">
        <w:t xml:space="preserve"> arguments because they were assigned values when the function was </w:t>
      </w:r>
      <w:r w:rsidRPr="00CD6A7E">
        <w:rPr>
          <w:i/>
        </w:rPr>
        <w:t>defined</w:t>
      </w:r>
      <w:r w:rsidRPr="00CD6A7E">
        <w:t xml:space="preserve">. The local variable </w:t>
      </w:r>
      <w:r w:rsidRPr="00CD6A7E">
        <w:rPr>
          <w:rFonts w:ascii="Courier New" w:hAnsi="Courier New" w:cs="Courier New"/>
          <w:kern w:val="28"/>
          <w:lang w:val="en-GB"/>
        </w:rPr>
        <w:t>a</w:t>
      </w:r>
      <w:r w:rsidRPr="00CD6A7E">
        <w:t xml:space="preserve"> </w:t>
      </w:r>
      <w:proofErr w:type="gramStart"/>
      <w:r w:rsidRPr="00CD6A7E">
        <w:t>references</w:t>
      </w:r>
      <w:proofErr w:type="gramEnd"/>
      <w:r w:rsidRPr="00CD6A7E">
        <w:t xml:space="preserve"> an immutable object (an integer) so a new object is created when the </w:t>
      </w:r>
      <w:r w:rsidRPr="00CD6A7E">
        <w:rPr>
          <w:rFonts w:ascii="Courier New" w:hAnsi="Courier New" w:cs="Courier New"/>
          <w:kern w:val="28"/>
          <w:lang w:val="en-GB"/>
        </w:rPr>
        <w:t>a += 1</w:t>
      </w:r>
      <w:r w:rsidRPr="00CD6A7E">
        <w:t xml:space="preserve"> statement is created and the default value for the </w:t>
      </w:r>
      <w:r w:rsidRPr="00CD6A7E">
        <w:rPr>
          <w:rFonts w:ascii="Courier New" w:hAnsi="Courier New" w:cs="Courier New"/>
          <w:kern w:val="28"/>
          <w:lang w:val="en-GB"/>
        </w:rPr>
        <w:t>a</w:t>
      </w:r>
      <w:r w:rsidRPr="00CD6A7E">
        <w:t xml:space="preserve"> argument remains unchanged. The mutable list object </w:t>
      </w:r>
      <w:r w:rsidRPr="00CD6A7E">
        <w:rPr>
          <w:rFonts w:ascii="Courier New" w:hAnsi="Courier New" w:cs="Courier New"/>
          <w:kern w:val="28"/>
          <w:lang w:val="en-GB"/>
        </w:rPr>
        <w:t>b</w:t>
      </w:r>
      <w:r w:rsidRPr="00CD6A7E">
        <w:t xml:space="preserve"> is updated in place and thus “grows” with each new call. </w:t>
      </w:r>
    </w:p>
    <w:p w14:paraId="7691F9B9" w14:textId="77777777" w:rsidR="004C770C" w:rsidRPr="00CD6A7E" w:rsidRDefault="004C770C" w:rsidP="004C770C">
      <w:r w:rsidRPr="00CD6A7E">
        <w:lastRenderedPageBreak/>
        <w:t xml:space="preserve">The </w:t>
      </w:r>
      <w:r w:rsidRPr="00CD6A7E">
        <w:rPr>
          <w:rFonts w:ascii="Courier New" w:hAnsi="Courier New" w:cs="Courier New"/>
          <w:kern w:val="28"/>
          <w:lang w:val="en-GB"/>
        </w:rPr>
        <w:t>+=</w:t>
      </w:r>
      <w:r w:rsidRPr="00CD6A7E">
        <w:t xml:space="preserve"> Operator does not work as might be expected for mutable objects:</w:t>
      </w:r>
    </w:p>
    <w:p w14:paraId="5926351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29CF184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08E45297"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print(x) #=&gt; 2 (Works as expected)</w:t>
      </w:r>
    </w:p>
    <w:p w14:paraId="3A410DB3" w14:textId="77777777" w:rsidR="004C770C" w:rsidRPr="00CD6A7E" w:rsidRDefault="004C770C" w:rsidP="004C770C">
      <w:r w:rsidRPr="00CD6A7E">
        <w:t>But when we perform this with a mutable object:</w:t>
      </w:r>
    </w:p>
    <w:p w14:paraId="6CB75142"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E94999">
        <w:rPr>
          <w:rFonts w:ascii="Courier New" w:eastAsia="Times New Roman" w:hAnsi="Courier New" w:cs="Courier New"/>
          <w:kern w:val="28"/>
          <w:lang w:val="es-ES"/>
        </w:rPr>
        <w:t>x = [1, 2, 3]</w:t>
      </w:r>
    </w:p>
    <w:p w14:paraId="4FB54AE2"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E94999">
        <w:rPr>
          <w:rFonts w:ascii="Courier New" w:eastAsia="Times New Roman" w:hAnsi="Courier New" w:cs="Courier New"/>
          <w:kern w:val="28"/>
          <w:lang w:val="es-ES"/>
        </w:rPr>
        <w:t>y = x</w:t>
      </w:r>
    </w:p>
    <w:p w14:paraId="7906AE51"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E94999">
        <w:rPr>
          <w:rFonts w:ascii="Courier New" w:eastAsia="Times New Roman" w:hAnsi="Courier New" w:cs="Courier New"/>
          <w:kern w:val="28"/>
          <w:lang w:val="es-ES"/>
        </w:rPr>
        <w:t>print(id(x), id(y</w:t>
      </w:r>
      <w:proofErr w:type="gramStart"/>
      <w:r w:rsidRPr="00E94999">
        <w:rPr>
          <w:rFonts w:ascii="Courier New" w:eastAsia="Times New Roman" w:hAnsi="Courier New" w:cs="Courier New"/>
          <w:kern w:val="28"/>
          <w:lang w:val="es-ES"/>
        </w:rPr>
        <w:t>))#</w:t>
      </w:r>
      <w:proofErr w:type="gramEnd"/>
      <w:r w:rsidRPr="00E94999">
        <w:rPr>
          <w:rFonts w:ascii="Courier New" w:eastAsia="Times New Roman" w:hAnsi="Courier New" w:cs="Courier New"/>
          <w:kern w:val="28"/>
          <w:lang w:val="es-ES"/>
        </w:rPr>
        <w:t>=&gt; 38879880 38879880</w:t>
      </w:r>
    </w:p>
    <w:p w14:paraId="105A610D"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E94999">
        <w:rPr>
          <w:rFonts w:ascii="Courier New" w:eastAsia="Times New Roman" w:hAnsi="Courier New" w:cs="Courier New"/>
          <w:kern w:val="28"/>
          <w:lang w:val="fr-FR"/>
        </w:rPr>
        <w:t>x</w:t>
      </w:r>
      <w:proofErr w:type="gramEnd"/>
      <w:r w:rsidRPr="00E94999">
        <w:rPr>
          <w:rFonts w:ascii="Courier New" w:eastAsia="Times New Roman" w:hAnsi="Courier New" w:cs="Courier New"/>
          <w:kern w:val="28"/>
          <w:lang w:val="fr-FR"/>
        </w:rPr>
        <w:t xml:space="preserve"> += [4]</w:t>
      </w:r>
    </w:p>
    <w:p w14:paraId="7649DA81"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E94999">
        <w:rPr>
          <w:rFonts w:ascii="Courier New" w:eastAsia="Times New Roman" w:hAnsi="Courier New" w:cs="Courier New"/>
          <w:kern w:val="28"/>
          <w:lang w:val="fr-FR"/>
        </w:rPr>
        <w:t>print</w:t>
      </w:r>
      <w:proofErr w:type="gramEnd"/>
      <w:r w:rsidRPr="00E94999">
        <w:rPr>
          <w:rFonts w:ascii="Courier New" w:eastAsia="Times New Roman" w:hAnsi="Courier New" w:cs="Courier New"/>
          <w:kern w:val="28"/>
          <w:lang w:val="fr-FR"/>
        </w:rPr>
        <w:t>(id(x), id(y))#=&gt; 38879880 38879880</w:t>
      </w:r>
    </w:p>
    <w:p w14:paraId="0A507C34"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E94999">
        <w:rPr>
          <w:rFonts w:ascii="Courier New" w:eastAsia="Times New Roman" w:hAnsi="Courier New" w:cs="Courier New"/>
          <w:kern w:val="28"/>
          <w:lang w:val="fr-FR"/>
        </w:rPr>
        <w:t>x</w:t>
      </w:r>
      <w:proofErr w:type="gramEnd"/>
      <w:r w:rsidRPr="00E94999">
        <w:rPr>
          <w:rFonts w:ascii="Courier New" w:eastAsia="Times New Roman" w:hAnsi="Courier New" w:cs="Courier New"/>
          <w:kern w:val="28"/>
          <w:lang w:val="fr-FR"/>
        </w:rPr>
        <w:t xml:space="preserve"> = x + [5]</w:t>
      </w:r>
    </w:p>
    <w:p w14:paraId="4CB99BC0"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E94999">
        <w:rPr>
          <w:rFonts w:ascii="Courier New" w:eastAsia="Times New Roman" w:hAnsi="Courier New" w:cs="Courier New"/>
          <w:kern w:val="28"/>
          <w:lang w:val="fr-FR"/>
        </w:rPr>
        <w:t>print</w:t>
      </w:r>
      <w:proofErr w:type="gramEnd"/>
      <w:r w:rsidRPr="00E94999">
        <w:rPr>
          <w:rFonts w:ascii="Courier New" w:eastAsia="Times New Roman" w:hAnsi="Courier New" w:cs="Courier New"/>
          <w:kern w:val="28"/>
          <w:lang w:val="fr-FR"/>
        </w:rPr>
        <w:t>(id(x), id(y))#=&gt; 48683400 38879880</w:t>
      </w:r>
    </w:p>
    <w:p w14:paraId="0798EBD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print(x,y)#=&gt; [1, 2, 3, 4, 5] [1, 2, 3, 4]</w:t>
      </w:r>
    </w:p>
    <w:p w14:paraId="109B8D51" w14:textId="77777777" w:rsidR="004C770C" w:rsidRPr="00CD6A7E" w:rsidRDefault="004C770C" w:rsidP="004C770C">
      <w:r w:rsidRPr="00CD6A7E">
        <w:t xml:space="preserve">The </w:t>
      </w:r>
      <w:r w:rsidRPr="00CD6A7E">
        <w:rPr>
          <w:rFonts w:ascii="Courier New" w:hAnsi="Courier New" w:cs="Courier New"/>
          <w:kern w:val="28"/>
          <w:lang w:val="en-GB"/>
        </w:rPr>
        <w:t>+=</w:t>
      </w:r>
      <w:r w:rsidRPr="00CD6A7E">
        <w:t xml:space="preserve"> operator changes </w:t>
      </w:r>
      <w:r w:rsidRPr="00CD6A7E">
        <w:rPr>
          <w:rFonts w:ascii="Courier New" w:hAnsi="Courier New" w:cs="Courier New"/>
          <w:kern w:val="28"/>
          <w:lang w:val="en-GB"/>
        </w:rPr>
        <w:t>x</w:t>
      </w:r>
      <w:r w:rsidRPr="00CD6A7E">
        <w:t xml:space="preserve"> in place while the </w:t>
      </w:r>
      <w:r w:rsidRPr="00CD6A7E">
        <w:rPr>
          <w:rFonts w:ascii="Courier New" w:hAnsi="Courier New" w:cs="Courier New"/>
          <w:kern w:val="28"/>
          <w:lang w:val="en-GB"/>
        </w:rPr>
        <w:t>x = x + [5]</w:t>
      </w:r>
      <w:r w:rsidRPr="00CD6A7E">
        <w:t xml:space="preserve"> creates a new list object which, as the example above shows, is not the same list object that </w:t>
      </w:r>
      <w:r w:rsidRPr="00CD6A7E">
        <w:rPr>
          <w:rFonts w:ascii="Courier New" w:hAnsi="Courier New" w:cs="Courier New"/>
          <w:kern w:val="28"/>
          <w:lang w:val="en-GB"/>
        </w:rPr>
        <w:t>y</w:t>
      </w:r>
      <w:r w:rsidRPr="00CD6A7E">
        <w:t xml:space="preserve"> still references. This is Python’s normal handling for all assignments (immutable or mutable) – create a new object and assign to it the value created by evaluating the expression on the </w:t>
      </w:r>
      <w:proofErr w:type="gramStart"/>
      <w:r w:rsidRPr="00CD6A7E">
        <w:t>right hand</w:t>
      </w:r>
      <w:proofErr w:type="gramEnd"/>
      <w:r w:rsidRPr="00CD6A7E">
        <w:t xml:space="preserve"> side (RHS):</w:t>
      </w:r>
    </w:p>
    <w:p w14:paraId="3A890E7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36FD450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print(id(x)) #=&gt; 506081728</w:t>
      </w:r>
    </w:p>
    <w:p w14:paraId="2D4EB85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x + 1</w:t>
      </w:r>
    </w:p>
    <w:p w14:paraId="40020F4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print(id(x)) #=&gt; 506081760</w:t>
      </w:r>
    </w:p>
    <w:p w14:paraId="2A103F47" w14:textId="77777777" w:rsidR="004C770C" w:rsidRPr="00CD6A7E" w:rsidRDefault="004C770C" w:rsidP="004C770C">
      <w:r w:rsidRPr="00CD6A7E">
        <w:t xml:space="preserve">Equality (or equivalence) refers to two or more objects having the same value.  It is tested using the </w:t>
      </w:r>
      <w:r w:rsidRPr="00CD6A7E">
        <w:rPr>
          <w:rFonts w:ascii="Courier New" w:hAnsi="Courier New" w:cs="Courier New"/>
          <w:kern w:val="28"/>
          <w:lang w:val="en-GB"/>
        </w:rPr>
        <w:t>==</w:t>
      </w:r>
      <w:r w:rsidRPr="00CD6A7E">
        <w:t xml:space="preserve"> operator which can thought of as the ‘is equal to test’. On the other hand, two or more </w:t>
      </w:r>
      <w:r w:rsidRPr="00CD6A7E">
        <w:rPr>
          <w:i/>
        </w:rPr>
        <w:t>names</w:t>
      </w:r>
      <w:r w:rsidRPr="00CD6A7E">
        <w:t xml:space="preserve"> in Python are considered identical only if they reference the same object (in which case they would, of course, be equivalent too). For example:</w:t>
      </w:r>
    </w:p>
    <w:p w14:paraId="4C585AA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[0,1]</w:t>
      </w:r>
    </w:p>
    <w:p w14:paraId="749A02D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536CEED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 = [0,1]</w:t>
      </w:r>
    </w:p>
    <w:p w14:paraId="15129E9F"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is b, b is c, a == c #=&gt; (True, False, True)</w:t>
      </w:r>
    </w:p>
    <w:p w14:paraId="065BF34F" w14:textId="77777777" w:rsidR="004C770C" w:rsidRPr="00CD6A7E" w:rsidRDefault="004C770C" w:rsidP="004C770C">
      <w:r w:rsidRPr="00CD6A7E">
        <w:rPr>
          <w:rFonts w:ascii="Courier New" w:hAnsi="Courier New" w:cs="Courier New"/>
          <w:kern w:val="28"/>
          <w:lang w:val="en-GB"/>
        </w:rPr>
        <w:t xml:space="preserve">a </w:t>
      </w:r>
      <w:r w:rsidRPr="00CD6A7E">
        <w:t xml:space="preserve">and </w:t>
      </w:r>
      <w:r w:rsidRPr="00CD6A7E">
        <w:rPr>
          <w:rFonts w:ascii="Courier New" w:hAnsi="Courier New" w:cs="Courier New"/>
          <w:kern w:val="28"/>
          <w:lang w:val="en-GB"/>
        </w:rPr>
        <w:t>b</w:t>
      </w:r>
      <w:r w:rsidRPr="00CD6A7E">
        <w:t xml:space="preserve"> are both names that reference the same objects while </w:t>
      </w:r>
      <w:r w:rsidRPr="00CD6A7E">
        <w:rPr>
          <w:rFonts w:ascii="Courier New" w:hAnsi="Courier New" w:cs="Courier New"/>
          <w:kern w:val="28"/>
          <w:lang w:val="en-GB"/>
        </w:rPr>
        <w:t>c</w:t>
      </w:r>
      <w:r w:rsidRPr="00CD6A7E">
        <w:t xml:space="preserve"> references a different object which has the same </w:t>
      </w:r>
      <w:r w:rsidRPr="00CD6A7E">
        <w:rPr>
          <w:i/>
        </w:rPr>
        <w:t>value</w:t>
      </w:r>
      <w:r w:rsidRPr="00CD6A7E">
        <w:t xml:space="preserve"> as both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w:t>
      </w:r>
    </w:p>
    <w:p w14:paraId="1091E45C" w14:textId="77777777" w:rsidR="004C770C" w:rsidRPr="00CD6A7E" w:rsidRDefault="004C770C" w:rsidP="004C770C">
      <w:r w:rsidRPr="00CD6A7E">
        <w:t xml:space="preserve">Python provides built-in classes for persisting objects to external storage for retrieval later. The complete object, </w:t>
      </w:r>
      <w:r w:rsidRPr="00CD6A7E">
        <w:rPr>
          <w:i/>
        </w:rPr>
        <w:t>including its methods</w:t>
      </w:r>
      <w:r w:rsidRPr="00CD6A7E">
        <w:t>, is serialized to a file (or DBMS) and re-instantiated at a later time by any program which has access to that file/DBMS. This has the potential for introducing rogue logic in the form of object methods within a substituted file or DBMS.</w:t>
      </w:r>
    </w:p>
    <w:p w14:paraId="47F25BE9" w14:textId="77777777" w:rsidR="004C770C" w:rsidRPr="00CD6A7E" w:rsidRDefault="004C770C" w:rsidP="004C770C">
      <w:r w:rsidRPr="00CD6A7E">
        <w:t>Python supports passing parameters by keyword as in:</w:t>
      </w:r>
    </w:p>
    <w:p w14:paraId="37BCE637" w14:textId="77777777" w:rsidR="004C770C" w:rsidRPr="00E94999" w:rsidRDefault="004C770C" w:rsidP="004C770C">
      <w:pPr>
        <w:widowControl w:val="0"/>
        <w:suppressLineNumbers/>
        <w:overflowPunct w:val="0"/>
        <w:adjustRightInd w:val="0"/>
        <w:spacing w:after="240"/>
        <w:ind w:firstLine="720"/>
        <w:rPr>
          <w:rFonts w:ascii="Courier New" w:eastAsia="Times New Roman" w:hAnsi="Courier New" w:cs="Courier New"/>
          <w:kern w:val="28"/>
          <w:lang w:val="es-ES"/>
        </w:rPr>
      </w:pPr>
      <w:r w:rsidRPr="00E94999">
        <w:rPr>
          <w:rFonts w:ascii="Courier New" w:eastAsia="Times New Roman" w:hAnsi="Courier New" w:cs="Courier New"/>
          <w:kern w:val="28"/>
          <w:lang w:val="es-ES"/>
        </w:rPr>
        <w:t xml:space="preserve">a = </w:t>
      </w:r>
      <w:proofErr w:type="gramStart"/>
      <w:r w:rsidRPr="00E94999">
        <w:rPr>
          <w:rFonts w:ascii="Courier New" w:eastAsia="Times New Roman" w:hAnsi="Courier New" w:cs="Courier New"/>
          <w:kern w:val="28"/>
          <w:lang w:val="es-ES"/>
        </w:rPr>
        <w:t>myfunc(</w:t>
      </w:r>
      <w:proofErr w:type="gramEnd"/>
      <w:r w:rsidRPr="00E94999">
        <w:rPr>
          <w:rFonts w:ascii="Courier New" w:eastAsia="Times New Roman" w:hAnsi="Courier New" w:cs="Courier New"/>
          <w:kern w:val="28"/>
          <w:lang w:val="es-ES"/>
        </w:rPr>
        <w:t>x = 1, y = "abc")</w:t>
      </w:r>
    </w:p>
    <w:p w14:paraId="64D8AD63" w14:textId="77777777" w:rsidR="004C770C" w:rsidRPr="00CD6A7E" w:rsidRDefault="004C770C" w:rsidP="004C770C">
      <w:r w:rsidRPr="00CD6A7E">
        <w:lastRenderedPageBreak/>
        <w:t>This can make the code more readable and allows one to skip parameters. It can also reduce errors caused by confusing the order of parameters.</w:t>
      </w:r>
    </w:p>
    <w:p w14:paraId="67808DE6" w14:textId="5D4EF56A" w:rsidR="004C770C" w:rsidRPr="00CD6A7E" w:rsidRDefault="001858A2" w:rsidP="009866F9">
      <w:pPr>
        <w:pStyle w:val="Heading3"/>
        <w:rPr>
          <w:lang w:bidi="en-US"/>
        </w:rPr>
      </w:pPr>
      <w:r>
        <w:rPr>
          <w:lang w:bidi="en-US"/>
        </w:rPr>
        <w:t>6.5</w:t>
      </w:r>
      <w:r w:rsidR="00B232FA">
        <w:rPr>
          <w:lang w:bidi="en-US"/>
        </w:rPr>
        <w:t>4</w:t>
      </w:r>
      <w:r w:rsidR="004C770C">
        <w:rPr>
          <w:lang w:bidi="en-US"/>
        </w:rPr>
        <w:t>.2</w:t>
      </w:r>
      <w:r w:rsidR="00AD5842">
        <w:rPr>
          <w:lang w:bidi="en-US"/>
        </w:rPr>
        <w:t xml:space="preserve"> </w:t>
      </w:r>
      <w:r w:rsidR="004C770C" w:rsidRPr="00CD6A7E">
        <w:rPr>
          <w:lang w:bidi="en-US"/>
        </w:rPr>
        <w:t>Guidance to language users</w:t>
      </w:r>
    </w:p>
    <w:p w14:paraId="49D08FB7" w14:textId="7962C9CB" w:rsidR="004C770C" w:rsidRPr="00CD6A7E" w:rsidDel="006B38FA" w:rsidRDefault="004C770C" w:rsidP="004C770C">
      <w:pPr>
        <w:rPr>
          <w:del w:id="729" w:author="Sean McDonagh" w:date="2019-04-25T12:05:00Z"/>
          <w:rFonts w:eastAsia="Times New Roman"/>
          <w:lang w:val="en-GB"/>
        </w:rPr>
      </w:pPr>
    </w:p>
    <w:p w14:paraId="27D0EE68" w14:textId="77777777" w:rsidR="00DA7483" w:rsidRPr="00E94999" w:rsidRDefault="00DA7483"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CD6A7E">
        <w:rPr>
          <w:rFonts w:eastAsia="Times New Roman"/>
          <w:lang w:val="en-GB"/>
        </w:rPr>
        <w:t xml:space="preserve">Ensure that a function is defined before attempting to call it; </w:t>
      </w:r>
    </w:p>
    <w:p w14:paraId="50D9ABE1" w14:textId="49A3B12D" w:rsidR="00DA7483" w:rsidRPr="00E94999" w:rsidRDefault="00DA7483"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CD6A7E">
        <w:rPr>
          <w:rFonts w:eastAsia="Times New Roman"/>
          <w:lang w:val="en-GB"/>
        </w:rPr>
        <w:t>Be aware that a function is defined dynamically so its composition and operation may vary due to variations in the flow of control within the defining program;</w:t>
      </w:r>
    </w:p>
    <w:p w14:paraId="61262D2E" w14:textId="72F8E0EC"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Be aware of when a variable is local versus global;</w:t>
      </w:r>
    </w:p>
    <w:p w14:paraId="10A0256A"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Do not use mutable objects as default values for arguments in a function definition unless you absolutely need </w:t>
      </w:r>
      <w:proofErr w:type="gramStart"/>
      <w:r w:rsidRPr="007B6289">
        <w:rPr>
          <w:rFonts w:ascii="Calibri" w:eastAsia="Times New Roman" w:hAnsi="Calibri"/>
          <w:lang w:val="en-GB"/>
        </w:rPr>
        <w:t>to</w:t>
      </w:r>
      <w:proofErr w:type="gramEnd"/>
      <w:r w:rsidRPr="007B6289">
        <w:rPr>
          <w:rFonts w:ascii="Calibri" w:eastAsia="Times New Roman" w:hAnsi="Calibri"/>
          <w:lang w:val="en-GB"/>
        </w:rPr>
        <w:t xml:space="preserve"> and you understand the effect;</w:t>
      </w:r>
    </w:p>
    <w:p w14:paraId="6AC815F8"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when using the </w:t>
      </w:r>
      <w:r w:rsidRPr="00040085">
        <w:rPr>
          <w:rFonts w:ascii="Courier New" w:eastAsiaTheme="majorEastAsia" w:hAnsi="Courier New" w:cs="Courier New"/>
          <w:kern w:val="28"/>
        </w:rPr>
        <w:t>+=</w:t>
      </w:r>
      <w:r w:rsidRPr="007B6289">
        <w:rPr>
          <w:rFonts w:ascii="Calibri" w:eastAsia="Times New Roman" w:hAnsi="Calibri"/>
          <w:lang w:val="en-GB"/>
        </w:rPr>
        <w:t xml:space="preserve"> operator on mutable objects the operation is done in place; </w:t>
      </w:r>
    </w:p>
    <w:p w14:paraId="18FFA95B"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cognizant that assignments to objects, mutable and immutable, always create a new object; </w:t>
      </w:r>
    </w:p>
    <w:p w14:paraId="2310CF05"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Understand the difference between equivalence and equality and code accordingly; and</w:t>
      </w:r>
    </w:p>
    <w:p w14:paraId="56E2A6D1"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Ensure that the file path used to locate a persisted file or DBMS is correct and </w:t>
      </w:r>
      <w:r w:rsidRPr="007B6289">
        <w:rPr>
          <w:rFonts w:ascii="Calibri" w:eastAsia="Times New Roman" w:hAnsi="Calibri"/>
          <w:i/>
          <w:lang w:val="en-GB"/>
        </w:rPr>
        <w:t>never</w:t>
      </w:r>
      <w:r w:rsidRPr="007B6289">
        <w:rPr>
          <w:rFonts w:ascii="Calibri" w:eastAsia="Times New Roman" w:hAnsi="Calibri"/>
          <w:lang w:val="en-GB"/>
        </w:rPr>
        <w:t xml:space="preserve"> ingest objects from an untrusted source.</w:t>
      </w:r>
    </w:p>
    <w:p w14:paraId="50267C03" w14:textId="5B4FC5ED" w:rsidR="004C770C" w:rsidRPr="00CD6A7E" w:rsidRDefault="001858A2" w:rsidP="004C770C">
      <w:pPr>
        <w:pStyle w:val="Heading2"/>
        <w:rPr>
          <w:lang w:bidi="en-US"/>
        </w:rPr>
      </w:pPr>
      <w:bookmarkStart w:id="730" w:name="_Toc310518204"/>
      <w:bookmarkStart w:id="731" w:name="_Toc7089425"/>
      <w:r>
        <w:rPr>
          <w:lang w:bidi="en-US"/>
        </w:rPr>
        <w:t>6.5</w:t>
      </w:r>
      <w:r w:rsidR="00B232FA">
        <w:rPr>
          <w:lang w:bidi="en-US"/>
        </w:rPr>
        <w:t>5</w:t>
      </w:r>
      <w:r w:rsidR="00AD5842">
        <w:rPr>
          <w:lang w:bidi="en-US"/>
        </w:rPr>
        <w:t xml:space="preserve"> </w:t>
      </w:r>
      <w:r w:rsidR="004C770C" w:rsidRPr="00CD6A7E">
        <w:rPr>
          <w:lang w:bidi="en-US"/>
        </w:rPr>
        <w:t>Unspecified Behaviour [BQF]</w:t>
      </w:r>
      <w:bookmarkEnd w:id="730"/>
      <w:bookmarkEnd w:id="731"/>
    </w:p>
    <w:p w14:paraId="6F7061FE" w14:textId="65DA2F7C" w:rsidR="004C770C" w:rsidRPr="00CD6A7E" w:rsidRDefault="001858A2" w:rsidP="009866F9">
      <w:pPr>
        <w:pStyle w:val="Heading3"/>
        <w:rPr>
          <w:iCs/>
          <w:lang w:bidi="en-US"/>
        </w:rPr>
      </w:pPr>
      <w:r>
        <w:rPr>
          <w:lang w:bidi="en-US"/>
        </w:rPr>
        <w:t>6.5</w:t>
      </w:r>
      <w:r w:rsidR="00B232FA">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56C447C" w14:textId="77777777" w:rsidR="004C770C" w:rsidRPr="00CD6A7E" w:rsidRDefault="004C770C" w:rsidP="004C770C">
      <w:r w:rsidRPr="00CD6A7E">
        <w:t>Understanding how Python manages identities becomes less clear when a script is run using integers (or short strings):</w:t>
      </w:r>
    </w:p>
    <w:p w14:paraId="658C229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a=1</w:t>
      </w:r>
    </w:p>
    <w:p w14:paraId="4C17B0A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b=a</w:t>
      </w:r>
    </w:p>
    <w:p w14:paraId="43E0E0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c=1</w:t>
      </w:r>
    </w:p>
    <w:p w14:paraId="2513013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b/>
          <w:kern w:val="28"/>
        </w:rPr>
      </w:pPr>
      <w:r w:rsidRPr="00CD6A7E">
        <w:rPr>
          <w:rFonts w:ascii="Courier New" w:eastAsia="Times New Roman" w:hAnsi="Courier New" w:cs="Courier New"/>
          <w:kern w:val="28"/>
        </w:rPr>
        <w:t xml:space="preserve">a is b, b is c, a == c #=&gt; (True, </w:t>
      </w:r>
      <w:r w:rsidRPr="00CD6A7E">
        <w:rPr>
          <w:rFonts w:ascii="Courier New" w:eastAsia="Times New Roman" w:hAnsi="Courier New" w:cs="Courier New"/>
          <w:b/>
          <w:kern w:val="28"/>
        </w:rPr>
        <w:t>True</w:t>
      </w:r>
      <w:r w:rsidRPr="00CD6A7E">
        <w:rPr>
          <w:rFonts w:ascii="Courier New" w:eastAsia="Times New Roman" w:hAnsi="Courier New" w:cs="Courier New"/>
          <w:kern w:val="28"/>
        </w:rPr>
        <w:t>, True)</w:t>
      </w:r>
    </w:p>
    <w:p w14:paraId="6522C18B" w14:textId="57216404" w:rsidR="004C770C" w:rsidRPr="00CD6A7E" w:rsidRDefault="004C770C" w:rsidP="004C770C">
      <w:r w:rsidRPr="00CD6A7E">
        <w:t xml:space="preserve">In the example above </w:t>
      </w:r>
      <w:r w:rsidRPr="00CD6A7E">
        <w:rPr>
          <w:rFonts w:ascii="Courier New" w:hAnsi="Courier New" w:cs="Courier New"/>
          <w:kern w:val="28"/>
          <w:lang w:val="en-GB"/>
        </w:rPr>
        <w:t xml:space="preserve">c </w:t>
      </w:r>
      <w:r w:rsidRPr="00CD6A7E">
        <w:t xml:space="preserve">references the same object as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 xml:space="preserve">b </w:t>
      </w:r>
      <w:r w:rsidRPr="00CD6A7E">
        <w:t xml:space="preserve">even though </w:t>
      </w:r>
      <w:r w:rsidRPr="00CD6A7E">
        <w:rPr>
          <w:rFonts w:ascii="Courier New" w:hAnsi="Courier New" w:cs="Courier New"/>
          <w:kern w:val="28"/>
          <w:lang w:val="en-GB"/>
        </w:rPr>
        <w:t>c</w:t>
      </w:r>
      <w:r w:rsidRPr="00CD6A7E">
        <w:t xml:space="preserve"> was never assigned to either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This is a nuance of how Python is optimized to cache short strings and small integers. Other than in a test for identity as above, this nuance has no effect on the logic of the program (</w:t>
      </w:r>
      <w:r w:rsidR="00B47294">
        <w:t>for example</w:t>
      </w:r>
      <w:r w:rsidRPr="00CD6A7E">
        <w:t xml:space="preserve">, changing the value of </w:t>
      </w:r>
      <w:r w:rsidRPr="00CD6A7E">
        <w:rPr>
          <w:rFonts w:ascii="Courier New" w:hAnsi="Courier New" w:cs="Courier New"/>
          <w:kern w:val="28"/>
          <w:lang w:val="en-GB"/>
        </w:rPr>
        <w:t>c</w:t>
      </w:r>
      <w:r w:rsidRPr="00CD6A7E">
        <w:t xml:space="preserve"> to 2 will not affect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xml:space="preserve">). Refer also to </w:t>
      </w:r>
      <w:r w:rsidR="001067F4">
        <w:fldChar w:fldCharType="begin"/>
      </w:r>
      <w:r w:rsidR="001067F4">
        <w:instrText xml:space="preserve"> REF _Ref336413302 \h </w:instrText>
      </w:r>
      <w:r w:rsidR="001067F4">
        <w:fldChar w:fldCharType="separate"/>
      </w:r>
      <w:r w:rsidR="00DE5F8F">
        <w:t>4. Language concepts</w:t>
      </w:r>
      <w:r w:rsidR="001067F4">
        <w:fldChar w:fldCharType="end"/>
      </w:r>
      <w:r w:rsidRPr="00CD6A7E">
        <w:t>.</w:t>
      </w:r>
    </w:p>
    <w:p w14:paraId="0167E989" w14:textId="77777777" w:rsidR="004C770C" w:rsidRPr="00CD6A7E" w:rsidRDefault="004C770C" w:rsidP="004C770C">
      <w:r w:rsidRPr="00CD6A7E">
        <w:t xml:space="preserve">When persisting objects using pickling, if an exception is raised then an unspecified number of bytes may have already been written to the file. </w:t>
      </w:r>
    </w:p>
    <w:p w14:paraId="0A76DFCD" w14:textId="47E3C400" w:rsidR="004C770C" w:rsidRPr="00CD6A7E" w:rsidRDefault="001858A2" w:rsidP="009866F9">
      <w:pPr>
        <w:pStyle w:val="Heading3"/>
        <w:rPr>
          <w:lang w:bidi="en-US"/>
        </w:rPr>
      </w:pPr>
      <w:r>
        <w:rPr>
          <w:lang w:bidi="en-US"/>
        </w:rPr>
        <w:t>6.5</w:t>
      </w:r>
      <w:r w:rsidR="00B232FA">
        <w:rPr>
          <w:lang w:bidi="en-US"/>
        </w:rPr>
        <w:t>5</w:t>
      </w:r>
      <w:r w:rsidR="004C770C">
        <w:rPr>
          <w:lang w:bidi="en-US"/>
        </w:rPr>
        <w:t>.2</w:t>
      </w:r>
      <w:r w:rsidR="00AD5842">
        <w:rPr>
          <w:lang w:bidi="en-US"/>
        </w:rPr>
        <w:t xml:space="preserve"> </w:t>
      </w:r>
      <w:r w:rsidR="004C770C" w:rsidRPr="00CD6A7E">
        <w:rPr>
          <w:lang w:bidi="en-US"/>
        </w:rPr>
        <w:t>Guidance to language users</w:t>
      </w:r>
    </w:p>
    <w:p w14:paraId="0D746357" w14:textId="77777777"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rPr>
      </w:pPr>
      <w:r w:rsidRPr="007B6289">
        <w:rPr>
          <w:rFonts w:ascii="Calibri" w:eastAsia="Times New Roman" w:hAnsi="Calibri"/>
        </w:rPr>
        <w:t xml:space="preserve">Do not rely on the content of error messages – use exception objects instead; </w:t>
      </w:r>
    </w:p>
    <w:p w14:paraId="4513B17F" w14:textId="77777777"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rPr>
      </w:pPr>
      <w:r w:rsidRPr="007B6289">
        <w:rPr>
          <w:rFonts w:ascii="Calibri" w:eastAsia="Times New Roman" w:hAnsi="Calibri"/>
        </w:rPr>
        <w:t xml:space="preserve">When persisting object using pickling use exception handling to cleanup partially written files; and </w:t>
      </w:r>
    </w:p>
    <w:p w14:paraId="1F8D2FC4" w14:textId="77777777"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depend on the way Python may or may not optimize object references for small integer and string objects because it may vary for environments or even for releases in the same environment.</w:t>
      </w:r>
    </w:p>
    <w:p w14:paraId="066E2D1A" w14:textId="2E3EB142" w:rsidR="004C770C" w:rsidRPr="00CD6A7E" w:rsidRDefault="001858A2" w:rsidP="004C770C">
      <w:pPr>
        <w:pStyle w:val="Heading2"/>
        <w:rPr>
          <w:lang w:bidi="en-US"/>
        </w:rPr>
      </w:pPr>
      <w:bookmarkStart w:id="732" w:name="_Toc310518205"/>
      <w:bookmarkStart w:id="733" w:name="_Toc7089426"/>
      <w:r>
        <w:rPr>
          <w:lang w:bidi="en-US"/>
        </w:rPr>
        <w:lastRenderedPageBreak/>
        <w:t>6.5</w:t>
      </w:r>
      <w:r w:rsidR="00B232FA">
        <w:rPr>
          <w:lang w:bidi="en-US"/>
        </w:rPr>
        <w:t>6</w:t>
      </w:r>
      <w:r w:rsidR="00AD5842">
        <w:rPr>
          <w:lang w:bidi="en-US"/>
        </w:rPr>
        <w:t xml:space="preserve"> </w:t>
      </w:r>
      <w:r w:rsidR="004C770C" w:rsidRPr="00CD6A7E">
        <w:rPr>
          <w:lang w:bidi="en-US"/>
        </w:rPr>
        <w:t>Undefined Behaviour [EWF]</w:t>
      </w:r>
      <w:bookmarkEnd w:id="732"/>
      <w:bookmarkEnd w:id="733"/>
    </w:p>
    <w:p w14:paraId="4BC4E914" w14:textId="4C9C8849" w:rsidR="004C770C" w:rsidRPr="00CD6A7E" w:rsidRDefault="001858A2" w:rsidP="009866F9">
      <w:pPr>
        <w:pStyle w:val="Heading3"/>
        <w:rPr>
          <w:lang w:bidi="en-US"/>
        </w:rPr>
      </w:pPr>
      <w:r>
        <w:rPr>
          <w:lang w:bidi="en-US"/>
        </w:rPr>
        <w:t>6.5</w:t>
      </w:r>
      <w:r w:rsidR="00B232FA">
        <w:rPr>
          <w:lang w:bidi="en-US"/>
        </w:rPr>
        <w:t>6</w:t>
      </w:r>
      <w:r w:rsidR="004C770C">
        <w:rPr>
          <w:lang w:bidi="en-US"/>
        </w:rPr>
        <w:t>.1</w:t>
      </w:r>
      <w:r w:rsidR="00AD5842">
        <w:rPr>
          <w:lang w:bidi="en-US"/>
        </w:rPr>
        <w:t xml:space="preserve"> </w:t>
      </w:r>
      <w:r w:rsidR="004C770C" w:rsidRPr="00CD6A7E">
        <w:rPr>
          <w:lang w:bidi="en-US"/>
        </w:rPr>
        <w:t>Applicability to language</w:t>
      </w:r>
    </w:p>
    <w:p w14:paraId="5C2E8BAA" w14:textId="77777777" w:rsidR="004C770C" w:rsidRPr="00CD6A7E" w:rsidRDefault="004C770C" w:rsidP="004C770C">
      <w:r w:rsidRPr="00CD6A7E">
        <w:t>Python has undefined behaviour in the following instances:</w:t>
      </w:r>
    </w:p>
    <w:p w14:paraId="00B0EC14" w14:textId="77777777" w:rsidR="004C770C" w:rsidRPr="007B6289" w:rsidRDefault="004C770C" w:rsidP="004C770C">
      <w:pPr>
        <w:pStyle w:val="ListParagraph"/>
        <w:widowControl w:val="0"/>
        <w:numPr>
          <w:ilvl w:val="0"/>
          <w:numId w:val="378"/>
        </w:numPr>
        <w:suppressLineNumbers/>
        <w:overflowPunct w:val="0"/>
        <w:adjustRightInd w:val="0"/>
        <w:spacing w:after="0"/>
        <w:rPr>
          <w:rFonts w:ascii="Calibri" w:eastAsia="Times New Roman" w:hAnsi="Calibri"/>
          <w:lang w:val="en-GB"/>
        </w:rPr>
      </w:pPr>
      <w:r w:rsidRPr="007B6289">
        <w:rPr>
          <w:rFonts w:ascii="Calibri" w:eastAsia="Times New Roman" w:hAnsi="Calibri"/>
          <w:lang w:val="en-GB"/>
        </w:rPr>
        <w:t>Caching of immutable objects can result in (or not result in) a single object being referenced by two or more variables. Comparing the variables for equivalence (</w:t>
      </w:r>
      <w:r w:rsidR="00453A6A">
        <w:rPr>
          <w:rFonts w:ascii="Calibri" w:eastAsia="Times New Roman" w:hAnsi="Calibri"/>
          <w:lang w:val="en-GB"/>
        </w:rPr>
        <w:t>that is</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if a == b</w:t>
      </w:r>
      <w:r w:rsidRPr="007B6289">
        <w:rPr>
          <w:rFonts w:ascii="Calibri" w:eastAsia="Times New Roman" w:hAnsi="Calibri"/>
          <w:lang w:val="en-GB"/>
        </w:rPr>
        <w:t xml:space="preserve">) will always yield a </w:t>
      </w:r>
      <w:r w:rsidRPr="00040085">
        <w:rPr>
          <w:rFonts w:ascii="Courier New" w:eastAsiaTheme="majorEastAsia" w:hAnsi="Courier New" w:cs="Courier New"/>
          <w:kern w:val="28"/>
          <w:lang w:val="en-GB"/>
        </w:rPr>
        <w:t>True</w:t>
      </w:r>
      <w:r w:rsidRPr="007B6289">
        <w:rPr>
          <w:rFonts w:ascii="Calibri" w:eastAsia="Times New Roman" w:hAnsi="Calibri"/>
          <w:lang w:val="en-GB"/>
        </w:rPr>
        <w:t xml:space="preserve"> but checking for equality (using the </w:t>
      </w:r>
      <w:r w:rsidRPr="00040085">
        <w:rPr>
          <w:rFonts w:ascii="Courier New" w:eastAsiaTheme="majorEastAsia" w:hAnsi="Courier New" w:cs="Courier New"/>
          <w:kern w:val="28"/>
          <w:lang w:val="en-GB"/>
        </w:rPr>
        <w:t>is</w:t>
      </w:r>
      <w:r w:rsidRPr="007B6289">
        <w:rPr>
          <w:rFonts w:ascii="Calibri" w:eastAsia="Times New Roman" w:hAnsi="Calibri"/>
          <w:lang w:val="en-GB"/>
        </w:rPr>
        <w:t xml:space="preserve"> built-in) may, or may not, dependent on the implementation:</w:t>
      </w:r>
    </w:p>
    <w:p w14:paraId="1E5D5D49" w14:textId="77777777"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t>a = 1</w:t>
      </w:r>
    </w:p>
    <w:p w14:paraId="7ED07ED3" w14:textId="77777777"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t>b = 2-1</w:t>
      </w:r>
    </w:p>
    <w:p w14:paraId="1F9E7108" w14:textId="77777777" w:rsidR="004C770C" w:rsidRPr="007B6289" w:rsidRDefault="004C770C" w:rsidP="004C770C">
      <w:pPr>
        <w:spacing w:after="0"/>
        <w:ind w:left="806"/>
        <w:rPr>
          <w:rFonts w:ascii="Courier New" w:eastAsia="Times New Roman" w:hAnsi="Courier New" w:cs="Courier New"/>
          <w:lang w:val="en-GB"/>
        </w:rPr>
      </w:pPr>
      <w:proofErr w:type="gramStart"/>
      <w:r w:rsidRPr="007B6289">
        <w:rPr>
          <w:rFonts w:ascii="Courier New" w:eastAsia="Times New Roman" w:hAnsi="Courier New" w:cs="Courier New"/>
          <w:lang w:val="en-GB"/>
        </w:rPr>
        <w:t>print(</w:t>
      </w:r>
      <w:proofErr w:type="gramEnd"/>
      <w:r w:rsidRPr="007B6289">
        <w:rPr>
          <w:rFonts w:ascii="Courier New" w:eastAsia="Times New Roman" w:hAnsi="Courier New" w:cs="Courier New"/>
          <w:lang w:val="en-GB"/>
        </w:rPr>
        <w:t>a == b, a is b) #=&gt; (True, ?)</w:t>
      </w:r>
    </w:p>
    <w:p w14:paraId="1C631241"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sequence of keys in a dictionary is undefined because the hashing function used to index the keys is unspecified therefore different implementations are likely to yield different sequences.</w:t>
      </w:r>
    </w:p>
    <w:p w14:paraId="1FC012FE" w14:textId="19E77C1E"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w:t>
      </w:r>
      <w:hyperlink r:id="rId20" w:anchor="concurrent.futures.Future" w:tooltip="concurrent.futures.Future" w:history="1">
        <w:r w:rsidRPr="00040085">
          <w:rPr>
            <w:rFonts w:ascii="Courier New" w:eastAsiaTheme="majorEastAsia" w:hAnsi="Courier New" w:cs="Courier New"/>
            <w:kern w:val="28"/>
            <w:lang w:val="en-GB"/>
          </w:rPr>
          <w:t>Future</w:t>
        </w:r>
      </w:hyperlink>
      <w:r w:rsidRPr="007B6289">
        <w:rPr>
          <w:rFonts w:ascii="Calibri" w:eastAsia="Times New Roman" w:hAnsi="Calibri"/>
          <w:lang w:val="en-GB"/>
        </w:rPr>
        <w:t xml:space="preserve"> class encapsulates the asynchronous execution of a callable. The behaviour is undefined if the </w:t>
      </w:r>
      <w:r w:rsidRPr="00040085">
        <w:rPr>
          <w:rFonts w:ascii="Courier New" w:eastAsiaTheme="majorEastAsia" w:hAnsi="Courier New" w:cs="Courier New"/>
          <w:kern w:val="28"/>
          <w:lang w:val="en-GB"/>
        </w:rPr>
        <w:t>add_done_callback(fn)</w:t>
      </w:r>
      <w:r w:rsidRPr="007B6289">
        <w:rPr>
          <w:rFonts w:ascii="Calibri" w:eastAsia="Times New Roman" w:hAnsi="Calibri"/>
          <w:lang w:val="en-GB"/>
        </w:rPr>
        <w:t xml:space="preserve"> method (which attaches the callable </w:t>
      </w:r>
      <w:r w:rsidRPr="00040085">
        <w:rPr>
          <w:rFonts w:ascii="Courier New" w:eastAsiaTheme="majorEastAsia" w:hAnsi="Courier New" w:cs="Courier New"/>
          <w:kern w:val="28"/>
          <w:lang w:val="en-GB"/>
        </w:rPr>
        <w:t>fn</w:t>
      </w:r>
      <w:r w:rsidRPr="007B6289">
        <w:rPr>
          <w:rFonts w:ascii="Calibri" w:eastAsia="Times New Roman" w:hAnsi="Calibri"/>
          <w:lang w:val="en-GB"/>
        </w:rPr>
        <w:t xml:space="preserve"> to the future) raises a </w:t>
      </w:r>
      <w:hyperlink r:id="rId21" w:anchor="BaseException" w:tooltip="BaseException" w:history="1">
        <w:r w:rsidRPr="00040085">
          <w:rPr>
            <w:rFonts w:ascii="Courier New" w:eastAsiaTheme="majorEastAsia" w:hAnsi="Courier New" w:cs="Courier New"/>
            <w:kern w:val="28"/>
            <w:lang w:val="en-GB"/>
          </w:rPr>
          <w:t>BaseException</w:t>
        </w:r>
      </w:hyperlink>
      <w:r w:rsidRPr="007B6289">
        <w:rPr>
          <w:rFonts w:ascii="Calibri" w:eastAsia="Times New Roman" w:hAnsi="Calibri"/>
          <w:lang w:val="en-GB"/>
        </w:rPr>
        <w:t xml:space="preserve"> subclass.</w:t>
      </w:r>
    </w:p>
    <w:p w14:paraId="26A569C6"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Modifying the dictionary returned by the </w:t>
      </w:r>
      <w:r w:rsidRPr="00040085">
        <w:rPr>
          <w:rFonts w:ascii="Courier New" w:eastAsiaTheme="majorEastAsia" w:hAnsi="Courier New" w:cs="Courier New"/>
          <w:kern w:val="28"/>
          <w:lang w:val="en-GB"/>
        </w:rPr>
        <w:t>vars</w:t>
      </w:r>
      <w:r w:rsidRPr="007B6289">
        <w:rPr>
          <w:rFonts w:ascii="Calibri" w:eastAsia="Times New Roman" w:hAnsi="Calibri"/>
          <w:lang w:val="en-GB"/>
        </w:rPr>
        <w:t xml:space="preserve"> built-in has undefined effects when used to retrieve the dictionary (</w:t>
      </w:r>
      <w:r w:rsidR="00453A6A">
        <w:rPr>
          <w:rFonts w:ascii="Calibri" w:eastAsia="Times New Roman" w:hAnsi="Calibri"/>
          <w:lang w:val="en-GB"/>
        </w:rPr>
        <w:t>that is</w:t>
      </w:r>
      <w:r w:rsidRPr="007B6289">
        <w:rPr>
          <w:rFonts w:ascii="Calibri" w:eastAsia="Times New Roman" w:hAnsi="Calibri"/>
          <w:lang w:val="en-GB"/>
        </w:rPr>
        <w:t>, the namespace) for an object.</w:t>
      </w:r>
    </w:p>
    <w:p w14:paraId="32D7A00E"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Form feed characters used for indentation have an undefined effect on the character count used to determine the scope of a block.</w:t>
      </w:r>
    </w:p>
    <w:p w14:paraId="15240BBC"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w:t>
      </w:r>
      <w:r w:rsidRPr="00040085">
        <w:rPr>
          <w:rFonts w:ascii="Courier New" w:eastAsiaTheme="majorEastAsia" w:hAnsi="Courier New" w:cs="Courier New"/>
          <w:kern w:val="28"/>
        </w:rPr>
        <w:t>catch_warnings</w:t>
      </w:r>
      <w:r w:rsidRPr="007B6289">
        <w:rPr>
          <w:rFonts w:ascii="Calibri" w:eastAsia="Times New Roman" w:hAnsi="Calibri"/>
          <w:lang w:val="en-GB"/>
        </w:rPr>
        <w:t xml:space="preserve"> function in the context manager can be used to temporarily suppress warning messages but it can only be guaranteed in a single-threaded application otherwise, when </w:t>
      </w:r>
      <w:r w:rsidR="00E36DA3">
        <w:rPr>
          <w:rFonts w:ascii="Calibri" w:eastAsia="Times New Roman" w:hAnsi="Calibri"/>
          <w:lang w:val="en-GB"/>
        </w:rPr>
        <w:t>two</w:t>
      </w:r>
      <w:r w:rsidR="00E36DA3" w:rsidRPr="007B6289">
        <w:rPr>
          <w:rFonts w:ascii="Calibri" w:eastAsia="Times New Roman" w:hAnsi="Calibri"/>
          <w:lang w:val="en-GB"/>
        </w:rPr>
        <w:t xml:space="preserve"> </w:t>
      </w:r>
      <w:r w:rsidRPr="007B6289">
        <w:rPr>
          <w:rFonts w:ascii="Calibri" w:eastAsia="Times New Roman" w:hAnsi="Calibri"/>
          <w:lang w:val="en-GB"/>
        </w:rPr>
        <w:t>or more threads are active, the behaviour is undefined.</w:t>
      </w:r>
    </w:p>
    <w:p w14:paraId="22E2EC30"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sorting a list using the </w:t>
      </w:r>
      <w:proofErr w:type="gramStart"/>
      <w:r w:rsidRPr="00040085">
        <w:rPr>
          <w:rFonts w:ascii="Courier New" w:eastAsiaTheme="majorEastAsia" w:hAnsi="Courier New" w:cs="Courier New"/>
          <w:kern w:val="28"/>
          <w:lang w:val="en-GB"/>
        </w:rPr>
        <w:t>sort(</w:t>
      </w:r>
      <w:proofErr w:type="gramEnd"/>
      <w:r w:rsidRPr="00040085">
        <w:rPr>
          <w:rFonts w:ascii="Courier New" w:eastAsiaTheme="majorEastAsia" w:hAnsi="Courier New" w:cs="Courier New"/>
          <w:kern w:val="28"/>
          <w:lang w:val="en-GB"/>
        </w:rPr>
        <w:t>)</w:t>
      </w:r>
      <w:r w:rsidRPr="007B6289">
        <w:rPr>
          <w:rFonts w:ascii="Calibri" w:eastAsia="Times New Roman" w:hAnsi="Calibri"/>
          <w:lang w:val="en-GB"/>
        </w:rPr>
        <w:t xml:space="preserve"> method, attempting to inspect or mutate the content of the list will result in undefined behaviour.</w:t>
      </w:r>
    </w:p>
    <w:p w14:paraId="768BAC73"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order of sort of a list of sets, using </w:t>
      </w:r>
      <w:proofErr w:type="gramStart"/>
      <w:r w:rsidRPr="00040085">
        <w:rPr>
          <w:rFonts w:ascii="Courier New" w:eastAsiaTheme="majorEastAsia" w:hAnsi="Courier New" w:cs="Courier New"/>
          <w:kern w:val="28"/>
          <w:lang w:val="en-GB"/>
        </w:rPr>
        <w:t>list.sort</w:t>
      </w:r>
      <w:proofErr w:type="gramEnd"/>
      <w:r w:rsidRPr="00040085">
        <w:rPr>
          <w:rFonts w:ascii="Courier New" w:eastAsiaTheme="majorEastAsia" w:hAnsi="Courier New" w:cs="Courier New"/>
          <w:kern w:val="28"/>
          <w:lang w:val="en-GB"/>
        </w:rPr>
        <w:t>()</w:t>
      </w:r>
      <w:r w:rsidRPr="007B6289">
        <w:rPr>
          <w:rFonts w:ascii="Calibri" w:eastAsia="Times New Roman" w:hAnsi="Calibri"/>
          <w:lang w:val="en-GB"/>
        </w:rPr>
        <w:t xml:space="preserve">,  is undefined as is the use of the function used on a list of sets that depend on total ordering such as </w:t>
      </w:r>
      <w:r w:rsidRPr="00040085">
        <w:rPr>
          <w:rFonts w:ascii="Courier New" w:eastAsiaTheme="majorEastAsia" w:hAnsi="Courier New" w:cs="Courier New"/>
          <w:kern w:val="28"/>
          <w:lang w:val="en-GB"/>
        </w:rPr>
        <w:t xml:space="preserve">min(), max(), </w:t>
      </w:r>
      <w:r w:rsidRPr="007B6289">
        <w:rPr>
          <w:rFonts w:ascii="Calibri" w:eastAsia="Times New Roman" w:hAnsi="Calibri"/>
          <w:lang w:val="en-GB"/>
        </w:rPr>
        <w:t xml:space="preserve">and </w:t>
      </w:r>
      <w:r w:rsidRPr="00040085">
        <w:rPr>
          <w:rFonts w:ascii="Courier New" w:eastAsiaTheme="majorEastAsia" w:hAnsi="Courier New" w:cs="Courier New"/>
          <w:kern w:val="28"/>
          <w:lang w:val="en-GB"/>
        </w:rPr>
        <w:t>sorted()</w:t>
      </w:r>
      <w:r w:rsidRPr="007B6289">
        <w:rPr>
          <w:rFonts w:ascii="Calibri" w:eastAsia="Times New Roman" w:hAnsi="Calibri"/>
          <w:lang w:val="en-GB"/>
        </w:rPr>
        <w:t>.</w:t>
      </w:r>
    </w:p>
    <w:p w14:paraId="6763AEC3"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Undefined behaviour will occur if a thread exits before the main procedure from which it was   called itself exits.</w:t>
      </w:r>
    </w:p>
    <w:p w14:paraId="763459C2" w14:textId="59ED069F" w:rsidR="004C770C" w:rsidRPr="00CD6A7E" w:rsidRDefault="001858A2" w:rsidP="009866F9">
      <w:pPr>
        <w:pStyle w:val="Heading3"/>
        <w:rPr>
          <w:lang w:bidi="en-US"/>
        </w:rPr>
      </w:pPr>
      <w:r>
        <w:rPr>
          <w:lang w:bidi="en-US"/>
        </w:rPr>
        <w:t>6.5</w:t>
      </w:r>
      <w:r w:rsidR="00B232FA">
        <w:rPr>
          <w:lang w:bidi="en-US"/>
        </w:rPr>
        <w:t>6</w:t>
      </w:r>
      <w:r w:rsidR="004C770C">
        <w:rPr>
          <w:lang w:bidi="en-US"/>
        </w:rPr>
        <w:t>.2</w:t>
      </w:r>
      <w:r w:rsidR="00AD5842">
        <w:rPr>
          <w:lang w:bidi="en-US"/>
        </w:rPr>
        <w:t xml:space="preserve"> </w:t>
      </w:r>
      <w:r w:rsidR="004C770C" w:rsidRPr="00CD6A7E">
        <w:rPr>
          <w:lang w:bidi="en-US"/>
        </w:rPr>
        <w:t>Guidance to language users</w:t>
      </w:r>
    </w:p>
    <w:p w14:paraId="51646F65"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Understand the difference between testing for equivalence (</w:t>
      </w:r>
      <w:r w:rsidR="00453A6A">
        <w:rPr>
          <w:rFonts w:ascii="Calibri" w:eastAsia="Times New Roman" w:hAnsi="Calibri"/>
          <w:lang w:val="en-GB"/>
        </w:rPr>
        <w:t>for example,</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w:t>
      </w:r>
      <w:r w:rsidRPr="007B6289">
        <w:rPr>
          <w:rFonts w:ascii="Calibri" w:eastAsia="Times New Roman" w:hAnsi="Calibri"/>
          <w:lang w:val="en-GB"/>
        </w:rPr>
        <w:t>) and equality (</w:t>
      </w:r>
      <w:r w:rsidR="00453A6A">
        <w:rPr>
          <w:rFonts w:ascii="Calibri" w:eastAsia="Times New Roman" w:hAnsi="Calibri"/>
          <w:lang w:val="en-GB"/>
        </w:rPr>
        <w:t>for example</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is</w:t>
      </w:r>
      <w:r w:rsidRPr="007B6289">
        <w:rPr>
          <w:rFonts w:ascii="Calibri" w:eastAsia="Times New Roman" w:hAnsi="Calibri"/>
          <w:lang w:val="en-GB"/>
        </w:rPr>
        <w:t>) and never depend on object identity tests to pass or fail when the variables reference immutable objects;</w:t>
      </w:r>
    </w:p>
    <w:p w14:paraId="151262B7"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depend on the sequence of keys in a dictionary to be consistent across implementations.</w:t>
      </w:r>
    </w:p>
    <w:p w14:paraId="7D61C4F8" w14:textId="60915D9E"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launching parallel tasks don’t raise a </w:t>
      </w:r>
      <w:hyperlink r:id="rId22" w:anchor="BaseException" w:tooltip="BaseException" w:history="1">
        <w:r w:rsidRPr="00040085">
          <w:rPr>
            <w:rFonts w:ascii="Courier New" w:eastAsiaTheme="majorEastAsia" w:hAnsi="Courier New" w:cs="Courier New"/>
            <w:kern w:val="28"/>
            <w:lang w:val="en-GB"/>
          </w:rPr>
          <w:t>BaseException</w:t>
        </w:r>
      </w:hyperlink>
      <w:r w:rsidRPr="007B6289">
        <w:rPr>
          <w:rFonts w:ascii="Calibri" w:eastAsia="Times New Roman" w:hAnsi="Calibri"/>
          <w:lang w:val="en-GB"/>
        </w:rPr>
        <w:t xml:space="preserve"> subclass in a callable in the </w:t>
      </w:r>
      <w:r w:rsidRPr="00040085">
        <w:rPr>
          <w:rFonts w:ascii="Courier New" w:eastAsiaTheme="majorEastAsia" w:hAnsi="Courier New" w:cs="Courier New"/>
          <w:kern w:val="28"/>
          <w:lang w:val="en-GB"/>
        </w:rPr>
        <w:t>Future</w:t>
      </w:r>
      <w:r w:rsidRPr="007B6289">
        <w:rPr>
          <w:rFonts w:ascii="Calibri" w:eastAsia="Times New Roman" w:hAnsi="Calibri"/>
          <w:lang w:val="en-GB"/>
        </w:rPr>
        <w:t xml:space="preserve"> class;</w:t>
      </w:r>
    </w:p>
    <w:p w14:paraId="2ACE4AAB"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Never modify the dictionary object returned by a </w:t>
      </w:r>
      <w:r w:rsidRPr="00040085">
        <w:rPr>
          <w:rFonts w:ascii="Courier New" w:eastAsiaTheme="majorEastAsia" w:hAnsi="Courier New" w:cs="Courier New"/>
          <w:kern w:val="28"/>
          <w:lang w:val="en-GB"/>
        </w:rPr>
        <w:t>vars</w:t>
      </w:r>
      <w:r w:rsidRPr="007B6289">
        <w:rPr>
          <w:rFonts w:ascii="Calibri" w:eastAsia="Times New Roman" w:hAnsi="Calibri"/>
          <w:lang w:val="en-GB"/>
        </w:rPr>
        <w:t xml:space="preserve"> call;</w:t>
      </w:r>
    </w:p>
    <w:p w14:paraId="47133D3D"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Never use form feed characters for indentation;</w:t>
      </w:r>
    </w:p>
    <w:p w14:paraId="48213310"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Consider using the </w:t>
      </w:r>
      <w:r w:rsidRPr="00040085">
        <w:rPr>
          <w:rFonts w:ascii="Courier New" w:eastAsiaTheme="majorEastAsia" w:hAnsi="Courier New" w:cs="Courier New"/>
          <w:kern w:val="28"/>
          <w:lang w:val="en-GB"/>
        </w:rPr>
        <w:t>id</w:t>
      </w:r>
      <w:r w:rsidRPr="007B6289">
        <w:rPr>
          <w:rFonts w:ascii="Calibri" w:eastAsia="Times New Roman" w:hAnsi="Calibri"/>
          <w:lang w:val="en-GB"/>
        </w:rPr>
        <w:t xml:space="preserve"> function to test for object equality;</w:t>
      </w:r>
    </w:p>
    <w:p w14:paraId="3CB0C7DA"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Do not try to use the </w:t>
      </w:r>
      <w:r w:rsidRPr="00040085">
        <w:rPr>
          <w:rFonts w:ascii="Courier New" w:eastAsiaTheme="majorEastAsia" w:hAnsi="Courier New" w:cs="Courier New"/>
          <w:kern w:val="28"/>
        </w:rPr>
        <w:t>catch_warnings</w:t>
      </w:r>
      <w:r w:rsidRPr="007B6289">
        <w:rPr>
          <w:rFonts w:ascii="Calibri" w:eastAsia="Times New Roman" w:hAnsi="Calibri"/>
          <w:lang w:val="en-GB"/>
        </w:rPr>
        <w:t xml:space="preserve"> function to suppress warning messages when using more than one thread; and</w:t>
      </w:r>
    </w:p>
    <w:p w14:paraId="64EFC445"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Never inspect or change the content of a list when sorting a list using the </w:t>
      </w:r>
      <w:proofErr w:type="gramStart"/>
      <w:r w:rsidRPr="00040085">
        <w:rPr>
          <w:rFonts w:ascii="Courier New" w:eastAsiaTheme="majorEastAsia" w:hAnsi="Courier New" w:cs="Courier New"/>
          <w:kern w:val="28"/>
          <w:lang w:val="en-GB"/>
        </w:rPr>
        <w:t>sort(</w:t>
      </w:r>
      <w:proofErr w:type="gramEnd"/>
      <w:r w:rsidRPr="00040085">
        <w:rPr>
          <w:rFonts w:ascii="Courier New" w:eastAsiaTheme="majorEastAsia" w:hAnsi="Courier New" w:cs="Courier New"/>
          <w:kern w:val="28"/>
          <w:lang w:val="en-GB"/>
        </w:rPr>
        <w:t>)</w:t>
      </w:r>
      <w:r w:rsidRPr="007B6289">
        <w:rPr>
          <w:rFonts w:ascii="Calibri" w:eastAsia="Times New Roman" w:hAnsi="Calibri"/>
          <w:lang w:val="en-GB"/>
        </w:rPr>
        <w:t xml:space="preserve"> method.</w:t>
      </w:r>
    </w:p>
    <w:p w14:paraId="5D496F3E" w14:textId="088E6752" w:rsidR="004C770C" w:rsidRPr="00CD6A7E" w:rsidRDefault="001858A2" w:rsidP="004C770C">
      <w:pPr>
        <w:pStyle w:val="Heading2"/>
        <w:rPr>
          <w:lang w:bidi="en-US"/>
        </w:rPr>
      </w:pPr>
      <w:bookmarkStart w:id="734" w:name="_Toc310518206"/>
      <w:bookmarkStart w:id="735" w:name="_Toc7089427"/>
      <w:r>
        <w:rPr>
          <w:lang w:bidi="en-US"/>
        </w:rPr>
        <w:lastRenderedPageBreak/>
        <w:t>6.5</w:t>
      </w:r>
      <w:r w:rsidR="00B232FA">
        <w:rPr>
          <w:lang w:bidi="en-US"/>
        </w:rPr>
        <w:t>7</w:t>
      </w:r>
      <w:r w:rsidR="00AD5842">
        <w:rPr>
          <w:lang w:bidi="en-US"/>
        </w:rPr>
        <w:t xml:space="preserve"> </w:t>
      </w:r>
      <w:r w:rsidR="004C770C" w:rsidRPr="00CD6A7E">
        <w:rPr>
          <w:lang w:bidi="en-US"/>
        </w:rPr>
        <w:t>Implementation–defined Behaviour [FAB]</w:t>
      </w:r>
      <w:bookmarkEnd w:id="734"/>
      <w:bookmarkEnd w:id="735"/>
    </w:p>
    <w:p w14:paraId="653D981B" w14:textId="6FA7B2BB" w:rsidR="004C770C" w:rsidRPr="00CD6A7E" w:rsidRDefault="001858A2" w:rsidP="009866F9">
      <w:pPr>
        <w:pStyle w:val="Heading3"/>
        <w:rPr>
          <w:lang w:bidi="en-US"/>
        </w:rPr>
      </w:pPr>
      <w:r>
        <w:rPr>
          <w:lang w:bidi="en-US"/>
        </w:rPr>
        <w:t>6.5</w:t>
      </w:r>
      <w:r w:rsidR="00B232FA">
        <w:rPr>
          <w:lang w:bidi="en-US"/>
        </w:rPr>
        <w:t>7</w:t>
      </w:r>
      <w:r w:rsidR="004C770C">
        <w:rPr>
          <w:lang w:bidi="en-US"/>
        </w:rPr>
        <w:t>.1</w:t>
      </w:r>
      <w:r w:rsidR="00AD5842">
        <w:rPr>
          <w:lang w:bidi="en-US"/>
        </w:rPr>
        <w:t xml:space="preserve"> </w:t>
      </w:r>
      <w:r w:rsidR="004C770C" w:rsidRPr="00CD6A7E">
        <w:rPr>
          <w:lang w:bidi="en-US"/>
        </w:rPr>
        <w:t>Applicability to language</w:t>
      </w:r>
    </w:p>
    <w:p w14:paraId="070123F2" w14:textId="77777777" w:rsidR="004C770C" w:rsidRPr="00CD6A7E" w:rsidRDefault="004C770C" w:rsidP="004C770C">
      <w:r w:rsidRPr="00CD6A7E">
        <w:t>Python has implementation-defined behaviour in the following instances:</w:t>
      </w:r>
    </w:p>
    <w:p w14:paraId="51CCB01D"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Mixing tabs and spaces to indent is defined differently for UNIX and non-UNIX platforms;</w:t>
      </w:r>
    </w:p>
    <w:p w14:paraId="348D2107"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Byte order (little endian or big endian) varies by platform;</w:t>
      </w:r>
    </w:p>
    <w:p w14:paraId="2538D0E0"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Exit return codes are handled differently by different operating systems;</w:t>
      </w:r>
    </w:p>
    <w:p w14:paraId="0FB1F838"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characteristics, such as the maximum number of decimal digits that can be represented, vary by platform;</w:t>
      </w:r>
    </w:p>
    <w:p w14:paraId="398C43D3"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filename encoding used to translate Unicode names into the platform’s filenames varies by platform; and</w:t>
      </w:r>
    </w:p>
    <w:p w14:paraId="5512DA6E" w14:textId="51BC9260"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Python supports integers whose size is limited only by the memory available. Extensive arithmetic using integers larger than the largest integer supported in the language used to implement Python will degrade </w:t>
      </w:r>
      <w:del w:id="736" w:author="Sean McDonagh" w:date="2019-04-25T12:06:00Z">
        <w:r w:rsidRPr="007B6289" w:rsidDel="006B38FA">
          <w:rPr>
            <w:rFonts w:ascii="Calibri" w:eastAsia="Times New Roman" w:hAnsi="Calibri"/>
            <w:lang w:val="en-GB"/>
          </w:rPr>
          <w:delText>performance</w:delText>
        </w:r>
      </w:del>
      <w:ins w:id="737" w:author="Sean McDonagh" w:date="2019-04-25T12:06:00Z">
        <w:r w:rsidR="006B38FA" w:rsidRPr="007B6289">
          <w:rPr>
            <w:rFonts w:ascii="Calibri" w:eastAsia="Times New Roman" w:hAnsi="Calibri"/>
            <w:lang w:val="en-GB"/>
          </w:rPr>
          <w:t>performance,</w:t>
        </w:r>
      </w:ins>
      <w:r w:rsidRPr="007B6289">
        <w:rPr>
          <w:rFonts w:ascii="Calibri" w:eastAsia="Times New Roman" w:hAnsi="Calibri"/>
          <w:lang w:val="en-GB"/>
        </w:rPr>
        <w:t xml:space="preserve"> so it may be useful to know the integer size of the implementation.</w:t>
      </w:r>
    </w:p>
    <w:p w14:paraId="4F529390" w14:textId="67DEACC4" w:rsidR="004C770C" w:rsidRPr="00CD6A7E" w:rsidRDefault="001858A2" w:rsidP="009866F9">
      <w:pPr>
        <w:pStyle w:val="Heading3"/>
        <w:rPr>
          <w:lang w:bidi="en-US"/>
        </w:rPr>
      </w:pPr>
      <w:r>
        <w:rPr>
          <w:lang w:bidi="en-US"/>
        </w:rPr>
        <w:t>6.5</w:t>
      </w:r>
      <w:r w:rsidR="00B232FA">
        <w:rPr>
          <w:lang w:bidi="en-US"/>
        </w:rPr>
        <w:t>7</w:t>
      </w:r>
      <w:r w:rsidR="004C770C">
        <w:rPr>
          <w:lang w:bidi="en-US"/>
        </w:rPr>
        <w:t>.2</w:t>
      </w:r>
      <w:r w:rsidR="00AD5842">
        <w:rPr>
          <w:lang w:bidi="en-US"/>
        </w:rPr>
        <w:t xml:space="preserve"> </w:t>
      </w:r>
      <w:r w:rsidR="004C770C" w:rsidRPr="00CD6A7E">
        <w:rPr>
          <w:lang w:bidi="en-US"/>
        </w:rPr>
        <w:t>Guidance to language users</w:t>
      </w:r>
    </w:p>
    <w:p w14:paraId="2DF3E0D7"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Always use either spaces or tabs (but not both) for indentations;</w:t>
      </w:r>
    </w:p>
    <w:p w14:paraId="000576AB"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Consider using the </w:t>
      </w:r>
      <w:r w:rsidRPr="007B6289">
        <w:rPr>
          <w:rFonts w:ascii="Calibri" w:eastAsia="Times New Roman" w:hAnsi="Calibri" w:cs="Calibri"/>
          <w:lang w:val="en-GB"/>
        </w:rPr>
        <w:t>-tt command line option to raise an IndentationError</w:t>
      </w:r>
      <w:r w:rsidRPr="007B6289">
        <w:rPr>
          <w:rFonts w:ascii="Calibri" w:eastAsia="Times New Roman" w:hAnsi="Calibri"/>
          <w:lang w:val="en-GB"/>
        </w:rPr>
        <w:t>;</w:t>
      </w:r>
    </w:p>
    <w:p w14:paraId="6CA63A70"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Consider using a text editor to find and make consistent, the use of tabs and spaces for indentation;</w:t>
      </w:r>
    </w:p>
    <w:p w14:paraId="401CBCFF"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Either avoid logic that depends on byte order or use the </w:t>
      </w:r>
      <w:proofErr w:type="gramStart"/>
      <w:r w:rsidRPr="00040085">
        <w:rPr>
          <w:rFonts w:ascii="Courier New" w:eastAsiaTheme="majorEastAsia" w:hAnsi="Courier New" w:cs="Courier New"/>
          <w:kern w:val="28"/>
          <w:lang w:val="en-GB"/>
        </w:rPr>
        <w:t>sys.byteorder</w:t>
      </w:r>
      <w:proofErr w:type="gramEnd"/>
      <w:r w:rsidRPr="007B6289">
        <w:rPr>
          <w:rFonts w:ascii="Calibri" w:eastAsia="Times New Roman" w:hAnsi="Calibri"/>
          <w:lang w:val="en-GB"/>
        </w:rPr>
        <w:t xml:space="preserve"> variable and write the logic to account for byte order dependent on its value ('</w:t>
      </w:r>
      <w:r w:rsidRPr="00040085">
        <w:rPr>
          <w:rFonts w:ascii="Courier New" w:eastAsiaTheme="majorEastAsia" w:hAnsi="Courier New" w:cs="Courier New"/>
          <w:kern w:val="28"/>
          <w:lang w:val="en-GB"/>
        </w:rPr>
        <w:t>little</w:t>
      </w:r>
      <w:r w:rsidRPr="007B6289">
        <w:rPr>
          <w:rFonts w:ascii="Calibri" w:eastAsia="Times New Roman" w:hAnsi="Calibri"/>
          <w:lang w:val="en-GB"/>
        </w:rPr>
        <w:t xml:space="preserve">' or </w:t>
      </w:r>
      <w:r w:rsidRPr="00040085">
        <w:rPr>
          <w:rFonts w:ascii="Courier New" w:eastAsiaTheme="majorEastAsia" w:hAnsi="Courier New" w:cs="Courier New"/>
          <w:kern w:val="28"/>
          <w:lang w:val="en-GB"/>
        </w:rPr>
        <w:t>'big</w:t>
      </w:r>
      <w:r w:rsidRPr="007B6289">
        <w:rPr>
          <w:rFonts w:ascii="Calibri" w:eastAsia="Times New Roman" w:hAnsi="Calibri"/>
          <w:lang w:val="en-GB"/>
        </w:rPr>
        <w:t>').</w:t>
      </w:r>
    </w:p>
    <w:p w14:paraId="298B500A"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Use zero (the default exit code for Python) for successful execution and consider adding logic to vary the exit code according to the platform as obtained from </w:t>
      </w:r>
      <w:proofErr w:type="gramStart"/>
      <w:r w:rsidRPr="00040085">
        <w:rPr>
          <w:rFonts w:ascii="Courier New" w:eastAsiaTheme="majorEastAsia" w:hAnsi="Courier New" w:cs="Courier New"/>
          <w:kern w:val="28"/>
          <w:lang w:val="en-GB"/>
        </w:rPr>
        <w:t>sys.platform</w:t>
      </w:r>
      <w:proofErr w:type="gramEnd"/>
      <w:r w:rsidRPr="007B6289">
        <w:rPr>
          <w:rFonts w:ascii="Calibri" w:eastAsia="Times New Roman" w:hAnsi="Calibri"/>
          <w:lang w:val="en-GB"/>
        </w:rPr>
        <w:t xml:space="preserve"> (</w:t>
      </w:r>
      <w:r w:rsidR="00453A6A">
        <w:rPr>
          <w:rFonts w:ascii="Calibri" w:eastAsia="Times New Roman" w:hAnsi="Calibri"/>
          <w:lang w:val="en-GB"/>
        </w:rPr>
        <w:t>such as</w:t>
      </w:r>
      <w:r w:rsidRPr="007B6289">
        <w:rPr>
          <w:rFonts w:ascii="Calibri" w:eastAsia="Times New Roman" w:hAnsi="Calibri"/>
          <w:lang w:val="en-GB"/>
        </w:rPr>
        <w:t>, '</w:t>
      </w:r>
      <w:r w:rsidRPr="00040085">
        <w:rPr>
          <w:rFonts w:ascii="Courier New" w:eastAsiaTheme="majorEastAsia" w:hAnsi="Courier New" w:cs="Courier New"/>
          <w:kern w:val="28"/>
          <w:lang w:val="en-GB"/>
        </w:rPr>
        <w:t>win32</w:t>
      </w:r>
      <w:r w:rsidRPr="007B6289">
        <w:rPr>
          <w:rFonts w:ascii="Calibri" w:eastAsia="Times New Roman" w:hAnsi="Calibri"/>
          <w:lang w:val="en-GB"/>
        </w:rPr>
        <w:t>', '</w:t>
      </w:r>
      <w:r w:rsidRPr="00040085">
        <w:rPr>
          <w:rFonts w:ascii="Courier New" w:eastAsiaTheme="majorEastAsia" w:hAnsi="Courier New" w:cs="Courier New"/>
          <w:kern w:val="28"/>
          <w:lang w:val="en-GB"/>
        </w:rPr>
        <w:t>darwin</w:t>
      </w:r>
      <w:r w:rsidRPr="007B6289">
        <w:rPr>
          <w:rFonts w:ascii="Calibri" w:eastAsia="Times New Roman" w:hAnsi="Calibri"/>
          <w:lang w:val="en-GB"/>
        </w:rPr>
        <w:t>'</w:t>
      </w:r>
      <w:r w:rsidR="00453A6A">
        <w:rPr>
          <w:rFonts w:ascii="Calibri" w:eastAsia="Times New Roman" w:hAnsi="Calibri"/>
          <w:lang w:val="en-GB"/>
        </w:rPr>
        <w:t>, or other</w:t>
      </w:r>
      <w:r w:rsidRPr="007B6289">
        <w:rPr>
          <w:rFonts w:ascii="Calibri" w:eastAsia="Times New Roman" w:hAnsi="Calibri"/>
          <w:lang w:val="en-GB"/>
        </w:rPr>
        <w:t>).</w:t>
      </w:r>
    </w:p>
    <w:p w14:paraId="608A5B75"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Interrogate the </w:t>
      </w:r>
      <w:r w:rsidRPr="00040085">
        <w:rPr>
          <w:rFonts w:ascii="Courier New" w:eastAsiaTheme="majorEastAsia" w:hAnsi="Courier New" w:cs="Courier New"/>
          <w:kern w:val="28"/>
          <w:lang w:val="en-GB"/>
        </w:rPr>
        <w:t>sys.float.info</w:t>
      </w:r>
      <w:r w:rsidRPr="007B6289">
        <w:rPr>
          <w:rFonts w:ascii="Calibri" w:eastAsia="Times New Roman" w:hAnsi="Calibri"/>
          <w:lang w:val="en-GB"/>
        </w:rPr>
        <w:t xml:space="preserve"> system variable to obtain platform specific attributes and code according to those constraints.</w:t>
      </w:r>
    </w:p>
    <w:p w14:paraId="36E390D0"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Call the </w:t>
      </w:r>
      <w:proofErr w:type="gramStart"/>
      <w:r w:rsidRPr="00040085">
        <w:rPr>
          <w:rFonts w:ascii="Courier New" w:eastAsiaTheme="majorEastAsia" w:hAnsi="Courier New" w:cs="Courier New"/>
          <w:kern w:val="28"/>
          <w:lang w:val="en-GB"/>
        </w:rPr>
        <w:t>sys.getfilesystemcoding</w:t>
      </w:r>
      <w:proofErr w:type="gramEnd"/>
      <w:r w:rsidRPr="00040085">
        <w:rPr>
          <w:rFonts w:ascii="Courier New" w:eastAsiaTheme="majorEastAsia" w:hAnsi="Courier New" w:cs="Courier New"/>
          <w:kern w:val="28"/>
          <w:lang w:val="en-GB"/>
        </w:rPr>
        <w:t xml:space="preserve">() </w:t>
      </w:r>
      <w:r w:rsidRPr="007B6289">
        <w:rPr>
          <w:rFonts w:ascii="Calibri" w:eastAsia="Times New Roman" w:hAnsi="Calibri"/>
          <w:lang w:val="en-GB"/>
        </w:rPr>
        <w:t>function to return the name of the encoding system used.</w:t>
      </w:r>
    </w:p>
    <w:p w14:paraId="53375853"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high performance is dependent on knowing the range of integer numbers that can be used without degrading performance use the </w:t>
      </w:r>
      <w:r w:rsidRPr="00040085">
        <w:rPr>
          <w:rFonts w:ascii="Courier New" w:eastAsiaTheme="majorEastAsia" w:hAnsi="Courier New" w:cs="Courier New"/>
          <w:kern w:val="28"/>
          <w:lang w:val="en-GB"/>
        </w:rPr>
        <w:t>sys.int_info struct</w:t>
      </w:r>
      <w:r w:rsidRPr="007B6289">
        <w:rPr>
          <w:rFonts w:ascii="Calibri" w:eastAsia="Times New Roman" w:hAnsi="Calibri"/>
          <w:lang w:val="en-GB"/>
        </w:rPr>
        <w:t xml:space="preserve"> sequence to obtain the number of bits per digit (</w:t>
      </w:r>
      <w:r w:rsidRPr="00040085">
        <w:rPr>
          <w:rFonts w:ascii="Courier New" w:eastAsiaTheme="majorEastAsia" w:hAnsi="Courier New" w:cs="Courier New"/>
          <w:kern w:val="28"/>
          <w:lang w:val="en-GB"/>
        </w:rPr>
        <w:t>bits_per_digit</w:t>
      </w:r>
      <w:r w:rsidRPr="007B6289">
        <w:rPr>
          <w:rFonts w:ascii="Calibri" w:eastAsia="Times New Roman" w:hAnsi="Calibri"/>
          <w:lang w:val="en-GB"/>
        </w:rPr>
        <w:t>) and the number of bytes used to represent a digit (</w:t>
      </w:r>
      <w:r w:rsidRPr="00040085">
        <w:rPr>
          <w:rFonts w:ascii="Courier New" w:eastAsiaTheme="majorEastAsia" w:hAnsi="Courier New" w:cs="Courier New"/>
          <w:kern w:val="28"/>
          <w:lang w:val="en-GB"/>
        </w:rPr>
        <w:t>sizeof_digit</w:t>
      </w:r>
      <w:r w:rsidRPr="007B6289">
        <w:rPr>
          <w:rFonts w:ascii="Calibri" w:eastAsia="Times New Roman" w:hAnsi="Calibri"/>
          <w:lang w:val="en-GB"/>
        </w:rPr>
        <w:t>).</w:t>
      </w:r>
    </w:p>
    <w:p w14:paraId="0D443D0D" w14:textId="3A1730DD" w:rsidR="004C770C" w:rsidRPr="00CD6A7E" w:rsidRDefault="001858A2" w:rsidP="004C770C">
      <w:pPr>
        <w:pStyle w:val="Heading2"/>
        <w:rPr>
          <w:lang w:bidi="en-US"/>
        </w:rPr>
      </w:pPr>
      <w:bookmarkStart w:id="738" w:name="_Toc310518207"/>
      <w:bookmarkStart w:id="739" w:name="_Toc7089428"/>
      <w:r>
        <w:rPr>
          <w:lang w:bidi="en-US"/>
        </w:rPr>
        <w:t>6.5</w:t>
      </w:r>
      <w:r w:rsidR="00B232FA">
        <w:rPr>
          <w:lang w:bidi="en-US"/>
        </w:rPr>
        <w:t>8</w:t>
      </w:r>
      <w:r w:rsidR="00AD5842">
        <w:rPr>
          <w:lang w:bidi="en-US"/>
        </w:rPr>
        <w:t xml:space="preserve"> </w:t>
      </w:r>
      <w:r w:rsidR="004C770C" w:rsidRPr="00CD6A7E">
        <w:rPr>
          <w:lang w:bidi="en-US"/>
        </w:rPr>
        <w:t>Deprecated Language Features [MEM]</w:t>
      </w:r>
      <w:bookmarkEnd w:id="738"/>
      <w:bookmarkEnd w:id="739"/>
    </w:p>
    <w:p w14:paraId="0DE6C77C" w14:textId="578C9E5B" w:rsidR="004C770C" w:rsidRPr="00CD6A7E" w:rsidRDefault="001858A2" w:rsidP="009866F9">
      <w:pPr>
        <w:pStyle w:val="Heading3"/>
        <w:rPr>
          <w:lang w:bidi="en-US"/>
        </w:rPr>
      </w:pPr>
      <w:r>
        <w:rPr>
          <w:lang w:bidi="en-US"/>
        </w:rPr>
        <w:t>6.5</w:t>
      </w:r>
      <w:r w:rsidR="00B232FA">
        <w:rPr>
          <w:lang w:bidi="en-US"/>
        </w:rPr>
        <w:t>8</w:t>
      </w:r>
      <w:r w:rsidR="004C770C">
        <w:rPr>
          <w:lang w:bidi="en-US"/>
        </w:rPr>
        <w:t>.1</w:t>
      </w:r>
      <w:r w:rsidR="00AD5842">
        <w:rPr>
          <w:lang w:bidi="en-US"/>
        </w:rPr>
        <w:t xml:space="preserve"> </w:t>
      </w:r>
      <w:r w:rsidR="004C770C" w:rsidRPr="00CD6A7E">
        <w:rPr>
          <w:lang w:bidi="en-US"/>
        </w:rPr>
        <w:t>Applicability to language</w:t>
      </w:r>
    </w:p>
    <w:p w14:paraId="697F9684" w14:textId="43C1649E" w:rsidR="004C770C" w:rsidRPr="00CD6A7E" w:rsidRDefault="004C770C" w:rsidP="004C770C">
      <w:r w:rsidRPr="00CD6A7E">
        <w:t xml:space="preserve">The following features were deprecated in the latest (as of this writing) version of </w:t>
      </w:r>
      <w:r w:rsidR="004F26A5">
        <w:t>E</w:t>
      </w:r>
      <w:r w:rsidRPr="00CD6A7E">
        <w:t xml:space="preserve"> 3.1. These are documented at </w:t>
      </w:r>
      <w:commentRangeStart w:id="740"/>
      <w:r w:rsidR="00561A3D">
        <w:fldChar w:fldCharType="begin"/>
      </w:r>
      <w:r w:rsidR="00561A3D">
        <w:instrText xml:space="preserve"> HYPERLINK "http://docs.python.org/release/3.1.3/whatsnew/3.1.html" </w:instrText>
      </w:r>
      <w:r w:rsidR="00561A3D">
        <w:fldChar w:fldCharType="separate"/>
      </w:r>
      <w:r w:rsidRPr="00CD6A7E">
        <w:rPr>
          <w:color w:val="0000FF"/>
          <w:u w:val="single"/>
        </w:rPr>
        <w:t>http://docs.python.org/release/3.1.3/whatsnew/3.1.html</w:t>
      </w:r>
      <w:r w:rsidR="00561A3D">
        <w:rPr>
          <w:color w:val="0000FF"/>
          <w:u w:val="single"/>
        </w:rPr>
        <w:fldChar w:fldCharType="end"/>
      </w:r>
      <w:commentRangeEnd w:id="740"/>
      <w:r w:rsidR="0012451F">
        <w:rPr>
          <w:rStyle w:val="CommentReference"/>
        </w:rPr>
        <w:commentReference w:id="740"/>
      </w:r>
      <w:r w:rsidRPr="00CD6A7E">
        <w:t>:</w:t>
      </w:r>
    </w:p>
    <w:p w14:paraId="5EBE482D" w14:textId="3EA37824" w:rsidR="004C770C" w:rsidRPr="00040085" w:rsidRDefault="004C770C" w:rsidP="004C770C">
      <w:pPr>
        <w:pStyle w:val="ListParagraph"/>
        <w:widowControl w:val="0"/>
        <w:numPr>
          <w:ilvl w:val="0"/>
          <w:numId w:val="382"/>
        </w:numPr>
        <w:suppressLineNumbers/>
        <w:overflowPunct w:val="0"/>
        <w:adjustRightInd w:val="0"/>
        <w:spacing w:after="120"/>
        <w:rPr>
          <w:rFonts w:eastAsia="Times New Roman" w:cstheme="minorHAnsi"/>
          <w:lang w:val="en-GB"/>
        </w:rPr>
      </w:pPr>
      <w:r w:rsidRPr="00040085">
        <w:rPr>
          <w:rFonts w:eastAsia="Times New Roman" w:cstheme="minorHAnsi"/>
          <w:lang w:val="en-GB"/>
        </w:rPr>
        <w:t>The</w:t>
      </w:r>
      <w:r w:rsidRPr="00040085">
        <w:rPr>
          <w:rFonts w:eastAsia="MS Mincho" w:cstheme="minorHAnsi"/>
          <w:lang w:val="en-GB"/>
        </w:rPr>
        <w:t xml:space="preserve"> </w:t>
      </w:r>
      <w:hyperlink r:id="rId23" w:anchor="string.maketrans" w:tooltip="string.maketrans" w:history="1">
        <w:r w:rsidRPr="00040085">
          <w:rPr>
            <w:rFonts w:eastAsiaTheme="majorEastAsia" w:cstheme="minorHAnsi"/>
            <w:kern w:val="28"/>
            <w:lang w:val="en-GB"/>
          </w:rPr>
          <w:t>string.maketrans()</w:t>
        </w:r>
      </w:hyperlink>
      <w:r w:rsidRPr="00040085">
        <w:rPr>
          <w:rFonts w:eastAsia="MS Mincho" w:cstheme="minorHAnsi"/>
          <w:lang w:val="en-GB"/>
        </w:rPr>
        <w:t xml:space="preserve"> </w:t>
      </w:r>
      <w:r w:rsidRPr="00040085">
        <w:rPr>
          <w:rFonts w:eastAsia="Times New Roman" w:cstheme="minorHAnsi"/>
          <w:lang w:val="en-GB"/>
        </w:rPr>
        <w:t>function is deprecated and is replaced by new static methods,</w:t>
      </w:r>
      <w:r w:rsidRPr="00040085">
        <w:rPr>
          <w:rFonts w:eastAsia="MS Mincho" w:cstheme="minorHAnsi"/>
          <w:lang w:val="en-GB"/>
        </w:rPr>
        <w:t xml:space="preserve"> </w:t>
      </w:r>
      <w:hyperlink r:id="rId24" w:anchor="bytes.maketrans" w:tooltip="bytes.maketrans" w:history="1">
        <w:r w:rsidRPr="00040085">
          <w:rPr>
            <w:rFonts w:eastAsiaTheme="majorEastAsia" w:cstheme="minorHAnsi"/>
            <w:kern w:val="28"/>
            <w:lang w:val="en-GB"/>
          </w:rPr>
          <w:t>bytes.maketrans()</w:t>
        </w:r>
      </w:hyperlink>
      <w:r w:rsidRPr="00040085">
        <w:rPr>
          <w:rFonts w:eastAsia="MS Mincho" w:cstheme="minorHAnsi"/>
          <w:lang w:val="en-GB"/>
        </w:rPr>
        <w:t xml:space="preserve"> </w:t>
      </w:r>
      <w:r w:rsidRPr="00040085">
        <w:rPr>
          <w:rFonts w:eastAsia="Times New Roman" w:cstheme="minorHAnsi"/>
          <w:lang w:val="en-GB"/>
        </w:rPr>
        <w:t>and</w:t>
      </w:r>
      <w:r w:rsidRPr="00040085">
        <w:rPr>
          <w:rFonts w:eastAsia="MS Mincho" w:cstheme="minorHAnsi"/>
          <w:lang w:val="en-GB"/>
        </w:rPr>
        <w:t xml:space="preserve"> </w:t>
      </w:r>
      <w:hyperlink r:id="rId25" w:anchor="bytearray.maketrans" w:tooltip="bytearray.maketrans" w:history="1">
        <w:r w:rsidRPr="00040085">
          <w:rPr>
            <w:rFonts w:eastAsiaTheme="majorEastAsia" w:cstheme="minorHAnsi"/>
            <w:kern w:val="28"/>
            <w:lang w:val="en-GB"/>
          </w:rPr>
          <w:t>bytearray.maketrans()</w:t>
        </w:r>
      </w:hyperlink>
      <w:r w:rsidRPr="00040085">
        <w:rPr>
          <w:rFonts w:eastAsia="Times New Roman" w:cstheme="minorHAnsi"/>
          <w:lang w:val="en-GB"/>
        </w:rPr>
        <w:t>. This change solves the confusion around which types were supported by the</w:t>
      </w:r>
      <w:r w:rsidRPr="00040085">
        <w:rPr>
          <w:rFonts w:eastAsia="MS Mincho" w:cstheme="minorHAnsi"/>
          <w:lang w:val="en-GB"/>
        </w:rPr>
        <w:t xml:space="preserve"> </w:t>
      </w:r>
      <w:hyperlink r:id="rId26" w:anchor="module-string" w:tooltip="Common string operations." w:history="1">
        <w:r w:rsidRPr="00040085">
          <w:rPr>
            <w:rFonts w:eastAsiaTheme="majorEastAsia" w:cstheme="minorHAnsi"/>
            <w:kern w:val="28"/>
            <w:lang w:val="en-GB"/>
          </w:rPr>
          <w:t>string</w:t>
        </w:r>
      </w:hyperlink>
      <w:r w:rsidRPr="00040085">
        <w:rPr>
          <w:rFonts w:eastAsia="MS Mincho" w:cstheme="minorHAnsi"/>
          <w:lang w:val="en-GB"/>
        </w:rPr>
        <w:t xml:space="preserve"> </w:t>
      </w:r>
      <w:r w:rsidRPr="00040085">
        <w:rPr>
          <w:rFonts w:eastAsia="Times New Roman" w:cstheme="minorHAnsi"/>
          <w:lang w:val="en-GB"/>
        </w:rPr>
        <w:t>module. Now,</w:t>
      </w:r>
      <w:r w:rsidRPr="00040085">
        <w:rPr>
          <w:rFonts w:eastAsia="MS Mincho" w:cstheme="minorHAnsi"/>
          <w:kern w:val="28"/>
          <w:lang w:val="en-GB"/>
        </w:rPr>
        <w:t xml:space="preserve"> </w:t>
      </w:r>
      <w:hyperlink r:id="rId27" w:anchor="str" w:tooltip="str" w:history="1">
        <w:r w:rsidRPr="00040085">
          <w:rPr>
            <w:rFonts w:eastAsiaTheme="majorEastAsia" w:cstheme="minorHAnsi"/>
            <w:kern w:val="28"/>
            <w:lang w:val="en-GB"/>
          </w:rPr>
          <w:t>str</w:t>
        </w:r>
      </w:hyperlink>
      <w:r w:rsidRPr="00040085">
        <w:rPr>
          <w:rFonts w:eastAsia="Times New Roman" w:cstheme="minorHAnsi"/>
          <w:lang w:val="en-GB"/>
        </w:rPr>
        <w:t>,</w:t>
      </w:r>
      <w:r w:rsidRPr="00040085">
        <w:rPr>
          <w:rFonts w:eastAsia="MS Mincho" w:cstheme="minorHAnsi"/>
          <w:kern w:val="28"/>
          <w:lang w:val="en-GB"/>
        </w:rPr>
        <w:t xml:space="preserve"> </w:t>
      </w:r>
      <w:hyperlink r:id="rId28" w:anchor="bytes" w:tooltip="bytes" w:history="1">
        <w:r w:rsidRPr="00040085">
          <w:rPr>
            <w:rFonts w:eastAsiaTheme="majorEastAsia" w:cstheme="minorHAnsi"/>
            <w:kern w:val="28"/>
            <w:lang w:val="en-GB"/>
          </w:rPr>
          <w:t>bytes</w:t>
        </w:r>
      </w:hyperlink>
      <w:r w:rsidRPr="00040085">
        <w:rPr>
          <w:rFonts w:eastAsia="Times New Roman" w:cstheme="minorHAnsi"/>
          <w:lang w:val="en-GB"/>
        </w:rPr>
        <w:t>, and</w:t>
      </w:r>
      <w:r w:rsidRPr="00040085">
        <w:rPr>
          <w:rFonts w:eastAsia="MS Mincho" w:cstheme="minorHAnsi"/>
          <w:lang w:val="en-GB"/>
        </w:rPr>
        <w:t xml:space="preserve"> </w:t>
      </w:r>
      <w:hyperlink r:id="rId29" w:anchor="bytearray" w:tooltip="bytearray" w:history="1">
        <w:r w:rsidRPr="00040085">
          <w:rPr>
            <w:rFonts w:eastAsiaTheme="majorEastAsia" w:cstheme="minorHAnsi"/>
            <w:kern w:val="28"/>
            <w:lang w:val="en-GB"/>
          </w:rPr>
          <w:t>bytearray</w:t>
        </w:r>
      </w:hyperlink>
      <w:r w:rsidRPr="00040085">
        <w:rPr>
          <w:rFonts w:eastAsia="MS Mincho" w:cstheme="minorHAnsi"/>
          <w:lang w:val="en-GB"/>
        </w:rPr>
        <w:t xml:space="preserve"> </w:t>
      </w:r>
      <w:r w:rsidRPr="00040085">
        <w:rPr>
          <w:rFonts w:eastAsia="Times New Roman" w:cstheme="minorHAnsi"/>
          <w:lang w:val="en-GB"/>
        </w:rPr>
        <w:t>each have their own</w:t>
      </w:r>
      <w:r w:rsidRPr="00040085">
        <w:rPr>
          <w:rFonts w:eastAsia="MS Mincho" w:cstheme="minorHAnsi"/>
          <w:lang w:val="en-GB"/>
        </w:rPr>
        <w:t xml:space="preserve"> </w:t>
      </w:r>
      <w:r w:rsidRPr="00040085">
        <w:rPr>
          <w:rFonts w:eastAsiaTheme="majorEastAsia" w:cstheme="minorHAnsi"/>
          <w:kern w:val="28"/>
          <w:lang w:val="en-GB"/>
        </w:rPr>
        <w:t>maketrans</w:t>
      </w:r>
      <w:r w:rsidRPr="00040085">
        <w:rPr>
          <w:rFonts w:eastAsia="MS Mincho" w:cstheme="minorHAnsi"/>
          <w:lang w:val="en-GB"/>
        </w:rPr>
        <w:t xml:space="preserve"> </w:t>
      </w:r>
      <w:r w:rsidRPr="00040085">
        <w:rPr>
          <w:rFonts w:eastAsia="Times New Roman" w:cstheme="minorHAnsi"/>
          <w:lang w:val="en-GB"/>
        </w:rPr>
        <w:t>and</w:t>
      </w:r>
      <w:r w:rsidRPr="00040085">
        <w:rPr>
          <w:rFonts w:eastAsia="MS Mincho" w:cstheme="minorHAnsi"/>
          <w:lang w:val="en-GB"/>
        </w:rPr>
        <w:t xml:space="preserve"> </w:t>
      </w:r>
      <w:r w:rsidRPr="00040085">
        <w:rPr>
          <w:rFonts w:eastAsiaTheme="majorEastAsia" w:cstheme="minorHAnsi"/>
          <w:kern w:val="28"/>
          <w:lang w:val="en-GB"/>
        </w:rPr>
        <w:t>translate</w:t>
      </w:r>
      <w:r w:rsidRPr="00040085">
        <w:rPr>
          <w:rFonts w:eastAsia="MS Mincho" w:cstheme="minorHAnsi"/>
          <w:lang w:val="en-GB"/>
        </w:rPr>
        <w:t xml:space="preserve"> </w:t>
      </w:r>
      <w:r w:rsidRPr="00040085">
        <w:rPr>
          <w:rFonts w:eastAsia="Times New Roman" w:cstheme="minorHAnsi"/>
          <w:lang w:val="en-GB"/>
        </w:rPr>
        <w:t>methods with intermediate translation tables of the appropriate type.</w:t>
      </w:r>
    </w:p>
    <w:p w14:paraId="44E3DAB6" w14:textId="2044D5F2" w:rsidR="004C770C" w:rsidRPr="007B6289" w:rsidRDefault="004C770C" w:rsidP="004C770C">
      <w:pPr>
        <w:pStyle w:val="ListParagraph"/>
        <w:widowControl w:val="0"/>
        <w:numPr>
          <w:ilvl w:val="0"/>
          <w:numId w:val="382"/>
        </w:numPr>
        <w:suppressLineNumbers/>
        <w:overflowPunct w:val="0"/>
        <w:adjustRightInd w:val="0"/>
        <w:spacing w:after="120"/>
        <w:rPr>
          <w:rFonts w:eastAsia="Times New Roman" w:cstheme="minorHAnsi"/>
          <w:lang w:val="en-GB"/>
        </w:rPr>
      </w:pPr>
      <w:r w:rsidRPr="007B6289">
        <w:rPr>
          <w:rFonts w:eastAsia="Times New Roman" w:cstheme="minorHAnsi"/>
          <w:lang w:val="en-GB"/>
        </w:rPr>
        <w:lastRenderedPageBreak/>
        <w:t xml:space="preserve">The syntax of the </w:t>
      </w:r>
      <w:hyperlink r:id="rId30" w:anchor="with" w:history="1">
        <w:r w:rsidRPr="007B6289">
          <w:rPr>
            <w:rFonts w:eastAsiaTheme="majorEastAsia" w:cstheme="minorHAnsi"/>
            <w:kern w:val="28"/>
            <w:lang w:val="en-GB"/>
          </w:rPr>
          <w:t>with</w:t>
        </w:r>
      </w:hyperlink>
      <w:r w:rsidRPr="007B6289">
        <w:rPr>
          <w:rFonts w:eastAsia="Times New Roman" w:cstheme="minorHAnsi"/>
          <w:lang w:val="en-GB"/>
        </w:rPr>
        <w:t xml:space="preserve"> statement now allows multiple context managers in a single statement:</w:t>
      </w:r>
    </w:p>
    <w:p w14:paraId="744A555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with open('mylog.txt') as infile, </w:t>
      </w:r>
      <w:proofErr w:type="gramStart"/>
      <w:r w:rsidRPr="00CD6A7E">
        <w:rPr>
          <w:rFonts w:ascii="Courier New" w:eastAsia="Times New Roman" w:hAnsi="Courier New" w:cs="Courier New"/>
          <w:kern w:val="28"/>
          <w:lang w:val="en-GB"/>
        </w:rPr>
        <w:t>open(</w:t>
      </w:r>
      <w:proofErr w:type="gramEnd"/>
      <w:r w:rsidRPr="00CD6A7E">
        <w:rPr>
          <w:rFonts w:ascii="Courier New" w:eastAsia="Times New Roman" w:hAnsi="Courier New" w:cs="Courier New"/>
          <w:kern w:val="28"/>
          <w:lang w:val="en-GB"/>
        </w:rPr>
        <w:t>'a.out', 'w') as outfile:</w:t>
      </w:r>
    </w:p>
    <w:p w14:paraId="62B84FD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for line in infile:</w:t>
      </w:r>
    </w:p>
    <w:p w14:paraId="53DC646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if '&lt;critical&gt;' in line:</w:t>
      </w:r>
    </w:p>
    <w:p w14:paraId="4904366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w:t>
      </w:r>
      <w:proofErr w:type="gramStart"/>
      <w:r w:rsidRPr="00CD6A7E">
        <w:rPr>
          <w:rFonts w:ascii="Courier New" w:eastAsia="Times New Roman" w:hAnsi="Courier New" w:cs="Courier New"/>
          <w:kern w:val="28"/>
          <w:lang w:val="en-GB"/>
        </w:rPr>
        <w:t>outfile.write</w:t>
      </w:r>
      <w:proofErr w:type="gramEnd"/>
      <w:r w:rsidRPr="00CD6A7E">
        <w:rPr>
          <w:rFonts w:ascii="Courier New" w:eastAsia="Times New Roman" w:hAnsi="Courier New" w:cs="Courier New"/>
          <w:kern w:val="28"/>
          <w:lang w:val="en-GB"/>
        </w:rPr>
        <w:t>(line)</w:t>
      </w:r>
    </w:p>
    <w:p w14:paraId="41A71037" w14:textId="0BD068BA" w:rsidR="004C770C" w:rsidRPr="00040085" w:rsidRDefault="004C770C" w:rsidP="004C770C">
      <w:pPr>
        <w:pStyle w:val="ListParagraph"/>
        <w:widowControl w:val="0"/>
        <w:numPr>
          <w:ilvl w:val="0"/>
          <w:numId w:val="383"/>
        </w:numPr>
        <w:suppressLineNumbers/>
        <w:overflowPunct w:val="0"/>
        <w:adjustRightInd w:val="0"/>
        <w:spacing w:after="120"/>
        <w:rPr>
          <w:rFonts w:eastAsia="Times New Roman" w:cstheme="minorHAnsi"/>
          <w:lang w:val="en-GB"/>
        </w:rPr>
      </w:pPr>
      <w:r w:rsidRPr="00040085">
        <w:rPr>
          <w:rFonts w:eastAsia="Times New Roman" w:cstheme="minorHAnsi"/>
          <w:lang w:val="en-GB"/>
        </w:rPr>
        <w:t xml:space="preserve">With the new syntax, the </w:t>
      </w:r>
      <w:hyperlink r:id="rId31" w:anchor="contextlib.nested" w:tooltip="contextlib.nested" w:history="1">
        <w:r w:rsidRPr="00040085">
          <w:rPr>
            <w:rFonts w:ascii="Courier New" w:eastAsiaTheme="majorEastAsia" w:hAnsi="Courier New" w:cs="Courier New"/>
            <w:kern w:val="28"/>
            <w:lang w:val="en-GB"/>
          </w:rPr>
          <w:t>contextlib.nested()</w:t>
        </w:r>
      </w:hyperlink>
      <w:r w:rsidRPr="00040085">
        <w:rPr>
          <w:rFonts w:ascii="Courier New" w:eastAsiaTheme="majorEastAsia" w:hAnsi="Courier New" w:cs="Courier New"/>
          <w:kern w:val="28"/>
          <w:lang w:val="en-GB"/>
        </w:rPr>
        <w:t xml:space="preserve"> </w:t>
      </w:r>
      <w:r w:rsidRPr="00040085">
        <w:rPr>
          <w:rFonts w:eastAsia="Times New Roman" w:cstheme="minorHAnsi"/>
          <w:lang w:val="en-GB"/>
        </w:rPr>
        <w:t>function is no longer needed and is now deprecated.</w:t>
      </w:r>
    </w:p>
    <w:p w14:paraId="4125D3D0" w14:textId="3C3DF38E" w:rsidR="004C770C" w:rsidRPr="00040085" w:rsidRDefault="004C770C" w:rsidP="004C770C">
      <w:pPr>
        <w:pStyle w:val="ListParagraph"/>
        <w:widowControl w:val="0"/>
        <w:numPr>
          <w:ilvl w:val="0"/>
          <w:numId w:val="383"/>
        </w:numPr>
        <w:suppressLineNumbers/>
        <w:overflowPunct w:val="0"/>
        <w:adjustRightInd w:val="0"/>
        <w:spacing w:after="120"/>
        <w:rPr>
          <w:rFonts w:eastAsia="Times New Roman" w:cstheme="minorHAnsi"/>
          <w:lang w:val="en-GB"/>
        </w:rPr>
      </w:pPr>
      <w:r w:rsidRPr="00040085">
        <w:rPr>
          <w:rFonts w:cstheme="minorHAnsi"/>
          <w:color w:val="000000"/>
          <w:lang w:val="en-GB"/>
        </w:rPr>
        <w:t>Deprecated</w:t>
      </w:r>
      <w:r w:rsidRPr="00040085">
        <w:rPr>
          <w:rFonts w:eastAsia="MS Mincho" w:cstheme="minorHAnsi"/>
          <w:color w:val="000000"/>
          <w:lang w:val="en-GB"/>
        </w:rPr>
        <w:t xml:space="preserve"> </w:t>
      </w:r>
      <w:hyperlink r:id="rId32" w:anchor="PyNumber_Int" w:tooltip="PyNumber_Int" w:history="1">
        <w:r w:rsidRPr="00040085">
          <w:rPr>
            <w:rFonts w:ascii="Courier New" w:eastAsiaTheme="majorEastAsia" w:hAnsi="Courier New" w:cs="Courier New"/>
            <w:kern w:val="28"/>
            <w:lang w:val="en-GB"/>
          </w:rPr>
          <w:t>PyNumber_Int()</w:t>
        </w:r>
      </w:hyperlink>
      <w:r w:rsidRPr="00040085">
        <w:rPr>
          <w:rFonts w:cstheme="minorHAnsi"/>
          <w:color w:val="000000"/>
          <w:lang w:val="en-GB"/>
        </w:rPr>
        <w:t>. Use</w:t>
      </w:r>
      <w:r w:rsidRPr="00040085">
        <w:rPr>
          <w:rFonts w:eastAsia="MS Mincho" w:cstheme="minorHAnsi"/>
          <w:color w:val="000000"/>
          <w:lang w:val="en-GB"/>
        </w:rPr>
        <w:t xml:space="preserve"> </w:t>
      </w:r>
      <w:hyperlink r:id="rId33" w:anchor="PyNumber_Long" w:tooltip="PyNumber_Long" w:history="1">
        <w:r w:rsidRPr="00040085">
          <w:rPr>
            <w:rFonts w:ascii="Courier New" w:eastAsiaTheme="majorEastAsia" w:hAnsi="Courier New" w:cs="Courier New"/>
            <w:kern w:val="28"/>
            <w:lang w:val="en-GB"/>
          </w:rPr>
          <w:t>PyNumber_Long()</w:t>
        </w:r>
      </w:hyperlink>
      <w:r w:rsidRPr="00040085">
        <w:rPr>
          <w:rFonts w:ascii="Courier New" w:eastAsia="MS Mincho" w:hAnsi="Courier New" w:cs="Courier New"/>
          <w:kern w:val="28"/>
          <w:lang w:val="en-GB"/>
        </w:rPr>
        <w:t xml:space="preserve"> </w:t>
      </w:r>
      <w:r w:rsidRPr="00040085">
        <w:rPr>
          <w:rFonts w:cstheme="minorHAnsi"/>
          <w:color w:val="000000"/>
          <w:lang w:val="en-GB"/>
        </w:rPr>
        <w:t>instead.</w:t>
      </w:r>
    </w:p>
    <w:p w14:paraId="633BB77D" w14:textId="6D34332F" w:rsidR="004C770C" w:rsidRPr="00040085" w:rsidRDefault="004C770C" w:rsidP="004C770C">
      <w:pPr>
        <w:pStyle w:val="ListParagraph"/>
        <w:widowControl w:val="0"/>
        <w:numPr>
          <w:ilvl w:val="0"/>
          <w:numId w:val="383"/>
        </w:numPr>
        <w:suppressLineNumbers/>
        <w:overflowPunct w:val="0"/>
        <w:adjustRightInd w:val="0"/>
        <w:spacing w:after="120"/>
        <w:rPr>
          <w:rFonts w:cstheme="minorHAnsi"/>
          <w:color w:val="000000"/>
          <w:lang w:val="en-GB"/>
        </w:rPr>
      </w:pPr>
      <w:r w:rsidRPr="00040085">
        <w:rPr>
          <w:rFonts w:cstheme="minorHAnsi"/>
          <w:color w:val="000000"/>
          <w:lang w:val="en-GB"/>
        </w:rPr>
        <w:t>Added a new</w:t>
      </w:r>
      <w:r w:rsidRPr="00040085">
        <w:rPr>
          <w:rFonts w:eastAsia="MS Mincho" w:cstheme="minorHAnsi"/>
          <w:color w:val="000000"/>
          <w:lang w:val="en-GB"/>
        </w:rPr>
        <w:t xml:space="preserve"> </w:t>
      </w:r>
      <w:hyperlink r:id="rId34" w:anchor="PyOS_string_to_double" w:tooltip="PyOS_string_to_double" w:history="1">
        <w:r w:rsidRPr="00040085">
          <w:rPr>
            <w:rFonts w:ascii="Courier New" w:eastAsiaTheme="majorEastAsia" w:hAnsi="Courier New" w:cs="Courier New"/>
            <w:kern w:val="28"/>
            <w:lang w:val="en-GB"/>
          </w:rPr>
          <w:t>PyOS_string_to_double()</w:t>
        </w:r>
      </w:hyperlink>
      <w:r w:rsidRPr="00040085">
        <w:rPr>
          <w:rFonts w:ascii="Courier New" w:eastAsia="MS Mincho" w:hAnsi="Courier New" w:cs="Courier New"/>
          <w:kern w:val="28"/>
          <w:lang w:val="en-GB"/>
        </w:rPr>
        <w:t xml:space="preserve"> </w:t>
      </w:r>
      <w:r w:rsidRPr="00040085">
        <w:rPr>
          <w:rFonts w:cstheme="minorHAnsi"/>
          <w:color w:val="000000"/>
          <w:lang w:val="en-GB"/>
        </w:rPr>
        <w:t xml:space="preserve">function to replace the deprecated functions </w:t>
      </w:r>
      <w:hyperlink r:id="rId35" w:anchor="PyOS_ascii_strtod" w:tooltip="PyOS_ascii_strtod" w:history="1">
        <w:r w:rsidRPr="00040085">
          <w:rPr>
            <w:rFonts w:ascii="Courier New" w:eastAsiaTheme="majorEastAsia" w:hAnsi="Courier New" w:cs="Courier New"/>
            <w:kern w:val="28"/>
            <w:lang w:val="en-GB"/>
          </w:rPr>
          <w:t>PyOS_ascii_strtod()</w:t>
        </w:r>
      </w:hyperlink>
      <w:r w:rsidRPr="00040085">
        <w:rPr>
          <w:rFonts w:ascii="Courier New" w:eastAsia="MS Mincho" w:hAnsi="Courier New" w:cs="Courier New"/>
          <w:kern w:val="28"/>
          <w:lang w:val="en-GB"/>
        </w:rPr>
        <w:t xml:space="preserve"> </w:t>
      </w:r>
      <w:r w:rsidRPr="00040085">
        <w:rPr>
          <w:rFonts w:cstheme="minorHAnsi"/>
          <w:color w:val="000000"/>
          <w:lang w:val="en-GB"/>
        </w:rPr>
        <w:t>and</w:t>
      </w:r>
      <w:r w:rsidRPr="00040085">
        <w:rPr>
          <w:rFonts w:eastAsia="MS Mincho" w:cstheme="minorHAnsi"/>
          <w:color w:val="000000"/>
          <w:lang w:val="en-GB"/>
        </w:rPr>
        <w:t xml:space="preserve"> </w:t>
      </w:r>
      <w:hyperlink r:id="rId36" w:anchor="PyOS_ascii_atof" w:tooltip="PyOS_ascii_atof" w:history="1">
        <w:r w:rsidRPr="00040085">
          <w:rPr>
            <w:rFonts w:ascii="Courier New" w:eastAsiaTheme="majorEastAsia" w:hAnsi="Courier New" w:cs="Courier New"/>
            <w:kern w:val="28"/>
            <w:lang w:val="en-GB"/>
          </w:rPr>
          <w:t>PyOS_ascii_atof()</w:t>
        </w:r>
      </w:hyperlink>
      <w:r w:rsidRPr="00040085">
        <w:rPr>
          <w:rFonts w:cstheme="minorHAnsi"/>
          <w:color w:val="000000"/>
          <w:lang w:val="en-GB"/>
        </w:rPr>
        <w:t>.</w:t>
      </w:r>
    </w:p>
    <w:p w14:paraId="04FB29F4" w14:textId="3EA78AEC" w:rsidR="004C770C" w:rsidRPr="00040085" w:rsidRDefault="004C770C" w:rsidP="004C770C">
      <w:pPr>
        <w:pStyle w:val="ListParagraph"/>
        <w:widowControl w:val="0"/>
        <w:numPr>
          <w:ilvl w:val="0"/>
          <w:numId w:val="383"/>
        </w:numPr>
        <w:suppressLineNumbers/>
        <w:overflowPunct w:val="0"/>
        <w:adjustRightInd w:val="0"/>
        <w:spacing w:after="120"/>
        <w:rPr>
          <w:rFonts w:cstheme="minorHAnsi"/>
          <w:color w:val="000000"/>
          <w:lang w:val="en-GB"/>
        </w:rPr>
      </w:pPr>
      <w:r w:rsidRPr="00040085">
        <w:rPr>
          <w:rFonts w:cstheme="minorHAnsi"/>
          <w:color w:val="000000"/>
          <w:lang w:val="en-GB"/>
        </w:rPr>
        <w:t>Added</w:t>
      </w:r>
      <w:r w:rsidRPr="00040085">
        <w:rPr>
          <w:rFonts w:eastAsia="MS Mincho" w:cstheme="minorHAnsi"/>
          <w:color w:val="000000"/>
          <w:lang w:val="en-GB"/>
        </w:rPr>
        <w:t xml:space="preserve"> </w:t>
      </w:r>
      <w:hyperlink r:id="rId37" w:anchor="PyCapsule" w:tooltip="PyCapsule" w:history="1">
        <w:r w:rsidRPr="00040085">
          <w:rPr>
            <w:rFonts w:ascii="Courier New" w:eastAsiaTheme="majorEastAsia" w:hAnsi="Courier New" w:cs="Courier New"/>
            <w:kern w:val="28"/>
            <w:lang w:val="en-GB"/>
          </w:rPr>
          <w:t>PyCapsule</w:t>
        </w:r>
      </w:hyperlink>
      <w:r w:rsidRPr="00040085">
        <w:rPr>
          <w:rFonts w:eastAsia="MS Mincho" w:cstheme="minorHAnsi"/>
          <w:color w:val="000000"/>
          <w:lang w:val="en-GB"/>
        </w:rPr>
        <w:t xml:space="preserve"> </w:t>
      </w:r>
      <w:r w:rsidRPr="00040085">
        <w:rPr>
          <w:rFonts w:cstheme="minorHAnsi"/>
          <w:color w:val="000000"/>
          <w:lang w:val="en-GB"/>
        </w:rPr>
        <w:t>as a replacement for the</w:t>
      </w:r>
      <w:r w:rsidRPr="00040085">
        <w:rPr>
          <w:rFonts w:eastAsia="MS Mincho" w:cstheme="minorHAnsi"/>
          <w:color w:val="000000"/>
          <w:lang w:val="en-GB"/>
        </w:rPr>
        <w:t xml:space="preserve"> </w:t>
      </w:r>
      <w:hyperlink r:id="rId38" w:anchor="PyCObject" w:tooltip="PyCObject" w:history="1">
        <w:r w:rsidRPr="00040085">
          <w:rPr>
            <w:rFonts w:ascii="Courier New" w:eastAsiaTheme="majorEastAsia" w:hAnsi="Courier New" w:cs="Courier New"/>
            <w:kern w:val="28"/>
            <w:lang w:val="en-GB"/>
          </w:rPr>
          <w:t>PyCObject</w:t>
        </w:r>
      </w:hyperlink>
      <w:r w:rsidRPr="00040085">
        <w:rPr>
          <w:rFonts w:eastAsia="MS Mincho" w:cstheme="minorHAnsi"/>
          <w:color w:val="000000"/>
          <w:lang w:val="en-GB"/>
        </w:rPr>
        <w:t xml:space="preserve"> </w:t>
      </w:r>
      <w:r w:rsidRPr="00040085">
        <w:rPr>
          <w:rFonts w:cstheme="minorHAnsi"/>
          <w:color w:val="000000"/>
          <w:lang w:val="en-GB"/>
        </w:rPr>
        <w:t xml:space="preserve">API. The principal difference is that the new type has a </w:t>
      </w:r>
      <w:proofErr w:type="gramStart"/>
      <w:r w:rsidRPr="00040085">
        <w:rPr>
          <w:rFonts w:cstheme="minorHAnsi"/>
          <w:color w:val="000000"/>
          <w:lang w:val="en-GB"/>
        </w:rPr>
        <w:t>well defined</w:t>
      </w:r>
      <w:proofErr w:type="gramEnd"/>
      <w:r w:rsidRPr="00040085">
        <w:rPr>
          <w:rFonts w:cstheme="minorHAnsi"/>
          <w:color w:val="000000"/>
          <w:lang w:val="en-GB"/>
        </w:rPr>
        <w:t xml:space="preserve"> interface for passing typing safety information and a less complicated signature for calling a destructor. The old type had a problematic API and is now deprecated.</w:t>
      </w:r>
    </w:p>
    <w:p w14:paraId="32852C90" w14:textId="572AB115" w:rsidR="004C770C" w:rsidRPr="00CD6A7E" w:rsidRDefault="001858A2" w:rsidP="009866F9">
      <w:pPr>
        <w:pStyle w:val="Heading3"/>
        <w:rPr>
          <w:lang w:bidi="en-US"/>
        </w:rPr>
      </w:pPr>
      <w:r>
        <w:rPr>
          <w:lang w:bidi="en-US"/>
        </w:rPr>
        <w:t>6.5</w:t>
      </w:r>
      <w:r w:rsidR="00B232FA">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3A0B6F9F" w14:textId="77777777" w:rsidR="004C770C" w:rsidRDefault="004C770C" w:rsidP="004C770C">
      <w:pPr>
        <w:pStyle w:val="ListParagraph"/>
        <w:widowControl w:val="0"/>
        <w:numPr>
          <w:ilvl w:val="0"/>
          <w:numId w:val="384"/>
        </w:numPr>
        <w:suppressLineNumbers/>
        <w:overflowPunct w:val="0"/>
        <w:adjustRightInd w:val="0"/>
        <w:spacing w:after="120"/>
        <w:rPr>
          <w:rFonts w:ascii="Calibri" w:eastAsia="Times New Roman" w:hAnsi="Calibri" w:cstheme="minorHAnsi"/>
          <w:color w:val="000000"/>
          <w:lang w:val="en-GB"/>
        </w:rPr>
      </w:pPr>
      <w:r w:rsidRPr="007B6289">
        <w:rPr>
          <w:rFonts w:ascii="Calibri" w:eastAsia="Times New Roman" w:hAnsi="Calibri" w:cstheme="minorHAnsi"/>
          <w:color w:val="000000"/>
          <w:lang w:val="en-GB"/>
        </w:rPr>
        <w:t>When practicable, migrate Python programs to the current standard.</w:t>
      </w:r>
    </w:p>
    <w:p w14:paraId="563BCE91" w14:textId="77777777" w:rsidR="007530E6" w:rsidRPr="003C747F" w:rsidRDefault="007530E6" w:rsidP="007530E6">
      <w:pPr>
        <w:pStyle w:val="Heading2"/>
        <w:rPr>
          <w:ins w:id="741" w:author="Wagoner, Larry D." w:date="2019-05-22T13:42:00Z"/>
        </w:rPr>
      </w:pPr>
      <w:bookmarkStart w:id="742" w:name="_Toc520721510"/>
      <w:bookmarkStart w:id="743" w:name="_Toc358896436"/>
      <w:bookmarkStart w:id="744" w:name="_Toc7089429"/>
      <w:ins w:id="745" w:author="Wagoner, Larry D." w:date="2019-05-22T13:42:00Z">
        <w:r w:rsidRPr="003C747F">
          <w:t>6.59 Concurrency – Activation [CGA]</w:t>
        </w:r>
        <w:bookmarkEnd w:id="742"/>
      </w:ins>
    </w:p>
    <w:p w14:paraId="4F708198" w14:textId="77777777" w:rsidR="007530E6" w:rsidRPr="003C747F" w:rsidRDefault="007530E6" w:rsidP="007530E6">
      <w:pPr>
        <w:pStyle w:val="Heading3"/>
        <w:rPr>
          <w:ins w:id="746" w:author="Wagoner, Larry D." w:date="2019-05-22T13:42:00Z"/>
        </w:rPr>
      </w:pPr>
      <w:ins w:id="747" w:author="Wagoner, Larry D." w:date="2019-05-22T13:42:00Z">
        <w:r w:rsidRPr="003C747F">
          <w:t>6.59.1 Applicability to language</w:t>
        </w:r>
      </w:ins>
    </w:p>
    <w:p w14:paraId="2A2873CB" w14:textId="77777777" w:rsidR="007530E6" w:rsidRPr="003C747F" w:rsidRDefault="007530E6" w:rsidP="007530E6">
      <w:pPr>
        <w:jc w:val="both"/>
        <w:rPr>
          <w:ins w:id="748" w:author="Wagoner, Larry D." w:date="2019-05-22T13:42:00Z"/>
          <w:rFonts w:cstheme="minorHAnsi"/>
        </w:rPr>
      </w:pPr>
      <w:ins w:id="749" w:author="Wagoner, Larry D." w:date="2019-05-22T13:42:00Z">
        <w:r w:rsidRPr="003C747F">
          <w:rPr>
            <w:rFonts w:cstheme="minorHAnsi"/>
          </w:rPr>
          <w:t xml:space="preserve">Python offers several approaches for handling concurrency, and each method has its own advantages and disadvantages. Python’s </w:t>
        </w:r>
        <w:r w:rsidRPr="003C747F">
          <w:rPr>
            <w:rFonts w:ascii="Courier New" w:hAnsi="Courier New" w:cs="Courier New"/>
            <w:kern w:val="32"/>
            <w:sz w:val="20"/>
            <w:szCs w:val="20"/>
          </w:rPr>
          <w:t>threading</w:t>
        </w:r>
        <w:r w:rsidRPr="003C747F">
          <w:rPr>
            <w:rFonts w:cstheme="minorHAnsi"/>
          </w:rPr>
          <w:t xml:space="preserve"> module provides the ability to perform cooperative multithreading from within a single native thread. Due to the restrictions of Python’s Global Interpreter Lock (GIL), only one thread at a time is permitted to run. Even though multithreading cannot use multiple Central Processing Unit (CPU) cores, it can be useful in situations where the CPU becomes idle such as in I/O-bound applications. Python’s </w:t>
        </w:r>
        <w:r w:rsidRPr="003C747F">
          <w:rPr>
            <w:rFonts w:ascii="Courier New" w:hAnsi="Courier New" w:cs="Courier New"/>
            <w:kern w:val="32"/>
            <w:sz w:val="20"/>
            <w:szCs w:val="20"/>
          </w:rPr>
          <w:t>multiprocessing</w:t>
        </w:r>
        <w:r w:rsidRPr="003C747F">
          <w:rPr>
            <w:rFonts w:cstheme="minorHAnsi"/>
          </w:rPr>
          <w:t xml:space="preserve"> module provides multiprocessing capability and does allow independent processes to run on multiple cores. Unlike threading, these independent processes do not have shared memory and are not prone to the same data race conditions that threads can have. Python’s </w:t>
        </w:r>
        <w:r w:rsidRPr="003C747F">
          <w:rPr>
            <w:rFonts w:ascii="Courier New" w:hAnsi="Courier New" w:cs="Courier New"/>
            <w:kern w:val="32"/>
            <w:sz w:val="20"/>
            <w:szCs w:val="20"/>
          </w:rPr>
          <w:t>asyncio</w:t>
        </w:r>
        <w:r w:rsidRPr="003C747F">
          <w:rPr>
            <w:rFonts w:cstheme="minorHAnsi"/>
          </w:rPr>
          <w:t xml:space="preserve"> module is the newest approach to handling asynchronous concurrency and was introduced in Python 3.4. This new Async IO processing model is typically safer</w:t>
        </w:r>
        <w:r>
          <w:rPr>
            <w:rFonts w:cstheme="minorHAnsi"/>
          </w:rPr>
          <w:t xml:space="preserve"> </w:t>
        </w:r>
        <w:r w:rsidRPr="003C747F">
          <w:rPr>
            <w:rFonts w:cstheme="minorHAnsi"/>
          </w:rPr>
          <w:t xml:space="preserve">and faster than implementations that use traditional threads and multiprocessing.  </w:t>
        </w:r>
      </w:ins>
    </w:p>
    <w:p w14:paraId="6CEF08D6" w14:textId="77777777" w:rsidR="007530E6" w:rsidRPr="003C747F" w:rsidRDefault="007530E6" w:rsidP="007530E6">
      <w:pPr>
        <w:pStyle w:val="Heading3"/>
        <w:keepNext w:val="0"/>
        <w:rPr>
          <w:ins w:id="750" w:author="Wagoner, Larry D." w:date="2019-05-22T13:42:00Z"/>
        </w:rPr>
      </w:pPr>
      <w:ins w:id="751" w:author="Wagoner, Larry D." w:date="2019-05-22T13:42:00Z">
        <w:r w:rsidRPr="003C747F">
          <w:t>6.59.2 Guidance to language users</w:t>
        </w:r>
      </w:ins>
    </w:p>
    <w:p w14:paraId="2932EEA2" w14:textId="77777777" w:rsidR="007530E6" w:rsidRPr="003C747F" w:rsidRDefault="007530E6" w:rsidP="007530E6">
      <w:pPr>
        <w:pStyle w:val="ListParagraph"/>
        <w:numPr>
          <w:ilvl w:val="0"/>
          <w:numId w:val="600"/>
        </w:numPr>
        <w:jc w:val="both"/>
        <w:outlineLvl w:val="0"/>
        <w:rPr>
          <w:ins w:id="752" w:author="Wagoner, Larry D." w:date="2019-05-22T13:42:00Z"/>
        </w:rPr>
      </w:pPr>
      <w:ins w:id="753" w:author="Wagoner, Larry D." w:date="2019-05-22T13:42:00Z">
        <w:r w:rsidRPr="003C747F">
          <w:t>Follow the guidance contained in TR 24772-1 clause 6.59.5.</w:t>
        </w:r>
      </w:ins>
    </w:p>
    <w:p w14:paraId="21F97E1E" w14:textId="77777777" w:rsidR="007530E6" w:rsidRPr="003C747F" w:rsidRDefault="007530E6" w:rsidP="007530E6">
      <w:pPr>
        <w:pStyle w:val="ListParagraph"/>
        <w:numPr>
          <w:ilvl w:val="0"/>
          <w:numId w:val="600"/>
        </w:numPr>
        <w:jc w:val="both"/>
        <w:outlineLvl w:val="0"/>
        <w:rPr>
          <w:ins w:id="754" w:author="Wagoner, Larry D." w:date="2019-05-22T13:42:00Z"/>
        </w:rPr>
      </w:pPr>
      <w:ins w:id="755" w:author="Wagoner, Larry D." w:date="2019-05-22T13:42:00Z">
        <w:r w:rsidRPr="003C747F">
          <w:t>For any thread that has already been started, ensure that additional starts on that same thread are not attempted. Multiple attempts to start any single thread object will raise a runtime error.</w:t>
        </w:r>
      </w:ins>
    </w:p>
    <w:p w14:paraId="7B680063" w14:textId="77777777" w:rsidR="007530E6" w:rsidRPr="003C747F" w:rsidRDefault="007530E6" w:rsidP="007530E6">
      <w:pPr>
        <w:pStyle w:val="ListParagraph"/>
        <w:numPr>
          <w:ilvl w:val="0"/>
          <w:numId w:val="600"/>
        </w:numPr>
        <w:jc w:val="both"/>
        <w:outlineLvl w:val="0"/>
        <w:rPr>
          <w:ins w:id="756" w:author="Wagoner, Larry D." w:date="2019-05-22T13:42:00Z"/>
        </w:rPr>
      </w:pPr>
      <w:ins w:id="757" w:author="Wagoner, Larry D." w:date="2019-05-22T13:42:00Z">
        <w:r w:rsidRPr="003C747F">
          <w:t>If a thread is unable to be created and an exception is thrown, always handle the exception.</w:t>
        </w:r>
      </w:ins>
    </w:p>
    <w:p w14:paraId="5FE3DEB5" w14:textId="77777777" w:rsidR="007530E6" w:rsidRPr="003C747F" w:rsidRDefault="007530E6" w:rsidP="007530E6">
      <w:pPr>
        <w:pStyle w:val="ListParagraph"/>
        <w:numPr>
          <w:ilvl w:val="0"/>
          <w:numId w:val="600"/>
        </w:numPr>
        <w:jc w:val="both"/>
        <w:outlineLvl w:val="0"/>
        <w:rPr>
          <w:ins w:id="758" w:author="Wagoner, Larry D." w:date="2019-05-22T13:42:00Z"/>
        </w:rPr>
      </w:pPr>
      <w:ins w:id="759" w:author="Wagoner, Larry D." w:date="2019-05-22T13:42:00Z">
        <w:r w:rsidRPr="003C747F">
          <w:t>For any process that has already been started, ensure that additional starts on that same process are not attempted. Multiple attempts to start any process object will raise a runtime error.</w:t>
        </w:r>
      </w:ins>
    </w:p>
    <w:p w14:paraId="43E3B2A0" w14:textId="77777777" w:rsidR="007530E6" w:rsidRPr="003C747F" w:rsidRDefault="007530E6" w:rsidP="007530E6">
      <w:pPr>
        <w:pStyle w:val="ListParagraph"/>
        <w:numPr>
          <w:ilvl w:val="0"/>
          <w:numId w:val="600"/>
        </w:numPr>
        <w:jc w:val="both"/>
        <w:outlineLvl w:val="0"/>
        <w:rPr>
          <w:ins w:id="760" w:author="Wagoner, Larry D." w:date="2019-05-22T13:42:00Z"/>
        </w:rPr>
      </w:pPr>
      <w:ins w:id="761" w:author="Wagoner, Larry D." w:date="2019-05-22T13:42:00Z">
        <w:r w:rsidRPr="003C747F">
          <w:t xml:space="preserve">Starting Async IO tasks using the </w:t>
        </w:r>
        <w:r w:rsidRPr="003C747F">
          <w:rPr>
            <w:rFonts w:ascii="Courier New" w:hAnsi="Courier New" w:cs="Courier New"/>
            <w:sz w:val="20"/>
            <w:szCs w:val="20"/>
          </w:rPr>
          <w:t>asyncio</w:t>
        </w:r>
        <w:r w:rsidRPr="003C747F">
          <w:t xml:space="preserve"> module can only occur on a thread that is not running. Duri</w:t>
        </w:r>
        <w:r>
          <w:t>ng development, it is recommended</w:t>
        </w:r>
        <w:r w:rsidRPr="003C747F">
          <w:t xml:space="preserve"> to run the Async IO</w:t>
        </w:r>
        <w:r>
          <w:t xml:space="preserve"> code in</w:t>
        </w:r>
        <w:r w:rsidRPr="003C747F">
          <w:t xml:space="preserve"> debug mode. This will help detect never-awaited coroutines, non-threadsafe Async IO APIs, excessive execution times for I/O and callback functions, </w:t>
        </w:r>
        <w:r w:rsidRPr="003C747F">
          <w:lastRenderedPageBreak/>
          <w:t>and never-retrieved exceptions.  To reduce the chance of excessive delays, all concurrent Async IO operations need to be performed on non-blocking code.</w:t>
        </w:r>
      </w:ins>
    </w:p>
    <w:p w14:paraId="11487B0C" w14:textId="77777777" w:rsidR="007530E6" w:rsidRPr="003C747F" w:rsidRDefault="007530E6" w:rsidP="007530E6">
      <w:pPr>
        <w:pStyle w:val="Heading2"/>
        <w:rPr>
          <w:ins w:id="762" w:author="Wagoner, Larry D." w:date="2019-05-22T13:42:00Z"/>
        </w:rPr>
      </w:pPr>
      <w:bookmarkStart w:id="763" w:name="_Toc520721511"/>
      <w:ins w:id="764" w:author="Wagoner, Larry D." w:date="2019-05-22T13:42:00Z">
        <w:r w:rsidRPr="003C747F">
          <w:rPr>
            <w:lang w:val="en-CA"/>
          </w:rPr>
          <w:t>6.60 Concurrency – Directed termination [CGT]</w:t>
        </w:r>
        <w:bookmarkEnd w:id="763"/>
      </w:ins>
    </w:p>
    <w:p w14:paraId="24A52373" w14:textId="77777777" w:rsidR="007530E6" w:rsidRPr="003C747F" w:rsidRDefault="007530E6" w:rsidP="007530E6">
      <w:pPr>
        <w:pStyle w:val="Heading3"/>
        <w:rPr>
          <w:ins w:id="765" w:author="Wagoner, Larry D." w:date="2019-05-22T13:42:00Z"/>
        </w:rPr>
      </w:pPr>
      <w:ins w:id="766" w:author="Wagoner, Larry D." w:date="2019-05-22T13:42:00Z">
        <w:r w:rsidRPr="003C747F">
          <w:t>6.60.1 Applicability to language</w:t>
        </w:r>
      </w:ins>
    </w:p>
    <w:p w14:paraId="6E4DAD12" w14:textId="77777777" w:rsidR="007530E6" w:rsidRPr="003C747F" w:rsidRDefault="007530E6" w:rsidP="007530E6">
      <w:pPr>
        <w:rPr>
          <w:ins w:id="767" w:author="Wagoner, Larry D." w:date="2019-05-22T13:42:00Z"/>
        </w:rPr>
      </w:pPr>
      <w:ins w:id="768" w:author="Wagoner, Larry D." w:date="2019-05-22T13:42:00Z">
        <w:r w:rsidRPr="003C747F">
          <w:t>In Python, a thread may terminate by coming to the end of its e</w:t>
        </w:r>
        <w:r>
          <w:t xml:space="preserve">xecutable code or by raising an </w:t>
        </w:r>
        <w:r w:rsidRPr="003C747F">
          <w:t xml:space="preserve">exception. Python does not have an API to kill a thread. This is by design since killing a thread is not recommended due to the unpredictable behavior that results. If a thread is killed in between an </w:t>
        </w:r>
        <w:r w:rsidRPr="003C747F">
          <w:rPr>
            <w:rFonts w:ascii="Courier New" w:hAnsi="Courier New" w:cs="Courier New"/>
            <w:sz w:val="20"/>
            <w:szCs w:val="20"/>
          </w:rPr>
          <w:t>acquire()</w:t>
        </w:r>
        <w:r w:rsidRPr="003C747F">
          <w:t xml:space="preserve"> and </w:t>
        </w:r>
        <w:r w:rsidRPr="003C747F">
          <w:rPr>
            <w:rFonts w:ascii="Courier New" w:hAnsi="Courier New" w:cs="Courier New"/>
            <w:sz w:val="20"/>
            <w:szCs w:val="20"/>
          </w:rPr>
          <w:t>release()</w:t>
        </w:r>
        <w:r w:rsidRPr="003C747F">
          <w:t>, every other thread that waits on that lock will be deadlocked.</w:t>
        </w:r>
        <w:r>
          <w:t xml:space="preserve"> </w:t>
        </w:r>
        <w:r w:rsidRPr="003C747F">
          <w:t xml:space="preserve">Terminating processes in Python is possible but there are scenarios that may leave the system in a vulnerable state. </w:t>
        </w:r>
      </w:ins>
    </w:p>
    <w:p w14:paraId="34F57184" w14:textId="77777777" w:rsidR="007530E6" w:rsidRPr="003C747F" w:rsidRDefault="007530E6" w:rsidP="007530E6">
      <w:pPr>
        <w:pStyle w:val="Heading3"/>
        <w:rPr>
          <w:ins w:id="769" w:author="Wagoner, Larry D." w:date="2019-05-22T13:42:00Z"/>
        </w:rPr>
      </w:pPr>
      <w:ins w:id="770" w:author="Wagoner, Larry D." w:date="2019-05-22T13:42:00Z">
        <w:r w:rsidRPr="003C747F">
          <w:t>6.60.2 Guidance to language users</w:t>
        </w:r>
      </w:ins>
    </w:p>
    <w:p w14:paraId="4710B709" w14:textId="77777777" w:rsidR="007530E6" w:rsidRPr="003C747F" w:rsidRDefault="007530E6" w:rsidP="007530E6">
      <w:pPr>
        <w:pStyle w:val="ListParagraph"/>
        <w:numPr>
          <w:ilvl w:val="0"/>
          <w:numId w:val="592"/>
        </w:numPr>
        <w:rPr>
          <w:ins w:id="771" w:author="Wagoner, Larry D." w:date="2019-05-22T13:42:00Z"/>
        </w:rPr>
      </w:pPr>
      <w:ins w:id="772" w:author="Wagoner, Larry D." w:date="2019-05-22T13:42:00Z">
        <w:r w:rsidRPr="003C747F">
          <w:t>Follow the guidance contained in TR 24772-1 clause 6.60.5.</w:t>
        </w:r>
      </w:ins>
    </w:p>
    <w:p w14:paraId="674AA531" w14:textId="77777777" w:rsidR="007530E6" w:rsidRPr="003C747F" w:rsidRDefault="007530E6" w:rsidP="007530E6">
      <w:pPr>
        <w:pStyle w:val="ListParagraph"/>
        <w:numPr>
          <w:ilvl w:val="0"/>
          <w:numId w:val="592"/>
        </w:numPr>
        <w:rPr>
          <w:ins w:id="773" w:author="Wagoner, Larry D." w:date="2019-05-22T13:42:00Z"/>
        </w:rPr>
      </w:pPr>
      <w:ins w:id="774" w:author="Wagoner, Larry D." w:date="2019-05-22T13:42:00Z">
        <w:r w:rsidRPr="003C747F">
          <w:t xml:space="preserve">Avoid killing threads since it is only safe if extreme measures are taken. </w:t>
        </w:r>
      </w:ins>
    </w:p>
    <w:p w14:paraId="35B0293C" w14:textId="77777777" w:rsidR="007530E6" w:rsidRPr="003C747F" w:rsidRDefault="007530E6" w:rsidP="007530E6">
      <w:pPr>
        <w:pStyle w:val="ListParagraph"/>
        <w:numPr>
          <w:ilvl w:val="0"/>
          <w:numId w:val="592"/>
        </w:numPr>
        <w:rPr>
          <w:ins w:id="775" w:author="Wagoner, Larry D." w:date="2019-05-22T13:42:00Z"/>
        </w:rPr>
      </w:pPr>
      <w:ins w:id="776" w:author="Wagoner, Larry D." w:date="2019-05-22T13:42:00Z">
        <w:r w:rsidRPr="003C747F">
          <w:t>If necessary, the preferred method for killing a thread is natively from within the thread itself using a watchdog message queue or global variable that signals the thread to terminate itself. This will enable the thread to perform proper cleanup and eliminate deadlocks.</w:t>
        </w:r>
      </w:ins>
    </w:p>
    <w:p w14:paraId="422AB3DF" w14:textId="77777777" w:rsidR="007530E6" w:rsidRPr="003C747F" w:rsidRDefault="007530E6" w:rsidP="007530E6">
      <w:pPr>
        <w:pStyle w:val="ListParagraph"/>
        <w:numPr>
          <w:ilvl w:val="0"/>
          <w:numId w:val="592"/>
        </w:numPr>
        <w:rPr>
          <w:ins w:id="777" w:author="Wagoner, Larry D." w:date="2019-05-22T13:42:00Z"/>
        </w:rPr>
      </w:pPr>
      <w:ins w:id="778" w:author="Wagoner, Larry D." w:date="2019-05-22T13:42:00Z">
        <w:r w:rsidRPr="003C747F">
          <w:t xml:space="preserve">Use care when terminating processes since </w:t>
        </w:r>
        <w:r w:rsidRPr="003C747F">
          <w:rPr>
            <w:rFonts w:ascii="Courier New" w:hAnsi="Courier New" w:cs="Courier New"/>
            <w:sz w:val="20"/>
            <w:szCs w:val="20"/>
          </w:rPr>
          <w:t>finally</w:t>
        </w:r>
        <w:r w:rsidRPr="003C747F">
          <w:t xml:space="preserve"> clauses will not be executed, and descendant processes will not be terminated. Design the code to be fail-safe since terminating a process may corrupt data associated with pipes and queues.  </w:t>
        </w:r>
      </w:ins>
    </w:p>
    <w:p w14:paraId="7B433A04" w14:textId="77777777" w:rsidR="007530E6" w:rsidRPr="003C747F" w:rsidRDefault="007530E6" w:rsidP="007530E6">
      <w:pPr>
        <w:pStyle w:val="Heading2"/>
        <w:rPr>
          <w:ins w:id="779" w:author="Wagoner, Larry D." w:date="2019-05-22T13:42:00Z"/>
        </w:rPr>
      </w:pPr>
      <w:bookmarkStart w:id="780" w:name="_Toc520721512"/>
      <w:ins w:id="781" w:author="Wagoner, Larry D." w:date="2019-05-22T13:42:00Z">
        <w:r w:rsidRPr="003C747F">
          <w:t>6.61 Concurrency - Data Access [CGX]</w:t>
        </w:r>
        <w:bookmarkEnd w:id="780"/>
        <w:r w:rsidRPr="003C747F">
          <w:t xml:space="preserve"> </w:t>
        </w:r>
      </w:ins>
    </w:p>
    <w:p w14:paraId="5D159AA5" w14:textId="77777777" w:rsidR="007530E6" w:rsidRPr="003C747F" w:rsidRDefault="007530E6" w:rsidP="007530E6">
      <w:pPr>
        <w:pStyle w:val="Heading3"/>
        <w:rPr>
          <w:ins w:id="782" w:author="Wagoner, Larry D." w:date="2019-05-22T13:42:00Z"/>
        </w:rPr>
      </w:pPr>
      <w:ins w:id="783" w:author="Wagoner, Larry D." w:date="2019-05-22T13:42:00Z">
        <w:r w:rsidRPr="003C747F">
          <w:t>6.61.1 Applicability to language</w:t>
        </w:r>
      </w:ins>
    </w:p>
    <w:p w14:paraId="20DA9B10" w14:textId="77777777" w:rsidR="007530E6" w:rsidRPr="003C747F" w:rsidRDefault="007530E6" w:rsidP="007530E6">
      <w:pPr>
        <w:rPr>
          <w:ins w:id="784" w:author="Wagoner, Larry D." w:date="2019-05-22T13:42:00Z"/>
          <w:rFonts w:cstheme="minorHAnsi"/>
        </w:rPr>
      </w:pPr>
      <w:ins w:id="785" w:author="Wagoner, Larry D." w:date="2019-05-22T13:42:00Z">
        <w:r w:rsidRPr="003C747F">
          <w:rPr>
            <w:rFonts w:cstheme="minorHAnsi"/>
          </w:rPr>
          <w:t>The preemptive task-switching nature of threads can create opportunities for certain vulnerabilities such as race conditions and deadlocks. These vulnerabilities can be mitigated by using locks around critical sections</w:t>
        </w:r>
        <w:r>
          <w:rPr>
            <w:rFonts w:cstheme="minorHAnsi"/>
          </w:rPr>
          <w:t xml:space="preserve"> of code</w:t>
        </w:r>
        <w:r w:rsidRPr="003C747F">
          <w:rPr>
            <w:rFonts w:cstheme="minorHAnsi"/>
          </w:rPr>
          <w:t>, but the excessive use of locks becomes difficult to manage and will also negatively impact performance. Identify</w:t>
        </w:r>
        <w:r>
          <w:rPr>
            <w:rFonts w:cstheme="minorHAnsi"/>
          </w:rPr>
          <w:t>ing</w:t>
        </w:r>
        <w:r w:rsidRPr="003C747F">
          <w:rPr>
            <w:rFonts w:cstheme="minorHAnsi"/>
          </w:rPr>
          <w:t xml:space="preserve"> all locations where locks are needed can be complicated and the use of locks does not guarantee security since locks are only effective if all other threads check for the locks. A locked critical section in one thread can be modified by another thread if it does not first check for the lock. Since threads use shared memory, the overhead costs are typically less than they are for multiprocessing scenarios and often run faster.</w:t>
        </w:r>
      </w:ins>
    </w:p>
    <w:p w14:paraId="7D7B7699" w14:textId="77777777" w:rsidR="007530E6" w:rsidRPr="003C747F" w:rsidRDefault="007530E6" w:rsidP="007530E6">
      <w:pPr>
        <w:rPr>
          <w:ins w:id="786" w:author="Wagoner, Larry D." w:date="2019-05-22T13:42:00Z"/>
          <w:rFonts w:cstheme="minorHAnsi"/>
        </w:rPr>
      </w:pPr>
      <w:ins w:id="787" w:author="Wagoner, Larry D." w:date="2019-05-22T13:42:00Z">
        <w:r w:rsidRPr="003C747F">
          <w:rPr>
            <w:rFonts w:cstheme="minorHAnsi"/>
          </w:rPr>
          <w:t>Processes, unlike threads, do not need locks and are easier to terminate safely. However, because processes do not have a shared state, communicating between processes comes at a higher overhead cost.</w:t>
        </w:r>
      </w:ins>
    </w:p>
    <w:p w14:paraId="0481B7DB" w14:textId="77777777" w:rsidR="007530E6" w:rsidRPr="00221092" w:rsidRDefault="007530E6" w:rsidP="007530E6">
      <w:pPr>
        <w:jc w:val="both"/>
        <w:rPr>
          <w:ins w:id="788" w:author="Wagoner, Larry D." w:date="2019-05-22T13:42:00Z"/>
          <w:rFonts w:cstheme="minorHAnsi"/>
        </w:rPr>
      </w:pPr>
      <w:ins w:id="789" w:author="Wagoner, Larry D." w:date="2019-05-22T13:42:00Z">
        <w:r>
          <w:rPr>
            <w:rFonts w:cstheme="minorHAnsi"/>
          </w:rPr>
          <w:t>Unlike threads, Async IO</w:t>
        </w:r>
        <w:r w:rsidRPr="003C747F">
          <w:rPr>
            <w:rFonts w:cstheme="minorHAnsi"/>
          </w:rPr>
          <w:t xml:space="preserve"> swit</w:t>
        </w:r>
        <w:r>
          <w:rPr>
            <w:rFonts w:cstheme="minorHAnsi"/>
          </w:rPr>
          <w:t>ches cooperatively from an Async IO</w:t>
        </w:r>
        <w:r w:rsidRPr="003C747F">
          <w:rPr>
            <w:rFonts w:cstheme="minorHAnsi"/>
          </w:rPr>
          <w:t xml:space="preserve"> manager and</w:t>
        </w:r>
        <w:r>
          <w:rPr>
            <w:rFonts w:cstheme="minorHAnsi"/>
          </w:rPr>
          <w:t>,</w:t>
        </w:r>
        <w:r w:rsidRPr="003C747F">
          <w:rPr>
            <w:rFonts w:cstheme="minorHAnsi"/>
          </w:rPr>
          <w:t xml:space="preserve"> since task switching is less arbitrary, there is less of a need for locks. Asynchronous code uses </w:t>
        </w:r>
        <w:r w:rsidRPr="003C747F">
          <w:rPr>
            <w:rFonts w:ascii="Courier New" w:hAnsi="Courier New" w:cs="Courier New"/>
            <w:kern w:val="32"/>
            <w:sz w:val="20"/>
            <w:szCs w:val="20"/>
          </w:rPr>
          <w:t>await</w:t>
        </w:r>
        <w:r w:rsidRPr="003C747F">
          <w:rPr>
            <w:rFonts w:cstheme="minorHAnsi"/>
          </w:rPr>
          <w:t xml:space="preserve"> and </w:t>
        </w:r>
        <w:r w:rsidRPr="003C747F">
          <w:rPr>
            <w:rFonts w:ascii="Courier New" w:hAnsi="Courier New" w:cs="Courier New"/>
            <w:kern w:val="32"/>
            <w:sz w:val="20"/>
            <w:szCs w:val="20"/>
          </w:rPr>
          <w:t>yield</w:t>
        </w:r>
        <w:r w:rsidRPr="003C747F">
          <w:rPr>
            <w:rFonts w:cstheme="minorHAnsi"/>
          </w:rPr>
          <w:t xml:space="preserve"> to provide predictable control over the task switching process</w:t>
        </w:r>
        <w:r>
          <w:rPr>
            <w:rFonts w:cstheme="minorHAnsi"/>
          </w:rPr>
          <w:t xml:space="preserve">. Async IO is safer and faster </w:t>
        </w:r>
        <w:r w:rsidRPr="003C747F">
          <w:rPr>
            <w:rFonts w:cstheme="minorHAnsi"/>
          </w:rPr>
          <w:t>than other task switching techniques,</w:t>
        </w:r>
        <w:r>
          <w:rPr>
            <w:rFonts w:cstheme="minorHAnsi"/>
          </w:rPr>
          <w:t xml:space="preserve"> but it does require all calls to be non-blocking. </w:t>
        </w:r>
      </w:ins>
    </w:p>
    <w:p w14:paraId="7F77122A" w14:textId="77777777" w:rsidR="007530E6" w:rsidRPr="003C747F" w:rsidRDefault="007530E6" w:rsidP="007530E6">
      <w:pPr>
        <w:pStyle w:val="Heading3"/>
        <w:rPr>
          <w:ins w:id="790" w:author="Wagoner, Larry D." w:date="2019-05-22T13:42:00Z"/>
        </w:rPr>
      </w:pPr>
      <w:ins w:id="791" w:author="Wagoner, Larry D." w:date="2019-05-22T13:42:00Z">
        <w:r w:rsidRPr="003C747F">
          <w:lastRenderedPageBreak/>
          <w:t>6.61.2 Guidance to language users</w:t>
        </w:r>
      </w:ins>
    </w:p>
    <w:p w14:paraId="1600CBA6" w14:textId="77777777" w:rsidR="007530E6" w:rsidRPr="003C747F" w:rsidRDefault="007530E6" w:rsidP="007530E6">
      <w:pPr>
        <w:pStyle w:val="ListParagraph"/>
        <w:numPr>
          <w:ilvl w:val="0"/>
          <w:numId w:val="601"/>
        </w:numPr>
        <w:spacing w:before="120" w:after="120" w:line="240" w:lineRule="auto"/>
        <w:rPr>
          <w:ins w:id="792" w:author="Wagoner, Larry D." w:date="2019-05-22T13:42:00Z"/>
          <w:kern w:val="32"/>
        </w:rPr>
      </w:pPr>
      <w:ins w:id="793" w:author="Wagoner, Larry D." w:date="2019-05-22T13:42:00Z">
        <w:r w:rsidRPr="003C747F">
          <w:rPr>
            <w:kern w:val="32"/>
          </w:rPr>
          <w:t>Follow the guidance contained in TR 24772-1 clause 6.61.5.</w:t>
        </w:r>
      </w:ins>
    </w:p>
    <w:p w14:paraId="3791527B" w14:textId="11101F90" w:rsidR="007530E6" w:rsidRPr="003C747F" w:rsidRDefault="007530E6" w:rsidP="007530E6">
      <w:pPr>
        <w:pStyle w:val="ListParagraph"/>
        <w:numPr>
          <w:ilvl w:val="0"/>
          <w:numId w:val="601"/>
        </w:numPr>
        <w:rPr>
          <w:ins w:id="794" w:author="Wagoner, Larry D." w:date="2019-05-22T13:42:00Z"/>
        </w:rPr>
      </w:pPr>
      <w:ins w:id="795" w:author="Wagoner, Larry D." w:date="2019-05-22T13:42:00Z">
        <w:r w:rsidRPr="003C747F">
          <w:t xml:space="preserve">Use </w:t>
        </w:r>
        <w:del w:id="796" w:author="Stephen Michell" w:date="2019-07-15T08:52:00Z">
          <w:r w:rsidRPr="003C747F" w:rsidDel="004931B2">
            <w:delText>j</w:delText>
          </w:r>
          <w:r w:rsidRPr="003C747F" w:rsidDel="004931B2">
            <w:rPr>
              <w:rFonts w:ascii="Courier New" w:hAnsi="Courier New" w:cs="Courier New"/>
              <w:sz w:val="20"/>
              <w:szCs w:val="20"/>
            </w:rPr>
            <w:delText>o</w:delText>
          </w:r>
        </w:del>
      </w:ins>
      <w:ins w:id="797" w:author="Stephen Michell" w:date="2019-07-15T08:52:00Z">
        <w:r w:rsidR="004931B2">
          <w:rPr>
            <w:rFonts w:ascii="Courier New" w:hAnsi="Courier New" w:cs="Courier New"/>
            <w:sz w:val="20"/>
            <w:szCs w:val="20"/>
          </w:rPr>
          <w:t>jo</w:t>
        </w:r>
      </w:ins>
      <w:ins w:id="798" w:author="Wagoner, Larry D." w:date="2019-05-22T13:42:00Z">
        <w:r w:rsidRPr="003C747F">
          <w:rPr>
            <w:rFonts w:ascii="Courier New" w:hAnsi="Courier New" w:cs="Courier New"/>
            <w:sz w:val="20"/>
            <w:szCs w:val="20"/>
          </w:rPr>
          <w:t>in()</w:t>
        </w:r>
        <w:r w:rsidRPr="003C747F">
          <w:t xml:space="preserve"> to ensure that the calling thread is blocked until all joined threads have either terminated normally, thrown an exception, or timed out (if implemented). Ensure that </w:t>
        </w:r>
        <w:r w:rsidRPr="003C747F">
          <w:rPr>
            <w:rFonts w:ascii="Courier New" w:hAnsi="Courier New" w:cs="Courier New"/>
            <w:sz w:val="20"/>
            <w:szCs w:val="20"/>
          </w:rPr>
          <w:t>join()</w:t>
        </w:r>
        <w:r w:rsidRPr="003C747F">
          <w:t xml:space="preserve"> is not used on a thread before it is started since this will throw an exception. Verify that the opportunity does not exist for any thread to perform multiple joins since this would result in a deadlock condition. Be sure that no thread is waiting on daemon threads to complete since these threads are always running. Performing a </w:t>
        </w:r>
        <w:r w:rsidRPr="003C747F">
          <w:rPr>
            <w:rFonts w:ascii="Courier New" w:hAnsi="Courier New" w:cs="Courier New"/>
            <w:sz w:val="20"/>
            <w:szCs w:val="20"/>
          </w:rPr>
          <w:t>join()</w:t>
        </w:r>
        <w:r w:rsidRPr="003C747F">
          <w:t xml:space="preserve"> on a daemon thread will result in a deadlock condition and it is recommended to use a </w:t>
        </w:r>
        <w:r w:rsidRPr="003C747F">
          <w:rPr>
            <w:rFonts w:ascii="Courier New" w:hAnsi="Courier New" w:cs="Courier New"/>
            <w:sz w:val="20"/>
            <w:szCs w:val="20"/>
          </w:rPr>
          <w:t>join()</w:t>
        </w:r>
        <w:r w:rsidRPr="003C747F">
          <w:t xml:space="preserve"> on the message queue instead.</w:t>
        </w:r>
      </w:ins>
    </w:p>
    <w:p w14:paraId="5D1614D8" w14:textId="77777777" w:rsidR="007530E6" w:rsidRPr="003C747F" w:rsidRDefault="007530E6" w:rsidP="007530E6">
      <w:pPr>
        <w:pStyle w:val="ListParagraph"/>
        <w:numPr>
          <w:ilvl w:val="0"/>
          <w:numId w:val="601"/>
        </w:numPr>
        <w:rPr>
          <w:ins w:id="799" w:author="Wagoner, Larry D." w:date="2019-05-22T13:42:00Z"/>
        </w:rPr>
      </w:pPr>
      <w:ins w:id="800" w:author="Wagoner, Larry D." w:date="2019-05-22T13:42:00Z">
        <w:r w:rsidRPr="003C747F">
          <w:t xml:space="preserve">If two or more items need to occur sequentially, ensure that they are ordered correctly and reside in the same thread. </w:t>
        </w:r>
      </w:ins>
    </w:p>
    <w:p w14:paraId="332A8C58" w14:textId="77777777" w:rsidR="007530E6" w:rsidRPr="003C747F" w:rsidRDefault="007530E6" w:rsidP="007530E6">
      <w:pPr>
        <w:pStyle w:val="ListParagraph"/>
        <w:numPr>
          <w:ilvl w:val="0"/>
          <w:numId w:val="592"/>
        </w:numPr>
        <w:spacing w:before="120" w:after="120" w:line="240" w:lineRule="auto"/>
        <w:rPr>
          <w:ins w:id="801" w:author="Wagoner, Larry D." w:date="2019-05-22T13:42:00Z"/>
          <w:kern w:val="32"/>
        </w:rPr>
      </w:pPr>
      <w:ins w:id="802" w:author="Wagoner, Larry D." w:date="2019-05-22T13:42:00Z">
        <w:r w:rsidRPr="003C747F">
          <w:rPr>
            <w:kern w:val="32"/>
          </w:rPr>
          <w:t xml:space="preserve">When using multiple processes, avoid using global variables and consider using the </w:t>
        </w:r>
        <w:r w:rsidRPr="003C747F">
          <w:rPr>
            <w:rFonts w:ascii="Courier New" w:hAnsi="Courier New" w:cs="Courier New"/>
            <w:sz w:val="20"/>
            <w:szCs w:val="20"/>
          </w:rPr>
          <w:t>multiprocessing.Queue()</w:t>
        </w:r>
        <w:r w:rsidRPr="003C747F">
          <w:rPr>
            <w:kern w:val="32"/>
          </w:rPr>
          <w:t xml:space="preserve"> function to share data between processes.</w:t>
        </w:r>
      </w:ins>
    </w:p>
    <w:p w14:paraId="0256D8B3" w14:textId="77777777" w:rsidR="007530E6" w:rsidRPr="003C747F" w:rsidRDefault="007530E6" w:rsidP="007530E6">
      <w:pPr>
        <w:pStyle w:val="ListParagraph"/>
        <w:numPr>
          <w:ilvl w:val="0"/>
          <w:numId w:val="592"/>
        </w:numPr>
        <w:spacing w:before="120" w:after="120" w:line="240" w:lineRule="auto"/>
        <w:rPr>
          <w:ins w:id="803" w:author="Wagoner, Larry D." w:date="2019-05-22T13:42:00Z"/>
          <w:kern w:val="32"/>
        </w:rPr>
      </w:pPr>
      <w:ins w:id="804" w:author="Wagoner, Larry D." w:date="2019-05-22T13:42:00Z">
        <w:r w:rsidRPr="003C747F">
          <w:rPr>
            <w:kern w:val="32"/>
          </w:rPr>
          <w:t>When using multiple threads, avoid using global variables and consider using the</w:t>
        </w:r>
        <w:r>
          <w:rPr>
            <w:kern w:val="32"/>
          </w:rPr>
          <w:t xml:space="preserve"> </w:t>
        </w:r>
        <w:r w:rsidRPr="003C747F">
          <w:rPr>
            <w:rFonts w:ascii="Courier New" w:hAnsi="Courier New" w:cs="Courier New"/>
            <w:sz w:val="20"/>
            <w:szCs w:val="20"/>
          </w:rPr>
          <w:t>queue.Queue()</w:t>
        </w:r>
        <w:r w:rsidRPr="003C747F">
          <w:rPr>
            <w:kern w:val="32"/>
          </w:rPr>
          <w:t xml:space="preserve"> function to share data between threads.</w:t>
        </w:r>
      </w:ins>
    </w:p>
    <w:p w14:paraId="58C3FE80" w14:textId="77777777" w:rsidR="007530E6" w:rsidRPr="003C747F" w:rsidRDefault="007530E6" w:rsidP="007530E6">
      <w:pPr>
        <w:pStyle w:val="ListParagraph"/>
        <w:numPr>
          <w:ilvl w:val="0"/>
          <w:numId w:val="592"/>
        </w:numPr>
        <w:spacing w:before="120" w:after="120" w:line="240" w:lineRule="auto"/>
        <w:rPr>
          <w:ins w:id="805" w:author="Wagoner, Larry D." w:date="2019-05-22T13:42:00Z"/>
          <w:kern w:val="32"/>
        </w:rPr>
      </w:pPr>
      <w:ins w:id="806" w:author="Wagoner, Larry D." w:date="2019-05-22T13:42:00Z">
        <w:r w:rsidRPr="003C747F">
          <w:rPr>
            <w:kern w:val="32"/>
          </w:rPr>
          <w:t>When using multiple threads, verify that no unprotected data is used directly by more than one thread.</w:t>
        </w:r>
      </w:ins>
    </w:p>
    <w:p w14:paraId="72076C89" w14:textId="77777777" w:rsidR="007530E6" w:rsidRPr="003C747F" w:rsidRDefault="007530E6" w:rsidP="007530E6">
      <w:pPr>
        <w:pStyle w:val="ListParagraph"/>
        <w:numPr>
          <w:ilvl w:val="0"/>
          <w:numId w:val="592"/>
        </w:numPr>
        <w:spacing w:before="120" w:after="120" w:line="240" w:lineRule="auto"/>
        <w:rPr>
          <w:ins w:id="807" w:author="Wagoner, Larry D." w:date="2019-05-22T13:42:00Z"/>
          <w:kern w:val="32"/>
        </w:rPr>
      </w:pPr>
      <w:ins w:id="808" w:author="Wagoner, Larry D." w:date="2019-05-22T13:42:00Z">
        <w:r w:rsidRPr="003C747F">
          <w:rPr>
            <w:kern w:val="32"/>
          </w:rPr>
          <w:t xml:space="preserve">When using multiple threads, consider using the </w:t>
        </w:r>
        <w:r w:rsidRPr="003C747F">
          <w:rPr>
            <w:rFonts w:ascii="Courier New" w:hAnsi="Courier New" w:cs="Courier New"/>
            <w:sz w:val="20"/>
            <w:szCs w:val="20"/>
          </w:rPr>
          <w:t>ThreadPoolExecutor</w:t>
        </w:r>
        <w:r w:rsidRPr="003C747F">
          <w:rPr>
            <w:kern w:val="32"/>
          </w:rPr>
          <w:t xml:space="preserve"> within the </w:t>
        </w:r>
        <w:r w:rsidRPr="003C747F">
          <w:rPr>
            <w:rFonts w:ascii="Courier New" w:hAnsi="Courier New" w:cs="Courier New"/>
            <w:sz w:val="20"/>
            <w:szCs w:val="20"/>
          </w:rPr>
          <w:t>concurrent.futures</w:t>
        </w:r>
        <w:r w:rsidRPr="003C747F">
          <w:rPr>
            <w:kern w:val="32"/>
          </w:rPr>
          <w:t xml:space="preserve"> module to help maintain and control the number of threads being implemented. </w:t>
        </w:r>
      </w:ins>
    </w:p>
    <w:p w14:paraId="21DBB42A" w14:textId="77777777" w:rsidR="007530E6" w:rsidRPr="003C747F" w:rsidRDefault="007530E6" w:rsidP="007530E6">
      <w:pPr>
        <w:pStyle w:val="ListParagraph"/>
        <w:numPr>
          <w:ilvl w:val="0"/>
          <w:numId w:val="592"/>
        </w:numPr>
        <w:spacing w:before="120" w:after="120" w:line="240" w:lineRule="auto"/>
        <w:rPr>
          <w:ins w:id="809" w:author="Wagoner, Larry D." w:date="2019-05-22T13:42:00Z"/>
          <w:kern w:val="32"/>
        </w:rPr>
      </w:pPr>
      <w:ins w:id="810" w:author="Wagoner, Larry D." w:date="2019-05-22T13:42:00Z">
        <w:r w:rsidRPr="003C747F">
          <w:rPr>
            <w:kern w:val="32"/>
          </w:rPr>
          <w:t xml:space="preserve">When using multiple threads, check for race conditions and deadlocks by using fuzzing techniques during development. </w:t>
        </w:r>
      </w:ins>
    </w:p>
    <w:p w14:paraId="049B746C" w14:textId="77777777" w:rsidR="007530E6" w:rsidRPr="003C747F" w:rsidRDefault="007530E6" w:rsidP="007530E6">
      <w:pPr>
        <w:pStyle w:val="ListParagraph"/>
        <w:numPr>
          <w:ilvl w:val="0"/>
          <w:numId w:val="592"/>
        </w:numPr>
        <w:rPr>
          <w:ins w:id="811" w:author="Wagoner, Larry D." w:date="2019-05-22T13:42:00Z"/>
        </w:rPr>
      </w:pPr>
      <w:ins w:id="812" w:author="Wagoner, Larry D." w:date="2019-05-22T13:42:00Z">
        <w:r w:rsidRPr="003C747F">
          <w:rPr>
            <w:kern w:val="32"/>
          </w:rPr>
          <w:t>If shared variables must be used in multithreaded applications, use model checking or equivalent methodologies to prove the absence of race conditions.</w:t>
        </w:r>
        <w:r w:rsidRPr="003C747F">
          <w:t xml:space="preserve"> </w:t>
        </w:r>
      </w:ins>
    </w:p>
    <w:p w14:paraId="5ACDF972" w14:textId="77777777" w:rsidR="007530E6" w:rsidRPr="003C747F" w:rsidRDefault="007530E6" w:rsidP="007530E6">
      <w:pPr>
        <w:pStyle w:val="ListParagraph"/>
        <w:numPr>
          <w:ilvl w:val="0"/>
          <w:numId w:val="592"/>
        </w:numPr>
        <w:rPr>
          <w:ins w:id="813" w:author="Wagoner, Larry D." w:date="2019-05-22T13:42:00Z"/>
          <w:kern w:val="32"/>
        </w:rPr>
      </w:pPr>
      <w:ins w:id="814" w:author="Wagoner, Larry D." w:date="2019-05-22T13:42:00Z">
        <w:r w:rsidRPr="003C747F">
          <w:rPr>
            <w:kern w:val="32"/>
          </w:rPr>
          <w:t>For all new applications that require con</w:t>
        </w:r>
        <w:r>
          <w:rPr>
            <w:kern w:val="32"/>
          </w:rPr>
          <w:t>currency, consider using Async IO</w:t>
        </w:r>
        <w:r w:rsidRPr="003C747F">
          <w:rPr>
            <w:kern w:val="32"/>
          </w:rPr>
          <w:t xml:space="preserve"> instead of threads or processes whenever possible. The reliability, speed,</w:t>
        </w:r>
        <w:r>
          <w:rPr>
            <w:kern w:val="32"/>
          </w:rPr>
          <w:t xml:space="preserve"> and maintainability of Async IO</w:t>
        </w:r>
        <w:r w:rsidRPr="003C747F">
          <w:rPr>
            <w:kern w:val="32"/>
          </w:rPr>
          <w:t xml:space="preserve"> code is superior even though there is a steep learning curve. </w:t>
        </w:r>
      </w:ins>
    </w:p>
    <w:p w14:paraId="2AE77CAE" w14:textId="77777777" w:rsidR="007530E6" w:rsidRPr="003C747F" w:rsidRDefault="007530E6" w:rsidP="007530E6">
      <w:pPr>
        <w:pStyle w:val="ListParagraph"/>
        <w:numPr>
          <w:ilvl w:val="0"/>
          <w:numId w:val="592"/>
        </w:numPr>
        <w:rPr>
          <w:ins w:id="815" w:author="Wagoner, Larry D." w:date="2019-05-22T13:42:00Z"/>
          <w:kern w:val="32"/>
        </w:rPr>
      </w:pPr>
      <w:ins w:id="816" w:author="Wagoner, Larry D." w:date="2019-05-22T13:42:00Z">
        <w:r w:rsidRPr="003C747F">
          <w:rPr>
            <w:kern w:val="32"/>
          </w:rPr>
          <w:t>When con</w:t>
        </w:r>
        <w:r>
          <w:rPr>
            <w:kern w:val="32"/>
          </w:rPr>
          <w:t xml:space="preserve">verting existing code to Async IO, </w:t>
        </w:r>
        <w:r w:rsidRPr="003C747F">
          <w:rPr>
            <w:rFonts w:ascii="Courier New" w:hAnsi="Courier New" w:cs="Courier New"/>
            <w:sz w:val="20"/>
            <w:szCs w:val="20"/>
          </w:rPr>
          <w:t>yield</w:t>
        </w:r>
        <w:r w:rsidRPr="003C747F">
          <w:rPr>
            <w:kern w:val="32"/>
          </w:rPr>
          <w:t xml:space="preserve"> and </w:t>
        </w:r>
        <w:r w:rsidRPr="003C747F">
          <w:rPr>
            <w:rFonts w:ascii="Courier New" w:hAnsi="Courier New" w:cs="Courier New"/>
            <w:sz w:val="20"/>
            <w:szCs w:val="20"/>
          </w:rPr>
          <w:t>await</w:t>
        </w:r>
        <w:r w:rsidRPr="003C747F">
          <w:rPr>
            <w:kern w:val="32"/>
          </w:rPr>
          <w:t xml:space="preserve"> statements must be added to the code. </w:t>
        </w:r>
      </w:ins>
    </w:p>
    <w:p w14:paraId="0DA6F921" w14:textId="77777777" w:rsidR="007530E6" w:rsidRPr="003C747F" w:rsidRDefault="007530E6" w:rsidP="007530E6">
      <w:pPr>
        <w:pStyle w:val="ListParagraph"/>
        <w:numPr>
          <w:ilvl w:val="0"/>
          <w:numId w:val="592"/>
        </w:numPr>
        <w:rPr>
          <w:ins w:id="817" w:author="Wagoner, Larry D." w:date="2019-05-22T13:42:00Z"/>
          <w:kern w:val="32"/>
        </w:rPr>
      </w:pPr>
      <w:ins w:id="818" w:author="Wagoner, Larry D." w:date="2019-05-22T13:42:00Z">
        <w:r w:rsidRPr="003C747F">
          <w:rPr>
            <w:kern w:val="32"/>
          </w:rPr>
          <w:t>When using Async IO, all tasks must be non-blocking and use Async IO calls from an event loop. Locks and other synchronization techniques are usually not needed when implementing Async IO.</w:t>
        </w:r>
      </w:ins>
    </w:p>
    <w:p w14:paraId="59B01944" w14:textId="77777777" w:rsidR="007530E6" w:rsidRPr="003C747F" w:rsidRDefault="007530E6" w:rsidP="007530E6">
      <w:pPr>
        <w:pStyle w:val="Heading2"/>
        <w:rPr>
          <w:ins w:id="819" w:author="Wagoner, Larry D." w:date="2019-05-22T13:42:00Z"/>
          <w:lang w:val="en-CA"/>
        </w:rPr>
      </w:pPr>
      <w:bookmarkStart w:id="820" w:name="_Toc520721513"/>
      <w:ins w:id="821" w:author="Wagoner, Larry D." w:date="2019-05-22T13:42:00Z">
        <w:r w:rsidRPr="003C747F">
          <w:rPr>
            <w:lang w:val="en-CA"/>
          </w:rPr>
          <w:t>6.62 Concurrency – Premature Termination [CGS]</w:t>
        </w:r>
        <w:bookmarkEnd w:id="820"/>
        <w:r w:rsidRPr="003C747F">
          <w:rPr>
            <w:lang w:val="en-CA"/>
          </w:rPr>
          <w:fldChar w:fldCharType="begin"/>
        </w:r>
        <w:r w:rsidRPr="003C747F">
          <w:instrText xml:space="preserve"> XE "Language Vulnerabilities:</w:instrText>
        </w:r>
        <w:r>
          <w:instrText xml:space="preserve"> </w:instrText>
        </w:r>
        <w:r w:rsidRPr="003C747F">
          <w:instrText xml:space="preserve">Concurrency – Premature Termination [CGS]" </w:instrText>
        </w:r>
        <w:r w:rsidRPr="003C747F">
          <w:rPr>
            <w:lang w:val="en-CA"/>
          </w:rPr>
          <w:fldChar w:fldCharType="end"/>
        </w:r>
        <w:r w:rsidRPr="003C747F">
          <w:rPr>
            <w:lang w:val="en-CA"/>
          </w:rPr>
          <w:fldChar w:fldCharType="begin"/>
        </w:r>
        <w:r w:rsidRPr="003C747F">
          <w:instrText xml:space="preserve"> XE "</w:instrText>
        </w:r>
        <w:r w:rsidRPr="003C747F">
          <w:rPr>
            <w:lang w:val="en-CA"/>
          </w:rPr>
          <w:instrText>CGS – Concurrency – Premature Termination</w:instrText>
        </w:r>
        <w:r w:rsidRPr="003C747F">
          <w:instrText xml:space="preserve">" </w:instrText>
        </w:r>
        <w:r w:rsidRPr="003C747F">
          <w:rPr>
            <w:lang w:val="en-CA"/>
          </w:rPr>
          <w:fldChar w:fldCharType="end"/>
        </w:r>
      </w:ins>
    </w:p>
    <w:p w14:paraId="53C61AF8" w14:textId="77777777" w:rsidR="007530E6" w:rsidRPr="003C747F" w:rsidRDefault="007530E6" w:rsidP="007530E6">
      <w:pPr>
        <w:pStyle w:val="Heading3"/>
        <w:rPr>
          <w:ins w:id="822" w:author="Wagoner, Larry D." w:date="2019-05-22T13:42:00Z"/>
        </w:rPr>
      </w:pPr>
      <w:ins w:id="823" w:author="Wagoner, Larry D." w:date="2019-05-22T13:42:00Z">
        <w:r w:rsidRPr="003C747F">
          <w:t>6.62.1 Applicability to language</w:t>
        </w:r>
        <w:bookmarkStart w:id="824" w:name="_Toc520721514"/>
      </w:ins>
    </w:p>
    <w:p w14:paraId="7205910E" w14:textId="77777777" w:rsidR="007530E6" w:rsidRPr="003C747F" w:rsidRDefault="007530E6" w:rsidP="007530E6">
      <w:pPr>
        <w:rPr>
          <w:ins w:id="825" w:author="Wagoner, Larry D." w:date="2019-05-22T13:42:00Z"/>
        </w:rPr>
      </w:pPr>
      <w:ins w:id="826" w:author="Wagoner, Larry D." w:date="2019-05-22T13:42:00Z">
        <w:r>
          <w:t>A Python thread</w:t>
        </w:r>
        <w:r w:rsidRPr="003C747F">
          <w:t xml:space="preserve"> will terminate when its </w:t>
        </w:r>
        <w:r w:rsidRPr="003C747F">
          <w:rPr>
            <w:rFonts w:ascii="Courier New" w:hAnsi="Courier New" w:cs="Courier New"/>
            <w:sz w:val="20"/>
            <w:szCs w:val="20"/>
          </w:rPr>
          <w:t>r</w:t>
        </w:r>
        <w:r w:rsidRPr="009E06C9">
          <w:rPr>
            <w:rFonts w:ascii="Courier New" w:hAnsi="Courier New" w:cs="Courier New"/>
            <w:kern w:val="32"/>
            <w:sz w:val="20"/>
            <w:szCs w:val="20"/>
          </w:rPr>
          <w:t>un()</w:t>
        </w:r>
        <w:r w:rsidRPr="003C747F">
          <w:t xml:space="preserve"> method terminates or if an unhandled exception occurs. Python does not permit other threads to abort or prematurely terminate other threads when using the threading library, but does provide </w:t>
        </w:r>
        <w:r w:rsidRPr="003C747F">
          <w:rPr>
            <w:rFonts w:ascii="Courier New" w:hAnsi="Courier New" w:cs="Courier New"/>
            <w:sz w:val="20"/>
            <w:szCs w:val="20"/>
          </w:rPr>
          <w:t>terminate</w:t>
        </w:r>
        <w:r w:rsidRPr="003C747F">
          <w:rPr>
            <w:rFonts w:ascii="Courier New" w:hAnsi="Courier New" w:cs="Courier New"/>
            <w:kern w:val="32"/>
            <w:sz w:val="20"/>
            <w:szCs w:val="20"/>
          </w:rPr>
          <w:t>(),</w:t>
        </w:r>
        <w:r w:rsidRPr="003C747F">
          <w:t xml:space="preserve"> </w:t>
        </w:r>
        <w:r w:rsidRPr="003C747F">
          <w:rPr>
            <w:rFonts w:ascii="Courier New" w:hAnsi="Courier New" w:cs="Courier New"/>
            <w:kern w:val="32"/>
            <w:sz w:val="20"/>
            <w:szCs w:val="20"/>
          </w:rPr>
          <w:t xml:space="preserve">kill(), </w:t>
        </w:r>
        <w:r w:rsidRPr="003C747F">
          <w:t xml:space="preserve">and </w:t>
        </w:r>
        <w:r w:rsidRPr="003C747F">
          <w:rPr>
            <w:rFonts w:ascii="Courier New" w:hAnsi="Courier New" w:cs="Courier New"/>
            <w:kern w:val="32"/>
            <w:sz w:val="20"/>
            <w:szCs w:val="20"/>
          </w:rPr>
          <w:t>close()</w:t>
        </w:r>
        <w:r w:rsidRPr="003C747F">
          <w:t xml:space="preserve"> methods in the multiprocessing library.</w:t>
        </w:r>
      </w:ins>
    </w:p>
    <w:p w14:paraId="5A9AB4AE" w14:textId="77777777" w:rsidR="007530E6" w:rsidRPr="003C747F" w:rsidRDefault="007530E6" w:rsidP="007530E6">
      <w:pPr>
        <w:pStyle w:val="Heading3"/>
        <w:rPr>
          <w:ins w:id="827" w:author="Wagoner, Larry D." w:date="2019-05-22T13:42:00Z"/>
        </w:rPr>
      </w:pPr>
      <w:ins w:id="828" w:author="Wagoner, Larry D." w:date="2019-05-22T13:42:00Z">
        <w:r w:rsidRPr="003C747F">
          <w:t>6.62.2 Guidance to language users</w:t>
        </w:r>
      </w:ins>
    </w:p>
    <w:p w14:paraId="7C1254F1" w14:textId="77777777" w:rsidR="007530E6" w:rsidRPr="003C747F" w:rsidRDefault="007530E6" w:rsidP="007530E6">
      <w:pPr>
        <w:pStyle w:val="ListParagraph"/>
        <w:numPr>
          <w:ilvl w:val="0"/>
          <w:numId w:val="601"/>
        </w:numPr>
        <w:spacing w:before="120" w:after="120" w:line="240" w:lineRule="auto"/>
        <w:rPr>
          <w:ins w:id="829" w:author="Wagoner, Larry D." w:date="2019-05-22T13:42:00Z"/>
          <w:kern w:val="32"/>
        </w:rPr>
      </w:pPr>
      <w:ins w:id="830" w:author="Wagoner, Larry D." w:date="2019-05-22T13:42:00Z">
        <w:r w:rsidRPr="003C747F">
          <w:rPr>
            <w:kern w:val="32"/>
          </w:rPr>
          <w:t>Follow the guidance contained in TR 24772-1 clause 6.62.5.</w:t>
        </w:r>
      </w:ins>
    </w:p>
    <w:p w14:paraId="6651AAAB" w14:textId="77777777" w:rsidR="007530E6" w:rsidRPr="003C747F" w:rsidRDefault="007530E6" w:rsidP="007530E6">
      <w:pPr>
        <w:pStyle w:val="ListParagraph"/>
        <w:numPr>
          <w:ilvl w:val="0"/>
          <w:numId w:val="601"/>
        </w:numPr>
        <w:spacing w:before="120" w:after="120" w:line="240" w:lineRule="auto"/>
        <w:rPr>
          <w:ins w:id="831" w:author="Wagoner, Larry D." w:date="2019-05-22T13:42:00Z"/>
          <w:kern w:val="32"/>
        </w:rPr>
      </w:pPr>
      <w:ins w:id="832" w:author="Wagoner, Larry D." w:date="2019-05-22T13:42:00Z">
        <w:r w:rsidRPr="003C747F">
          <w:rPr>
            <w:kern w:val="32"/>
          </w:rPr>
          <w:t xml:space="preserve">Use the </w:t>
        </w:r>
        <w:proofErr w:type="gramStart"/>
        <w:r w:rsidRPr="003C747F">
          <w:rPr>
            <w:rFonts w:ascii="Courier New" w:hAnsi="Courier New" w:cs="Courier New"/>
            <w:sz w:val="20"/>
            <w:szCs w:val="20"/>
          </w:rPr>
          <w:t>finally</w:t>
        </w:r>
        <w:proofErr w:type="gramEnd"/>
        <w:r w:rsidRPr="003C747F">
          <w:rPr>
            <w:kern w:val="32"/>
          </w:rPr>
          <w:t xml:space="preserve"> keyword for each thread method that notifies a higher-level construct of the termination so that corrective action can be taken.</w:t>
        </w:r>
      </w:ins>
    </w:p>
    <w:p w14:paraId="660D4B8B" w14:textId="77777777" w:rsidR="007530E6" w:rsidRPr="003C747F" w:rsidRDefault="007530E6" w:rsidP="007530E6">
      <w:pPr>
        <w:pStyle w:val="ListParagraph"/>
        <w:numPr>
          <w:ilvl w:val="0"/>
          <w:numId w:val="601"/>
        </w:numPr>
        <w:spacing w:before="120" w:after="120" w:line="240" w:lineRule="auto"/>
        <w:rPr>
          <w:ins w:id="833" w:author="Wagoner, Larry D." w:date="2019-05-22T13:42:00Z"/>
          <w:kern w:val="32"/>
        </w:rPr>
      </w:pPr>
      <w:ins w:id="834" w:author="Wagoner, Larry D." w:date="2019-05-22T13:42:00Z">
        <w:r w:rsidRPr="003C747F">
          <w:rPr>
            <w:kern w:val="32"/>
          </w:rPr>
          <w:t xml:space="preserve">Use one or more of the </w:t>
        </w:r>
        <w:r w:rsidRPr="003C747F">
          <w:rPr>
            <w:rFonts w:ascii="Courier New" w:hAnsi="Courier New" w:cs="Courier New"/>
            <w:sz w:val="20"/>
            <w:szCs w:val="20"/>
          </w:rPr>
          <w:t>threading.is_alive()</w:t>
        </w:r>
        <w:r w:rsidRPr="003C747F">
          <w:rPr>
            <w:kern w:val="32"/>
          </w:rPr>
          <w:t xml:space="preserve">, </w:t>
        </w:r>
        <w:r w:rsidRPr="003C747F">
          <w:rPr>
            <w:rFonts w:ascii="Courier New" w:hAnsi="Courier New" w:cs="Courier New"/>
            <w:sz w:val="20"/>
            <w:szCs w:val="20"/>
          </w:rPr>
          <w:t>threading.active_count()</w:t>
        </w:r>
        <w:r w:rsidRPr="003C747F">
          <w:rPr>
            <w:kern w:val="32"/>
          </w:rPr>
          <w:t xml:space="preserve">, and </w:t>
        </w:r>
        <w:r w:rsidRPr="003C747F">
          <w:rPr>
            <w:rFonts w:ascii="Courier New" w:hAnsi="Courier New" w:cs="Courier New"/>
            <w:sz w:val="20"/>
            <w:szCs w:val="20"/>
          </w:rPr>
          <w:t>threading.enumerate()</w:t>
        </w:r>
        <w:r w:rsidRPr="003C747F">
          <w:rPr>
            <w:kern w:val="32"/>
          </w:rPr>
          <w:t xml:space="preserve"> methods to determine if a thread’s execution state is as-expected</w:t>
        </w:r>
        <w:r>
          <w:rPr>
            <w:kern w:val="32"/>
          </w:rPr>
          <w:t>.</w:t>
        </w:r>
      </w:ins>
    </w:p>
    <w:p w14:paraId="27180324" w14:textId="77777777" w:rsidR="007530E6" w:rsidRPr="003C747F" w:rsidRDefault="007530E6" w:rsidP="007530E6">
      <w:pPr>
        <w:pStyle w:val="ListParagraph"/>
        <w:numPr>
          <w:ilvl w:val="0"/>
          <w:numId w:val="601"/>
        </w:numPr>
        <w:spacing w:before="120" w:after="120" w:line="240" w:lineRule="auto"/>
        <w:rPr>
          <w:ins w:id="835" w:author="Wagoner, Larry D." w:date="2019-05-22T13:42:00Z"/>
          <w:kern w:val="32"/>
        </w:rPr>
      </w:pPr>
      <w:ins w:id="836" w:author="Wagoner, Larry D." w:date="2019-05-22T13:42:00Z">
        <w:r w:rsidRPr="003C747F">
          <w:rPr>
            <w:kern w:val="32"/>
          </w:rPr>
          <w:lastRenderedPageBreak/>
          <w:t>Protect data that would be vulnerable to premature termination, such as by using locks or protected regions, or by retaining the last consistent version of the data</w:t>
        </w:r>
        <w:r>
          <w:rPr>
            <w:kern w:val="32"/>
          </w:rPr>
          <w:t>.</w:t>
        </w:r>
        <w:r w:rsidRPr="003C747F">
          <w:rPr>
            <w:kern w:val="32"/>
          </w:rPr>
          <w:t xml:space="preserve"> </w:t>
        </w:r>
      </w:ins>
    </w:p>
    <w:p w14:paraId="5F3D4847" w14:textId="77777777" w:rsidR="007530E6" w:rsidRPr="003C747F" w:rsidRDefault="007530E6" w:rsidP="007530E6">
      <w:pPr>
        <w:pStyle w:val="ListParagraph"/>
        <w:numPr>
          <w:ilvl w:val="0"/>
          <w:numId w:val="601"/>
        </w:numPr>
        <w:spacing w:before="120" w:after="120" w:line="240" w:lineRule="auto"/>
        <w:rPr>
          <w:ins w:id="837" w:author="Wagoner, Larry D." w:date="2019-05-22T13:42:00Z"/>
          <w:kern w:val="32"/>
        </w:rPr>
      </w:pPr>
      <w:ins w:id="838" w:author="Wagoner, Larry D." w:date="2019-05-22T13:42:00Z">
        <w:r w:rsidRPr="003C747F">
          <w:rPr>
            <w:kern w:val="32"/>
          </w:rPr>
          <w:t>Handle exceptions and clean up nested threads and potentially shared data before termination.</w:t>
        </w:r>
      </w:ins>
    </w:p>
    <w:p w14:paraId="4D0AC194" w14:textId="77777777" w:rsidR="007530E6" w:rsidRPr="003C747F" w:rsidRDefault="007530E6" w:rsidP="007530E6">
      <w:pPr>
        <w:pStyle w:val="Heading2"/>
        <w:rPr>
          <w:ins w:id="839" w:author="Wagoner, Larry D." w:date="2019-05-22T13:42:00Z"/>
          <w:lang w:val="en-CA"/>
        </w:rPr>
      </w:pPr>
      <w:ins w:id="840" w:author="Wagoner, Larry D." w:date="2019-05-22T13:42:00Z">
        <w:r w:rsidRPr="003C747F">
          <w:rPr>
            <w:bCs/>
            <w:lang w:val="en-CA"/>
          </w:rPr>
          <w:t>6.63 Concurrency - Lock Protocol Errors [CGM</w:t>
        </w:r>
        <w:bookmarkEnd w:id="824"/>
        <w:r w:rsidRPr="003C747F">
          <w:rPr>
            <w:bCs/>
            <w:lang w:val="en-CA"/>
          </w:rPr>
          <w:t>]</w:t>
        </w:r>
        <w:r w:rsidRPr="003C747F">
          <w:rPr>
            <w:lang w:val="en-CA"/>
          </w:rPr>
          <w:fldChar w:fldCharType="begin"/>
        </w:r>
        <w:r w:rsidRPr="003C747F">
          <w:instrText xml:space="preserve"> XE "Language Vulnerabilities:Protocol Lock Errors [CGM]" </w:instrText>
        </w:r>
        <w:r w:rsidRPr="003C747F">
          <w:rPr>
            <w:lang w:val="en-CA"/>
          </w:rPr>
          <w:fldChar w:fldCharType="end"/>
        </w:r>
        <w:r w:rsidRPr="003C747F">
          <w:rPr>
            <w:lang w:val="en-CA"/>
          </w:rPr>
          <w:fldChar w:fldCharType="begin"/>
        </w:r>
        <w:r w:rsidRPr="003C747F">
          <w:instrText xml:space="preserve"> XE "</w:instrText>
        </w:r>
        <w:r w:rsidRPr="003C747F">
          <w:rPr>
            <w:lang w:val="en-CA"/>
          </w:rPr>
          <w:instrText>CGM – Protocol Lock Errors</w:instrText>
        </w:r>
        <w:r w:rsidRPr="003C747F">
          <w:instrText xml:space="preserve">" </w:instrText>
        </w:r>
        <w:r w:rsidRPr="003C747F">
          <w:rPr>
            <w:lang w:val="en-CA"/>
          </w:rPr>
          <w:fldChar w:fldCharType="end"/>
        </w:r>
      </w:ins>
    </w:p>
    <w:p w14:paraId="30B13949" w14:textId="77777777" w:rsidR="007530E6" w:rsidRPr="003C747F" w:rsidRDefault="007530E6" w:rsidP="007530E6">
      <w:pPr>
        <w:pStyle w:val="Heading3"/>
        <w:rPr>
          <w:ins w:id="841" w:author="Wagoner, Larry D." w:date="2019-05-22T13:42:00Z"/>
        </w:rPr>
      </w:pPr>
      <w:ins w:id="842" w:author="Wagoner, Larry D." w:date="2019-05-22T13:42:00Z">
        <w:r w:rsidRPr="003C747F">
          <w:t>6.63.1 Applicability to language</w:t>
        </w:r>
      </w:ins>
    </w:p>
    <w:p w14:paraId="19EF7C4A" w14:textId="77777777" w:rsidR="007530E6" w:rsidRPr="003C747F" w:rsidRDefault="007530E6" w:rsidP="007530E6">
      <w:pPr>
        <w:rPr>
          <w:ins w:id="843" w:author="Wagoner, Larry D." w:date="2019-05-22T13:42:00Z"/>
        </w:rPr>
      </w:pPr>
      <w:ins w:id="844" w:author="Wagoner, Larry D." w:date="2019-05-22T13:42:00Z">
        <w:r w:rsidRPr="003C747F">
          <w:t>Python provides locks and s</w:t>
        </w:r>
        <w:r>
          <w:t>emaphores that are intended to protect critical sections of data</w:t>
        </w:r>
        <w:r w:rsidRPr="003C747F">
          <w:t xml:space="preserve">. Python also provides event objects that permit programmed-specific notification between </w:t>
        </w:r>
        <w:r>
          <w:t>two</w:t>
        </w:r>
        <w:r w:rsidRPr="003C747F">
          <w:t xml:space="preserve"> threads, as well as barriers </w:t>
        </w:r>
        <w:r>
          <w:t xml:space="preserve">and </w:t>
        </w:r>
        <w:r w:rsidRPr="003C747F">
          <w:t>condition objects that permit the release of groups of threads upon a single condition becoming true.</w:t>
        </w:r>
      </w:ins>
    </w:p>
    <w:p w14:paraId="137FE366" w14:textId="77777777" w:rsidR="007530E6" w:rsidRPr="003C747F" w:rsidRDefault="007530E6" w:rsidP="007530E6">
      <w:pPr>
        <w:pStyle w:val="Heading3"/>
        <w:rPr>
          <w:ins w:id="845" w:author="Wagoner, Larry D." w:date="2019-05-22T13:42:00Z"/>
        </w:rPr>
      </w:pPr>
      <w:ins w:id="846" w:author="Wagoner, Larry D." w:date="2019-05-22T13:42:00Z">
        <w:r w:rsidRPr="003C747F">
          <w:t>6.63.2 Guidance to language users</w:t>
        </w:r>
      </w:ins>
    </w:p>
    <w:p w14:paraId="2C438298" w14:textId="77777777" w:rsidR="007530E6" w:rsidRPr="003C747F" w:rsidRDefault="007530E6" w:rsidP="007530E6">
      <w:pPr>
        <w:pStyle w:val="ListParagraph"/>
        <w:numPr>
          <w:ilvl w:val="0"/>
          <w:numId w:val="601"/>
        </w:numPr>
        <w:spacing w:before="120" w:after="120" w:line="240" w:lineRule="auto"/>
        <w:rPr>
          <w:ins w:id="847" w:author="Wagoner, Larry D." w:date="2019-05-22T13:42:00Z"/>
          <w:kern w:val="32"/>
        </w:rPr>
      </w:pPr>
      <w:ins w:id="848" w:author="Wagoner, Larry D." w:date="2019-05-22T13:42:00Z">
        <w:r w:rsidRPr="003C747F">
          <w:rPr>
            <w:kern w:val="32"/>
          </w:rPr>
          <w:t>Follow the guidance contained in TR 24772-1 clause 6.63.5.</w:t>
        </w:r>
      </w:ins>
    </w:p>
    <w:p w14:paraId="34F5C016" w14:textId="77777777" w:rsidR="007530E6" w:rsidRPr="00710E98" w:rsidRDefault="007530E6" w:rsidP="007530E6">
      <w:pPr>
        <w:pStyle w:val="ListParagraph"/>
        <w:numPr>
          <w:ilvl w:val="0"/>
          <w:numId w:val="601"/>
        </w:numPr>
        <w:rPr>
          <w:ins w:id="849" w:author="Wagoner, Larry D." w:date="2019-05-22T13:42:00Z"/>
        </w:rPr>
      </w:pPr>
      <w:commentRangeStart w:id="850"/>
      <w:ins w:id="851" w:author="Wagoner, Larry D." w:date="2019-05-22T13:42:00Z">
        <w:r w:rsidRPr="003C747F">
          <w:t xml:space="preserve">If global variables are used in multi-threaded code, be sure to use locks around them. </w:t>
        </w:r>
        <w:r w:rsidRPr="003C747F">
          <w:rPr>
            <w:rFonts w:cstheme="minorHAnsi"/>
          </w:rPr>
          <w:t>Identify all locations where locks should be used but realize that the use of locks does not guarantee security since locks are only effective if all other threads check for the locks. A locked critical section in one thread can be modified by another thread if it does not first check for the lock.</w:t>
        </w:r>
      </w:ins>
      <w:commentRangeEnd w:id="850"/>
      <w:r w:rsidR="004931B2">
        <w:rPr>
          <w:rStyle w:val="CommentReference"/>
        </w:rPr>
        <w:commentReference w:id="850"/>
      </w:r>
    </w:p>
    <w:p w14:paraId="52D6CEAD" w14:textId="77777777" w:rsidR="007530E6" w:rsidRPr="003C747F" w:rsidRDefault="007530E6" w:rsidP="007530E6">
      <w:pPr>
        <w:pStyle w:val="ListParagraph"/>
        <w:numPr>
          <w:ilvl w:val="0"/>
          <w:numId w:val="601"/>
        </w:numPr>
        <w:rPr>
          <w:ins w:id="852" w:author="Wagoner, Larry D." w:date="2019-05-22T13:42:00Z"/>
        </w:rPr>
      </w:pPr>
      <w:ins w:id="853" w:author="Wagoner, Larry D." w:date="2019-05-22T13:42:00Z">
        <w:r>
          <w:rPr>
            <w:rFonts w:cstheme="minorHAnsi"/>
          </w:rPr>
          <w:t xml:space="preserve">Verify that all sections of code that have access to critical sections check for a lock prior to using the data. </w:t>
        </w:r>
      </w:ins>
    </w:p>
    <w:p w14:paraId="15C3B604" w14:textId="77777777" w:rsidR="007530E6" w:rsidRPr="003C747F" w:rsidRDefault="007530E6" w:rsidP="007530E6">
      <w:pPr>
        <w:pStyle w:val="ListParagraph"/>
        <w:numPr>
          <w:ilvl w:val="0"/>
          <w:numId w:val="601"/>
        </w:numPr>
        <w:rPr>
          <w:ins w:id="854" w:author="Wagoner, Larry D." w:date="2019-05-22T13:42:00Z"/>
        </w:rPr>
      </w:pPr>
      <w:ins w:id="855" w:author="Wagoner, Larry D." w:date="2019-05-22T13:42:00Z">
        <w:r w:rsidRPr="003C747F">
          <w:t xml:space="preserve">When using global variables in multi-threaded code, use </w:t>
        </w:r>
        <w:r w:rsidRPr="003C747F">
          <w:rPr>
            <w:rFonts w:ascii="Courier New" w:hAnsi="Courier New" w:cs="Courier New"/>
            <w:sz w:val="20"/>
            <w:szCs w:val="20"/>
          </w:rPr>
          <w:t>threading_local()</w:t>
        </w:r>
        <w:r w:rsidRPr="003C747F">
          <w:t xml:space="preserve"> which creates a local copy of the global variable within each thread.</w:t>
        </w:r>
      </w:ins>
    </w:p>
    <w:p w14:paraId="102A71E7" w14:textId="77777777" w:rsidR="007530E6" w:rsidRPr="003C747F" w:rsidRDefault="007530E6" w:rsidP="007530E6">
      <w:pPr>
        <w:pStyle w:val="ListParagraph"/>
        <w:numPr>
          <w:ilvl w:val="0"/>
          <w:numId w:val="601"/>
        </w:numPr>
        <w:rPr>
          <w:ins w:id="856" w:author="Wagoner, Larry D." w:date="2019-05-22T13:42:00Z"/>
        </w:rPr>
      </w:pPr>
      <w:ins w:id="857" w:author="Wagoner, Larry D." w:date="2019-05-22T13:42:00Z">
        <w:r w:rsidRPr="003C747F">
          <w:t xml:space="preserve">When using multiple threads, consider using semaphores to manage access to critical sections of data.  </w:t>
        </w:r>
      </w:ins>
    </w:p>
    <w:p w14:paraId="4760521B" w14:textId="77777777" w:rsidR="007530E6" w:rsidRPr="003C747F" w:rsidRDefault="007530E6" w:rsidP="007530E6">
      <w:pPr>
        <w:pStyle w:val="Heading2"/>
        <w:rPr>
          <w:ins w:id="858" w:author="Wagoner, Larry D." w:date="2019-05-22T13:42:00Z"/>
          <w:rFonts w:eastAsia="MS PGothic"/>
          <w:lang w:eastAsia="ja-JP"/>
        </w:rPr>
      </w:pPr>
      <w:bookmarkStart w:id="859" w:name="_Toc520721515"/>
      <w:ins w:id="860" w:author="Wagoner, Larry D." w:date="2019-05-22T13:42:00Z">
        <w:r w:rsidRPr="003C747F">
          <w:rPr>
            <w:rFonts w:eastAsia="MS PGothic"/>
            <w:lang w:eastAsia="ja-JP"/>
          </w:rPr>
          <w:t xml:space="preserve">6.64 Reliance on External Format String </w:t>
        </w:r>
        <w:r w:rsidRPr="003C747F">
          <w:rPr>
            <w:rFonts w:eastAsia="MS PGothic"/>
            <w:lang w:eastAsia="ja-JP"/>
          </w:rPr>
          <w:fldChar w:fldCharType="begin"/>
        </w:r>
        <w:r w:rsidRPr="003C747F">
          <w:instrText xml:space="preserve"> XE "Language Vulnerabilities: Uncontrolled Fromat String [SHL]" </w:instrText>
        </w:r>
        <w:r w:rsidRPr="003C747F">
          <w:rPr>
            <w:rFonts w:eastAsia="MS PGothic"/>
            <w:lang w:eastAsia="ja-JP"/>
          </w:rPr>
          <w:fldChar w:fldCharType="end"/>
        </w:r>
        <w:r w:rsidRPr="003C747F">
          <w:rPr>
            <w:rFonts w:eastAsia="MS PGothic"/>
            <w:lang w:eastAsia="ja-JP"/>
          </w:rPr>
          <w:fldChar w:fldCharType="begin"/>
        </w:r>
        <w:r w:rsidRPr="003C747F">
          <w:instrText xml:space="preserve"> XE "SHL – Uncontrolled Format String" </w:instrText>
        </w:r>
        <w:r w:rsidRPr="003C747F">
          <w:rPr>
            <w:rFonts w:eastAsia="MS PGothic"/>
            <w:lang w:eastAsia="ja-JP"/>
          </w:rPr>
          <w:fldChar w:fldCharType="end"/>
        </w:r>
        <w:r w:rsidRPr="003C747F">
          <w:rPr>
            <w:rFonts w:eastAsia="MS PGothic"/>
            <w:lang w:eastAsia="ja-JP"/>
          </w:rPr>
          <w:t xml:space="preserve"> [SHL]</w:t>
        </w:r>
        <w:bookmarkEnd w:id="859"/>
      </w:ins>
    </w:p>
    <w:p w14:paraId="553AAF92" w14:textId="77777777" w:rsidR="007530E6" w:rsidRDefault="007530E6" w:rsidP="007530E6">
      <w:pPr>
        <w:pStyle w:val="Heading3"/>
        <w:rPr>
          <w:ins w:id="861" w:author="Wagoner, Larry D." w:date="2019-05-22T13:42:00Z"/>
        </w:rPr>
      </w:pPr>
      <w:ins w:id="862" w:author="Wagoner, Larry D." w:date="2019-05-22T13:42:00Z">
        <w:r w:rsidRPr="003C747F">
          <w:rPr>
            <w:rFonts w:eastAsia="MS PGothic"/>
            <w:lang w:eastAsia="ja-JP"/>
          </w:rPr>
          <w:t xml:space="preserve">6.64.1 </w:t>
        </w:r>
        <w:r w:rsidRPr="003C747F">
          <w:t>Applicability to language</w:t>
        </w:r>
      </w:ins>
    </w:p>
    <w:p w14:paraId="476E651B" w14:textId="77777777" w:rsidR="007530E6" w:rsidRPr="00744EDF" w:rsidRDefault="007530E6" w:rsidP="007530E6">
      <w:pPr>
        <w:widowControl w:val="0"/>
        <w:suppressLineNumbers/>
        <w:overflowPunct w:val="0"/>
        <w:adjustRightInd w:val="0"/>
        <w:spacing w:after="0"/>
        <w:ind w:left="360"/>
        <w:rPr>
          <w:ins w:id="863" w:author="Wagoner, Larry D." w:date="2019-05-22T13:42:00Z"/>
          <w:rFonts w:ascii="Calibri" w:eastAsia="Times New Roman" w:hAnsi="Calibri"/>
          <w:bCs/>
          <w:color w:val="000000" w:themeColor="text1"/>
        </w:rPr>
      </w:pPr>
      <w:ins w:id="864" w:author="Wagoner, Larry D." w:date="2019-05-22T13:42:00Z">
        <w:r>
          <w:rPr>
            <w:color w:val="000000" w:themeColor="text1"/>
          </w:rPr>
          <w:t xml:space="preserve">Externally controllable strings can result in unexpected behavior such as buffer overruns, exposure of private data, and other malicious exploits. </w:t>
        </w:r>
        <w:r w:rsidRPr="00744EDF">
          <w:rPr>
            <w:color w:val="000000" w:themeColor="text1"/>
          </w:rPr>
          <w:t xml:space="preserve">Python strings </w:t>
        </w:r>
        <w:r>
          <w:rPr>
            <w:color w:val="000000" w:themeColor="text1"/>
          </w:rPr>
          <w:t xml:space="preserve">share most of the potential security vulnerabilities </w:t>
        </w:r>
        <w:r w:rsidRPr="00744EDF">
          <w:rPr>
            <w:color w:val="000000" w:themeColor="text1"/>
          </w:rPr>
          <w:t xml:space="preserve">described in </w:t>
        </w:r>
        <w:r w:rsidRPr="00744EDF">
          <w:rPr>
            <w:rFonts w:ascii="Calibri" w:eastAsia="Times New Roman" w:hAnsi="Calibri"/>
            <w:bCs/>
            <w:color w:val="000000" w:themeColor="text1"/>
          </w:rPr>
          <w:t>TR 24772-1 clause 6.64</w:t>
        </w:r>
        <w:r>
          <w:rPr>
            <w:rFonts w:ascii="Calibri" w:eastAsia="Times New Roman" w:hAnsi="Calibri"/>
            <w:bCs/>
            <w:color w:val="000000" w:themeColor="text1"/>
          </w:rPr>
          <w:t xml:space="preserve">. </w:t>
        </w:r>
      </w:ins>
    </w:p>
    <w:p w14:paraId="71299A51" w14:textId="77777777" w:rsidR="007530E6" w:rsidRDefault="007530E6" w:rsidP="007530E6">
      <w:pPr>
        <w:pStyle w:val="Heading3"/>
        <w:rPr>
          <w:ins w:id="865" w:author="Wagoner, Larry D." w:date="2019-05-22T13:42:00Z"/>
        </w:rPr>
      </w:pPr>
      <w:ins w:id="866" w:author="Wagoner, Larry D." w:date="2019-05-22T13:42:00Z">
        <w:r w:rsidRPr="003C747F">
          <w:t>6.64.2 Guidance to language users</w:t>
        </w:r>
      </w:ins>
    </w:p>
    <w:p w14:paraId="641209A3" w14:textId="77777777" w:rsidR="007530E6" w:rsidRPr="001C07B0" w:rsidRDefault="007530E6" w:rsidP="007530E6">
      <w:pPr>
        <w:pStyle w:val="ListParagraph"/>
        <w:widowControl w:val="0"/>
        <w:numPr>
          <w:ilvl w:val="0"/>
          <w:numId w:val="381"/>
        </w:numPr>
        <w:suppressLineNumbers/>
        <w:overflowPunct w:val="0"/>
        <w:adjustRightInd w:val="0"/>
        <w:spacing w:after="0"/>
        <w:rPr>
          <w:ins w:id="867" w:author="Wagoner, Larry D." w:date="2019-05-22T13:42:00Z"/>
          <w:rFonts w:ascii="Calibri" w:eastAsia="Times New Roman" w:hAnsi="Calibri"/>
          <w:bCs/>
          <w:color w:val="000000" w:themeColor="text1"/>
        </w:rPr>
      </w:pPr>
      <w:ins w:id="868" w:author="Wagoner, Larry D." w:date="2019-05-22T13:42:00Z">
        <w:r w:rsidRPr="001C07B0">
          <w:rPr>
            <w:rFonts w:ascii="Calibri" w:eastAsia="Times New Roman" w:hAnsi="Calibri"/>
            <w:bCs/>
            <w:color w:val="000000" w:themeColor="text1"/>
          </w:rPr>
          <w:t>Follow the guidance contained in TR 24772-1 clause 6.64</w:t>
        </w:r>
        <w:r>
          <w:rPr>
            <w:rFonts w:ascii="Calibri" w:eastAsia="Times New Roman" w:hAnsi="Calibri"/>
            <w:bCs/>
            <w:color w:val="000000" w:themeColor="text1"/>
          </w:rPr>
          <w:t>.3</w:t>
        </w:r>
        <w:r w:rsidRPr="001C07B0">
          <w:rPr>
            <w:rFonts w:ascii="Calibri" w:eastAsia="Times New Roman" w:hAnsi="Calibri"/>
            <w:bCs/>
            <w:color w:val="000000" w:themeColor="text1"/>
          </w:rPr>
          <w:t>.</w:t>
        </w:r>
      </w:ins>
    </w:p>
    <w:p w14:paraId="2308A7EE" w14:textId="77777777" w:rsidR="007530E6" w:rsidRPr="001C07B0" w:rsidRDefault="007530E6" w:rsidP="007530E6">
      <w:pPr>
        <w:pStyle w:val="ListParagraph"/>
        <w:numPr>
          <w:ilvl w:val="0"/>
          <w:numId w:val="381"/>
        </w:numPr>
        <w:autoSpaceDE w:val="0"/>
        <w:autoSpaceDN w:val="0"/>
        <w:adjustRightInd w:val="0"/>
        <w:spacing w:after="0" w:line="240" w:lineRule="auto"/>
        <w:rPr>
          <w:ins w:id="869" w:author="Wagoner, Larry D." w:date="2019-05-22T13:42:00Z"/>
          <w:rFonts w:ascii="Calibri" w:eastAsiaTheme="minorHAnsi" w:hAnsi="Calibri" w:cs="Calibri"/>
          <w:color w:val="000000" w:themeColor="text1"/>
        </w:rPr>
      </w:pPr>
      <w:ins w:id="870" w:author="Wagoner, Larry D." w:date="2019-05-22T13:42:00Z">
        <w:r w:rsidRPr="001C07B0">
          <w:rPr>
            <w:rFonts w:ascii="Calibri" w:eastAsiaTheme="minorHAnsi" w:hAnsi="Calibri" w:cs="Calibri"/>
            <w:color w:val="000000" w:themeColor="text1"/>
          </w:rPr>
          <w:t>Limit the size of input strings</w:t>
        </w:r>
      </w:ins>
    </w:p>
    <w:p w14:paraId="1E1F16A7" w14:textId="77777777" w:rsidR="007530E6" w:rsidRPr="001C07B0" w:rsidRDefault="007530E6" w:rsidP="007530E6">
      <w:pPr>
        <w:pStyle w:val="ListParagraph"/>
        <w:numPr>
          <w:ilvl w:val="0"/>
          <w:numId w:val="381"/>
        </w:numPr>
        <w:autoSpaceDE w:val="0"/>
        <w:autoSpaceDN w:val="0"/>
        <w:adjustRightInd w:val="0"/>
        <w:spacing w:after="0" w:line="240" w:lineRule="auto"/>
        <w:rPr>
          <w:ins w:id="871" w:author="Wagoner, Larry D." w:date="2019-05-22T13:42:00Z"/>
          <w:rFonts w:ascii="Calibri" w:eastAsiaTheme="minorHAnsi" w:hAnsi="Calibri" w:cs="Calibri"/>
          <w:color w:val="000000" w:themeColor="text1"/>
        </w:rPr>
      </w:pPr>
      <w:ins w:id="872" w:author="Wagoner, Larry D." w:date="2019-05-22T13:42:00Z">
        <w:r w:rsidRPr="001C07B0">
          <w:rPr>
            <w:rFonts w:ascii="Calibri" w:eastAsiaTheme="minorHAnsi" w:hAnsi="Calibri" w:cs="Calibri"/>
            <w:color w:val="000000" w:themeColor="text1"/>
          </w:rPr>
          <w:t xml:space="preserve">Limit the number of </w:t>
        </w:r>
        <w:r>
          <w:rPr>
            <w:rFonts w:ascii="Calibri" w:eastAsiaTheme="minorHAnsi" w:hAnsi="Calibri" w:cs="Calibri"/>
            <w:color w:val="000000" w:themeColor="text1"/>
          </w:rPr>
          <w:t>input arguments to the expected values</w:t>
        </w:r>
      </w:ins>
    </w:p>
    <w:p w14:paraId="25213D65" w14:textId="66A58A73" w:rsidR="007530E6" w:rsidRPr="007530E6" w:rsidRDefault="007530E6">
      <w:pPr>
        <w:pStyle w:val="ListParagraph"/>
        <w:numPr>
          <w:ilvl w:val="0"/>
          <w:numId w:val="381"/>
        </w:numPr>
        <w:autoSpaceDE w:val="0"/>
        <w:autoSpaceDN w:val="0"/>
        <w:adjustRightInd w:val="0"/>
        <w:spacing w:after="0" w:line="240" w:lineRule="auto"/>
        <w:rPr>
          <w:ins w:id="873" w:author="Wagoner, Larry D." w:date="2019-05-22T13:42:00Z"/>
          <w:rFonts w:ascii="Calibri" w:eastAsiaTheme="minorHAnsi" w:hAnsi="Calibri" w:cs="Calibri"/>
          <w:color w:val="000000" w:themeColor="text1"/>
          <w:rPrChange w:id="874" w:author="Wagoner, Larry D." w:date="2019-05-22T13:42:00Z">
            <w:rPr>
              <w:ins w:id="875" w:author="Wagoner, Larry D." w:date="2019-05-22T13:42:00Z"/>
            </w:rPr>
          </w:rPrChange>
        </w:rPr>
        <w:pPrChange w:id="876" w:author="Wagoner, Larry D." w:date="2019-05-22T13:42:00Z">
          <w:pPr/>
        </w:pPrChange>
      </w:pPr>
      <w:ins w:id="877" w:author="Wagoner, Larry D." w:date="2019-05-22T13:42:00Z">
        <w:r w:rsidRPr="001C07B0">
          <w:rPr>
            <w:rFonts w:ascii="Calibri" w:eastAsiaTheme="minorHAnsi" w:hAnsi="Calibri" w:cs="Calibri"/>
            <w:color w:val="000000" w:themeColor="text1"/>
          </w:rPr>
          <w:t xml:space="preserve">Review the Python format string specifiers and do not allow </w:t>
        </w:r>
        <w:r>
          <w:rPr>
            <w:rFonts w:ascii="Calibri" w:eastAsiaTheme="minorHAnsi" w:hAnsi="Calibri" w:cs="Calibri"/>
            <w:color w:val="000000" w:themeColor="text1"/>
          </w:rPr>
          <w:t xml:space="preserve">formats </w:t>
        </w:r>
        <w:r w:rsidRPr="001C07B0">
          <w:rPr>
            <w:rFonts w:ascii="Calibri" w:eastAsiaTheme="minorHAnsi" w:hAnsi="Calibri" w:cs="Calibri"/>
            <w:color w:val="000000" w:themeColor="text1"/>
          </w:rPr>
          <w:t xml:space="preserve">that should not be </w:t>
        </w:r>
        <w:r>
          <w:rPr>
            <w:rFonts w:ascii="Calibri" w:eastAsiaTheme="minorHAnsi" w:hAnsi="Calibri" w:cs="Calibri"/>
            <w:color w:val="000000" w:themeColor="text1"/>
          </w:rPr>
          <w:t>input</w:t>
        </w:r>
        <w:r w:rsidRPr="001C07B0">
          <w:rPr>
            <w:rFonts w:ascii="Calibri" w:eastAsiaTheme="minorHAnsi" w:hAnsi="Calibri" w:cs="Calibri"/>
            <w:color w:val="000000" w:themeColor="text1"/>
          </w:rPr>
          <w:t xml:space="preserve"> by the user</w:t>
        </w:r>
        <w:r>
          <w:rPr>
            <w:rFonts w:ascii="Calibri" w:eastAsiaTheme="minorHAnsi" w:hAnsi="Calibri" w:cs="Calibri"/>
            <w:color w:val="000000" w:themeColor="text1"/>
          </w:rPr>
          <w:t>.</w:t>
        </w:r>
      </w:ins>
    </w:p>
    <w:p w14:paraId="073D1F2A" w14:textId="77777777" w:rsidR="007530E6" w:rsidRDefault="007530E6" w:rsidP="007530E6">
      <w:pPr>
        <w:rPr>
          <w:ins w:id="878" w:author="Wagoner, Larry D." w:date="2019-05-22T13:42:00Z"/>
        </w:rPr>
      </w:pPr>
    </w:p>
    <w:p w14:paraId="52B29C5C" w14:textId="77394B91" w:rsidR="00440C04" w:rsidDel="007530E6" w:rsidRDefault="00B232FA" w:rsidP="00440C04">
      <w:pPr>
        <w:pStyle w:val="Heading2"/>
        <w:rPr>
          <w:del w:id="879" w:author="Wagoner, Larry D." w:date="2019-05-22T13:42:00Z"/>
        </w:rPr>
      </w:pPr>
      <w:del w:id="880" w:author="Wagoner, Larry D." w:date="2019-05-22T13:42:00Z">
        <w:r w:rsidDel="007530E6">
          <w:delText>6.59</w:delText>
        </w:r>
        <w:r w:rsidR="00440C04" w:rsidDel="007530E6">
          <w:delText xml:space="preserve"> Concurrency – Activation [CGA]</w:delText>
        </w:r>
        <w:bookmarkEnd w:id="743"/>
        <w:bookmarkEnd w:id="744"/>
      </w:del>
    </w:p>
    <w:p w14:paraId="1AA5E940" w14:textId="1A75551B" w:rsidR="00440C04" w:rsidDel="007530E6" w:rsidRDefault="00B232FA" w:rsidP="00F615BA">
      <w:pPr>
        <w:pStyle w:val="Heading3"/>
        <w:rPr>
          <w:del w:id="881" w:author="Wagoner, Larry D." w:date="2019-05-22T13:42:00Z"/>
        </w:rPr>
      </w:pPr>
      <w:del w:id="882" w:author="Wagoner, Larry D." w:date="2019-05-22T13:42:00Z">
        <w:r w:rsidDel="007530E6">
          <w:delText>6.59</w:delText>
        </w:r>
        <w:r w:rsidR="00440C04" w:rsidDel="007530E6">
          <w:delText>.1 Applicability to language</w:delText>
        </w:r>
      </w:del>
    </w:p>
    <w:p w14:paraId="4C880504" w14:textId="5CA821C7" w:rsidR="00EB6140" w:rsidDel="007530E6" w:rsidRDefault="00EB6140" w:rsidP="00F615BA">
      <w:pPr>
        <w:rPr>
          <w:del w:id="883" w:author="Wagoner, Larry D." w:date="2019-05-22T13:42:00Z"/>
        </w:rPr>
      </w:pPr>
      <w:del w:id="884" w:author="Wagoner, Larry D." w:date="2019-05-22T13:42:00Z">
        <w:r w:rsidDel="007530E6">
          <w:delText xml:space="preserve">Python  is open to this vulnerability but provides features for its mitigation. </w:delText>
        </w:r>
        <w:r w:rsidR="00790AE5" w:rsidDel="007530E6">
          <w:delText xml:space="preserve"> Python provides the module “threading” for thread-level concurrency, and “multipr</w:delText>
        </w:r>
        <w:r w:rsidR="00C907BE" w:rsidDel="007530E6">
          <w:delText xml:space="preserve">ocessing” for </w:delText>
        </w:r>
        <w:r w:rsidR="00334E81" w:rsidDel="007530E6">
          <w:delText>creating threads that execute on multiple processors.</w:delText>
        </w:r>
      </w:del>
    </w:p>
    <w:p w14:paraId="40EBB0FD" w14:textId="7365DEF0" w:rsidR="00790AE5" w:rsidDel="007530E6" w:rsidRDefault="00790AE5" w:rsidP="00F615BA">
      <w:pPr>
        <w:rPr>
          <w:del w:id="885" w:author="Wagoner, Larry D." w:date="2019-05-22T13:42:00Z"/>
        </w:rPr>
      </w:pPr>
      <w:del w:id="886" w:author="Wagoner, Larry D." w:date="2019-05-22T13:42:00Z">
        <w:r w:rsidDel="007530E6">
          <w:delText xml:space="preserve">The threading module provides mechanisms to create, run, </w:delText>
        </w:r>
        <w:r w:rsidR="00334E81" w:rsidDel="007530E6">
          <w:delText>monitor, terminate and communicate with other threads.</w:delText>
        </w:r>
      </w:del>
    </w:p>
    <w:p w14:paraId="20789BD1" w14:textId="53B26437" w:rsidR="00323720" w:rsidDel="007530E6" w:rsidRDefault="00323720" w:rsidP="00F615BA">
      <w:pPr>
        <w:rPr>
          <w:del w:id="887" w:author="Wagoner, Larry D." w:date="2019-05-22T13:42:00Z"/>
        </w:rPr>
      </w:pPr>
      <w:del w:id="888" w:author="Wagoner, Larry D." w:date="2019-05-22T13:42:00Z">
        <w:r w:rsidDel="007530E6">
          <w:delText>Reference implemenations</w:delText>
        </w:r>
      </w:del>
      <w:ins w:id="889" w:author="Sean McDonagh" w:date="2019-04-25T12:07:00Z">
        <w:del w:id="890" w:author="Wagoner, Larry D." w:date="2019-05-22T13:42:00Z">
          <w:r w:rsidR="0056735F" w:rsidDel="007530E6">
            <w:delText>implementations</w:delText>
          </w:r>
        </w:del>
      </w:ins>
      <w:del w:id="891" w:author="Wagoner, Larry D." w:date="2019-05-22T13:42:00Z">
        <w:r w:rsidDel="007530E6">
          <w:delText xml:space="preserve"> examined raise an exception if the start() method cannot create a thread. This is not documented in the Python specification. Created threads execute initialization code and can terminate silently before reaching user code.</w:delText>
        </w:r>
      </w:del>
    </w:p>
    <w:p w14:paraId="1189BB10" w14:textId="1A46A769" w:rsidR="00F615BA" w:rsidRPr="00323720" w:rsidDel="007530E6" w:rsidRDefault="00F615BA" w:rsidP="00F615BA">
      <w:pPr>
        <w:rPr>
          <w:del w:id="892" w:author="Wagoner, Larry D." w:date="2019-05-22T13:42:00Z"/>
        </w:rPr>
      </w:pPr>
      <w:del w:id="893" w:author="Wagoner, Larry D." w:date="2019-05-22T13:42:00Z">
        <w:r w:rsidDel="007530E6">
          <w:delText xml:space="preserve">The standard python libraries provide additional functionality to support the creation of threads and </w:delText>
        </w:r>
      </w:del>
    </w:p>
    <w:p w14:paraId="5417E5F5" w14:textId="690FE058" w:rsidR="0088024F" w:rsidRPr="00F615BA" w:rsidDel="007530E6" w:rsidRDefault="00C02CA8" w:rsidP="00F615BA">
      <w:pPr>
        <w:outlineLvl w:val="0"/>
        <w:rPr>
          <w:del w:id="894" w:author="Wagoner, Larry D." w:date="2019-05-22T13:42:00Z"/>
          <w:highlight w:val="yellow"/>
        </w:rPr>
      </w:pPr>
      <w:del w:id="895" w:author="Wagoner, Larry D." w:date="2019-05-22T13:42:00Z">
        <w:r w:rsidRPr="00F615BA" w:rsidDel="007530E6">
          <w:rPr>
            <w:highlight w:val="yellow"/>
          </w:rPr>
          <w:delText xml:space="preserve">TBW: </w:delText>
        </w:r>
        <w:r w:rsidR="0088024F" w:rsidRPr="00F615BA" w:rsidDel="007530E6">
          <w:rPr>
            <w:highlight w:val="yellow"/>
          </w:rPr>
          <w:delText>Analyze the standard Python libraries:</w:delText>
        </w:r>
      </w:del>
    </w:p>
    <w:p w14:paraId="35E58ABB" w14:textId="6D7B62B4" w:rsidR="0088024F" w:rsidRPr="00F615BA" w:rsidDel="007530E6" w:rsidRDefault="0088024F" w:rsidP="00F615BA">
      <w:pPr>
        <w:pStyle w:val="ListParagraph"/>
        <w:widowControl w:val="0"/>
        <w:numPr>
          <w:ilvl w:val="0"/>
          <w:numId w:val="377"/>
        </w:numPr>
        <w:suppressLineNumbers/>
        <w:overflowPunct w:val="0"/>
        <w:adjustRightInd w:val="0"/>
        <w:spacing w:after="120"/>
        <w:rPr>
          <w:del w:id="896" w:author="Wagoner, Larry D." w:date="2019-05-22T13:42:00Z"/>
          <w:rFonts w:ascii="Calibri" w:eastAsia="Times New Roman" w:hAnsi="Calibri"/>
          <w:highlight w:val="yellow"/>
        </w:rPr>
      </w:pPr>
      <w:del w:id="897" w:author="Wagoner, Larry D." w:date="2019-05-22T13:42:00Z">
        <w:r w:rsidRPr="00F615BA" w:rsidDel="007530E6">
          <w:rPr>
            <w:rFonts w:ascii="Courier New" w:eastAsiaTheme="majorEastAsia" w:hAnsi="Courier New" w:cs="Courier New"/>
            <w:kern w:val="28"/>
            <w:highlight w:val="yellow"/>
            <w:lang w:val="en-GB"/>
          </w:rPr>
          <w:delText>threading</w:delText>
        </w:r>
        <w:r w:rsidRPr="00F615BA" w:rsidDel="007530E6">
          <w:rPr>
            <w:rFonts w:ascii="Calibri" w:eastAsia="Times New Roman" w:hAnsi="Calibri"/>
            <w:highlight w:val="yellow"/>
          </w:rPr>
          <w:delText xml:space="preserve">: </w:delText>
        </w:r>
        <w:r w:rsidR="00F615BA" w:rsidDel="007530E6">
          <w:rPr>
            <w:rFonts w:ascii="Calibri" w:eastAsia="Times New Roman" w:hAnsi="Calibri"/>
            <w:highlight w:val="yellow"/>
          </w:rPr>
          <w:delText>Practical experience shows that the r</w:delText>
        </w:r>
        <w:r w:rsidRPr="00F615BA" w:rsidDel="007530E6">
          <w:rPr>
            <w:rFonts w:ascii="Calibri" w:eastAsia="Times New Roman" w:hAnsi="Calibri"/>
            <w:highlight w:val="yellow"/>
          </w:rPr>
          <w:delText>eference implementation raise</w:delText>
        </w:r>
        <w:r w:rsidR="00F615BA" w:rsidDel="007530E6">
          <w:rPr>
            <w:rFonts w:ascii="Calibri" w:eastAsia="Times New Roman" w:hAnsi="Calibri"/>
            <w:highlight w:val="yellow"/>
          </w:rPr>
          <w:delText>s</w:delText>
        </w:r>
        <w:r w:rsidRPr="00F615BA" w:rsidDel="007530E6">
          <w:rPr>
            <w:rFonts w:ascii="Calibri" w:eastAsia="Times New Roman" w:hAnsi="Calibri"/>
            <w:highlight w:val="yellow"/>
          </w:rPr>
          <w:delText xml:space="preserve"> an exception if </w:delText>
        </w:r>
        <w:r w:rsidRPr="00F615BA" w:rsidDel="007530E6">
          <w:rPr>
            <w:rFonts w:ascii="Courier New" w:eastAsiaTheme="majorEastAsia" w:hAnsi="Courier New" w:cs="Courier New"/>
            <w:kern w:val="28"/>
            <w:highlight w:val="yellow"/>
            <w:lang w:val="en-GB"/>
          </w:rPr>
          <w:delText>start()</w:delText>
        </w:r>
        <w:r w:rsidRPr="00F615BA" w:rsidDel="007530E6">
          <w:rPr>
            <w:rFonts w:ascii="Calibri" w:eastAsia="Times New Roman" w:hAnsi="Calibri"/>
            <w:highlight w:val="yellow"/>
          </w:rPr>
          <w:delText xml:space="preserve"> method is not able to create the thread, but is not documented in the specification and thus the user cannot rely on this</w:delText>
        </w:r>
        <w:r w:rsidDel="007530E6">
          <w:rPr>
            <w:rFonts w:ascii="Calibri" w:eastAsia="Times New Roman" w:hAnsi="Calibri"/>
            <w:highlight w:val="yellow"/>
          </w:rPr>
          <w:delText>. Furthermore, even if the standard library / OS can create the new thread, it can die during the initialization phase when executing the user’s code</w:delText>
        </w:r>
        <w:r w:rsidRPr="00F615BA" w:rsidDel="007530E6">
          <w:rPr>
            <w:rFonts w:ascii="Calibri" w:eastAsia="Times New Roman" w:hAnsi="Calibri"/>
            <w:highlight w:val="yellow"/>
          </w:rPr>
          <w:delText>.</w:delText>
        </w:r>
        <w:r w:rsidDel="007530E6">
          <w:rPr>
            <w:rFonts w:ascii="Calibri" w:eastAsia="Times New Roman" w:hAnsi="Calibri"/>
            <w:highlight w:val="yellow"/>
          </w:rPr>
          <w:delText xml:space="preserve"> Method join() does not return if the thread died through an unhandled exception?</w:delText>
        </w:r>
        <w:r w:rsidRPr="00F615BA" w:rsidDel="007530E6">
          <w:rPr>
            <w:rFonts w:ascii="Calibri" w:eastAsia="Times New Roman" w:hAnsi="Calibri"/>
            <w:highlight w:val="yellow"/>
          </w:rPr>
          <w:delText xml:space="preserve"> Method </w:delText>
        </w:r>
        <w:r w:rsidRPr="00F615BA" w:rsidDel="007530E6">
          <w:rPr>
            <w:rFonts w:ascii="Courier New" w:eastAsiaTheme="majorEastAsia" w:hAnsi="Courier New" w:cs="Courier New"/>
            <w:kern w:val="28"/>
            <w:highlight w:val="yellow"/>
            <w:lang w:val="en-GB"/>
          </w:rPr>
          <w:delText>is_alive()</w:delText>
        </w:r>
        <w:r w:rsidRPr="00F615BA" w:rsidDel="007530E6">
          <w:rPr>
            <w:rFonts w:ascii="Calibri" w:eastAsia="Times New Roman" w:hAnsi="Calibri"/>
            <w:highlight w:val="yellow"/>
          </w:rPr>
          <w:delText xml:space="preserve"> to </w:delText>
        </w:r>
        <w:r w:rsidDel="007530E6">
          <w:rPr>
            <w:rFonts w:ascii="Calibri" w:eastAsia="Times New Roman" w:hAnsi="Calibri"/>
            <w:highlight w:val="yellow"/>
          </w:rPr>
          <w:delText>check whether is still running, and timeouts for lock objects.</w:delText>
        </w:r>
        <w:r w:rsidR="00F750F7" w:rsidDel="007530E6">
          <w:rPr>
            <w:rFonts w:ascii="Calibri" w:eastAsia="Times New Roman" w:hAnsi="Calibri"/>
            <w:highlight w:val="yellow"/>
          </w:rPr>
          <w:delText xml:space="preserve"> Timer object TBA</w:delText>
        </w:r>
      </w:del>
    </w:p>
    <w:p w14:paraId="451E93BB" w14:textId="40960FC0" w:rsidR="0088024F" w:rsidRPr="00F615BA" w:rsidDel="007530E6" w:rsidRDefault="00C02CA8" w:rsidP="00F615BA">
      <w:pPr>
        <w:pStyle w:val="ListParagraph"/>
        <w:widowControl w:val="0"/>
        <w:numPr>
          <w:ilvl w:val="0"/>
          <w:numId w:val="377"/>
        </w:numPr>
        <w:suppressLineNumbers/>
        <w:overflowPunct w:val="0"/>
        <w:adjustRightInd w:val="0"/>
        <w:spacing w:after="120"/>
        <w:rPr>
          <w:del w:id="898" w:author="Wagoner, Larry D." w:date="2019-05-22T13:42:00Z"/>
          <w:rFonts w:ascii="Calibri" w:eastAsia="Times New Roman" w:hAnsi="Calibri"/>
          <w:highlight w:val="yellow"/>
        </w:rPr>
      </w:pPr>
      <w:del w:id="899" w:author="Wagoner, Larry D." w:date="2019-05-22T13:42:00Z">
        <w:r w:rsidRPr="00F615BA" w:rsidDel="007530E6">
          <w:rPr>
            <w:rFonts w:ascii="Courier New" w:eastAsiaTheme="majorEastAsia" w:hAnsi="Courier New" w:cs="Courier New"/>
            <w:kern w:val="28"/>
            <w:highlight w:val="yellow"/>
            <w:lang w:val="en-GB"/>
          </w:rPr>
          <w:delText>multiproc</w:delText>
        </w:r>
        <w:r w:rsidR="0088024F" w:rsidRPr="00F615BA" w:rsidDel="007530E6">
          <w:rPr>
            <w:rFonts w:ascii="Courier New" w:eastAsiaTheme="majorEastAsia" w:hAnsi="Courier New" w:cs="Courier New"/>
            <w:kern w:val="28"/>
            <w:highlight w:val="yellow"/>
            <w:lang w:val="en-GB"/>
          </w:rPr>
          <w:delText>essing</w:delText>
        </w:r>
        <w:r w:rsidR="0088024F" w:rsidRPr="00760979" w:rsidDel="007530E6">
          <w:rPr>
            <w:rFonts w:ascii="Calibri" w:eastAsia="Times New Roman" w:hAnsi="Calibri"/>
            <w:highlight w:val="yellow"/>
          </w:rPr>
          <w:delText xml:space="preserve">: </w:delText>
        </w:r>
        <w:r w:rsidR="00F750F7" w:rsidDel="007530E6">
          <w:rPr>
            <w:rFonts w:ascii="Calibri" w:eastAsia="Times New Roman" w:hAnsi="Calibri"/>
            <w:highlight w:val="yellow"/>
          </w:rPr>
          <w:delText xml:space="preserve">Exception raised if not activated? </w:delText>
        </w:r>
        <w:r w:rsidR="0088024F" w:rsidDel="007530E6">
          <w:rPr>
            <w:rFonts w:ascii="Calibri" w:eastAsia="Times New Roman" w:hAnsi="Calibri"/>
            <w:highlight w:val="yellow"/>
          </w:rPr>
          <w:delText>TBA</w:delText>
        </w:r>
      </w:del>
    </w:p>
    <w:p w14:paraId="62FEC1C1" w14:textId="50CA5528" w:rsidR="00C02CA8" w:rsidRPr="00F615BA" w:rsidDel="007530E6" w:rsidRDefault="00C02CA8" w:rsidP="00F615BA">
      <w:pPr>
        <w:pStyle w:val="ListParagraph"/>
        <w:widowControl w:val="0"/>
        <w:numPr>
          <w:ilvl w:val="0"/>
          <w:numId w:val="377"/>
        </w:numPr>
        <w:suppressLineNumbers/>
        <w:overflowPunct w:val="0"/>
        <w:adjustRightInd w:val="0"/>
        <w:spacing w:after="120"/>
        <w:rPr>
          <w:del w:id="900" w:author="Wagoner, Larry D." w:date="2019-05-22T13:42:00Z"/>
          <w:highlight w:val="yellow"/>
        </w:rPr>
      </w:pPr>
      <w:del w:id="901" w:author="Wagoner, Larry D." w:date="2019-05-22T13:42:00Z">
        <w:r w:rsidRPr="00F615BA" w:rsidDel="007530E6">
          <w:rPr>
            <w:rFonts w:ascii="Courier New" w:eastAsiaTheme="majorEastAsia" w:hAnsi="Courier New" w:cs="Courier New"/>
            <w:kern w:val="28"/>
            <w:highlight w:val="yellow"/>
            <w:lang w:val="en-GB"/>
          </w:rPr>
          <w:delText>concurrency.f</w:delText>
        </w:r>
        <w:r w:rsidR="0088024F" w:rsidRPr="00F615BA" w:rsidDel="007530E6">
          <w:rPr>
            <w:rFonts w:ascii="Courier New" w:eastAsiaTheme="majorEastAsia" w:hAnsi="Courier New" w:cs="Courier New"/>
            <w:kern w:val="28"/>
            <w:highlight w:val="yellow"/>
            <w:lang w:val="en-GB"/>
          </w:rPr>
          <w:delText>utures</w:delText>
        </w:r>
        <w:r w:rsidR="0088024F" w:rsidRPr="00760979" w:rsidDel="007530E6">
          <w:rPr>
            <w:rFonts w:ascii="Calibri" w:eastAsia="Times New Roman" w:hAnsi="Calibri"/>
            <w:highlight w:val="yellow"/>
          </w:rPr>
          <w:delText xml:space="preserve">: </w:delText>
        </w:r>
        <w:r w:rsidR="0088024F" w:rsidDel="007530E6">
          <w:rPr>
            <w:rFonts w:ascii="Calibri" w:eastAsia="Times New Roman" w:hAnsi="Calibri"/>
            <w:highlight w:val="yellow"/>
          </w:rPr>
          <w:delText>TBA</w:delText>
        </w:r>
      </w:del>
    </w:p>
    <w:p w14:paraId="69F2078D" w14:textId="6501D9DD" w:rsidR="00440C04" w:rsidDel="007530E6" w:rsidRDefault="00B232FA" w:rsidP="009866F9">
      <w:pPr>
        <w:pStyle w:val="Heading3"/>
        <w:rPr>
          <w:del w:id="902" w:author="Wagoner, Larry D." w:date="2019-05-22T13:42:00Z"/>
        </w:rPr>
      </w:pPr>
      <w:del w:id="903" w:author="Wagoner, Larry D." w:date="2019-05-22T13:42:00Z">
        <w:r w:rsidDel="007530E6">
          <w:delText>6.59</w:delText>
        </w:r>
        <w:r w:rsidR="00440C04" w:rsidDel="007530E6">
          <w:delText>.2 Guidance to language users</w:delText>
        </w:r>
      </w:del>
    </w:p>
    <w:p w14:paraId="517ACBEB" w14:textId="108053F0" w:rsidR="00334E81" w:rsidRPr="0056735F" w:rsidDel="007530E6" w:rsidRDefault="00990160" w:rsidP="008F5A32">
      <w:pPr>
        <w:pStyle w:val="ListParagraph"/>
        <w:numPr>
          <w:ilvl w:val="0"/>
          <w:numId w:val="599"/>
        </w:numPr>
        <w:outlineLvl w:val="0"/>
        <w:rPr>
          <w:del w:id="904" w:author="Wagoner, Larry D." w:date="2019-05-22T13:42:00Z"/>
          <w:highlight w:val="yellow"/>
        </w:rPr>
      </w:pPr>
      <w:del w:id="905" w:author="Wagoner, Larry D." w:date="2019-05-22T13:42:00Z">
        <w:r w:rsidRPr="0056735F" w:rsidDel="007530E6">
          <w:rPr>
            <w:highlight w:val="yellow"/>
          </w:rPr>
          <w:delText>Follow the guidance of</w:delText>
        </w:r>
      </w:del>
      <w:ins w:id="906" w:author="Sean McDonagh" w:date="2019-04-25T11:30:00Z">
        <w:del w:id="907" w:author="Wagoner, Larry D." w:date="2019-05-22T13:42:00Z">
          <w:r w:rsidR="00D01002" w:rsidRPr="0056735F" w:rsidDel="007530E6">
            <w:rPr>
              <w:highlight w:val="yellow"/>
            </w:rPr>
            <w:delText>Follow the guidance contained in</w:delText>
          </w:r>
        </w:del>
      </w:ins>
      <w:del w:id="908" w:author="Wagoner, Larry D." w:date="2019-05-22T13:42:00Z">
        <w:r w:rsidRPr="0056735F" w:rsidDel="007530E6">
          <w:rPr>
            <w:highlight w:val="yellow"/>
          </w:rPr>
          <w:delText xml:space="preserve"> TR 24772-1 clause 6.59.5.</w:delText>
        </w:r>
      </w:del>
    </w:p>
    <w:p w14:paraId="60C14294" w14:textId="561DA126" w:rsidR="0088024F" w:rsidRPr="000D4F21" w:rsidDel="007530E6" w:rsidRDefault="00334E81" w:rsidP="008F5A32">
      <w:pPr>
        <w:pStyle w:val="ListParagraph"/>
        <w:numPr>
          <w:ilvl w:val="0"/>
          <w:numId w:val="599"/>
        </w:numPr>
        <w:outlineLvl w:val="0"/>
        <w:rPr>
          <w:del w:id="909" w:author="Wagoner, Larry D." w:date="2019-05-22T13:42:00Z"/>
        </w:rPr>
      </w:pPr>
      <w:del w:id="910" w:author="Wagoner, Larry D." w:date="2019-05-22T13:42:00Z">
        <w:r w:rsidRPr="0056735F" w:rsidDel="007530E6">
          <w:rPr>
            <w:highlight w:val="yellow"/>
          </w:rPr>
          <w:delText>Always handle exceptions caused by activation.</w:delText>
        </w:r>
      </w:del>
    </w:p>
    <w:p w14:paraId="1C03A125" w14:textId="18D24EE9" w:rsidR="00440C04" w:rsidDel="007530E6" w:rsidRDefault="00B232FA" w:rsidP="00440C04">
      <w:pPr>
        <w:pStyle w:val="Heading2"/>
        <w:rPr>
          <w:del w:id="911" w:author="Wagoner, Larry D." w:date="2019-05-22T13:42:00Z"/>
        </w:rPr>
      </w:pPr>
      <w:bookmarkStart w:id="912" w:name="_Toc358896437"/>
      <w:bookmarkStart w:id="913" w:name="_Ref411808169"/>
      <w:bookmarkStart w:id="914" w:name="_Ref411809401"/>
      <w:bookmarkStart w:id="915" w:name="_Toc7089430"/>
      <w:del w:id="916" w:author="Wagoner, Larry D." w:date="2019-05-22T13:42:00Z">
        <w:r w:rsidDel="007530E6">
          <w:rPr>
            <w:lang w:val="en-CA"/>
          </w:rPr>
          <w:delText>6.60</w:delText>
        </w:r>
        <w:r w:rsidR="00440C04" w:rsidDel="007530E6">
          <w:rPr>
            <w:lang w:val="en-CA"/>
          </w:rPr>
          <w:delText xml:space="preserve"> Concurrency – Directed termination [CGT]</w:delText>
        </w:r>
        <w:bookmarkEnd w:id="912"/>
        <w:bookmarkEnd w:id="913"/>
        <w:bookmarkEnd w:id="914"/>
        <w:bookmarkEnd w:id="915"/>
      </w:del>
    </w:p>
    <w:p w14:paraId="765862E3" w14:textId="715A6C82" w:rsidR="00440C04" w:rsidDel="007530E6" w:rsidRDefault="00B232FA" w:rsidP="00F615BA">
      <w:pPr>
        <w:pStyle w:val="Heading3"/>
        <w:rPr>
          <w:del w:id="917" w:author="Wagoner, Larry D." w:date="2019-05-22T13:42:00Z"/>
        </w:rPr>
      </w:pPr>
      <w:del w:id="918" w:author="Wagoner, Larry D." w:date="2019-05-22T13:42:00Z">
        <w:r w:rsidDel="007530E6">
          <w:delText>6.60</w:delText>
        </w:r>
        <w:r w:rsidR="00440C04" w:rsidDel="007530E6">
          <w:delText>.1 Applicability to language</w:delText>
        </w:r>
      </w:del>
    </w:p>
    <w:p w14:paraId="0F83CFEB" w14:textId="1047F178" w:rsidR="00C5060B" w:rsidDel="007530E6" w:rsidRDefault="00BA4F49" w:rsidP="00F615BA">
      <w:pPr>
        <w:rPr>
          <w:del w:id="919" w:author="Wagoner, Larry D." w:date="2019-05-22T13:42:00Z"/>
        </w:rPr>
      </w:pPr>
      <w:del w:id="920" w:author="Wagoner, Larry D." w:date="2019-05-22T13:42:00Z">
        <w:r w:rsidDel="007530E6">
          <w:delText xml:space="preserve">In Python, a thread </w:delText>
        </w:r>
        <w:r w:rsidR="00C5060B" w:rsidDel="007530E6">
          <w:delText xml:space="preserve">(created using the </w:delText>
        </w:r>
        <w:r w:rsidR="00C5060B" w:rsidRPr="00F615BA" w:rsidDel="007530E6">
          <w:rPr>
            <w:rFonts w:ascii="Courier New" w:hAnsi="Courier New" w:cs="Courier New"/>
            <w:sz w:val="20"/>
            <w:szCs w:val="20"/>
          </w:rPr>
          <w:delText>threading</w:delText>
        </w:r>
        <w:r w:rsidR="00C5060B" w:rsidDel="007530E6">
          <w:delText xml:space="preserve"> library </w:delText>
        </w:r>
        <w:r w:rsidDel="007530E6">
          <w:delText>may terminate by coming to the end of its executable code, or may call the “</w:delText>
        </w:r>
        <w:r w:rsidRPr="00F615BA" w:rsidDel="007530E6">
          <w:rPr>
            <w:rFonts w:ascii="Courier New" w:hAnsi="Courier New" w:cs="Courier New"/>
            <w:sz w:val="20"/>
            <w:szCs w:val="20"/>
          </w:rPr>
          <w:delText>terminate</w:delText>
        </w:r>
        <w:r w:rsidDel="007530E6">
          <w:delText>” method. P</w:delText>
        </w:r>
        <w:r w:rsidR="00990160" w:rsidDel="007530E6">
          <w:delText>ython does not provide mechanis</w:delText>
        </w:r>
        <w:r w:rsidDel="007530E6">
          <w:delText>ms to terminate another thread</w:delText>
        </w:r>
        <w:r w:rsidR="00C5060B" w:rsidDel="007530E6">
          <w:delText xml:space="preserve"> using the </w:delText>
        </w:r>
        <w:r w:rsidR="00C5060B" w:rsidRPr="00F615BA" w:rsidDel="007530E6">
          <w:rPr>
            <w:rFonts w:ascii="Courier New" w:hAnsi="Courier New" w:cs="Courier New"/>
            <w:sz w:val="20"/>
            <w:szCs w:val="20"/>
          </w:rPr>
          <w:delText>threadi</w:delText>
        </w:r>
        <w:r w:rsidR="00C5060B" w:rsidDel="007530E6">
          <w:rPr>
            <w:rFonts w:ascii="Courier New" w:hAnsi="Courier New" w:cs="Courier New"/>
            <w:sz w:val="20"/>
            <w:szCs w:val="20"/>
          </w:rPr>
          <w:delText xml:space="preserve">ng </w:delText>
        </w:r>
        <w:r w:rsidR="00C5060B" w:rsidDel="007530E6">
          <w:delText xml:space="preserve">library, </w:delText>
        </w:r>
        <w:r w:rsidDel="007530E6">
          <w:delText>however, it does permit the raising of an asynchronous exception in another thread, which may cause the named thread to terminate if it has no exception handler for that event. Alternate mechanisms are to use shared objects, events, queues or pipes to pass a signal to another thread to terminate itself.</w:delText>
        </w:r>
      </w:del>
    </w:p>
    <w:p w14:paraId="09CCA68C" w14:textId="10A394B5" w:rsidR="00C5060B" w:rsidDel="007530E6" w:rsidRDefault="00C5060B" w:rsidP="00F615BA">
      <w:pPr>
        <w:rPr>
          <w:del w:id="921" w:author="Wagoner, Larry D." w:date="2019-05-22T13:42:00Z"/>
        </w:rPr>
      </w:pPr>
      <w:del w:id="922" w:author="Wagoner, Larry D." w:date="2019-05-22T13:42:00Z">
        <w:r w:rsidDel="007530E6">
          <w:delText xml:space="preserve">Using the multiprocessing library, Python provides either the </w:delText>
        </w:r>
        <w:r w:rsidRPr="00E94999" w:rsidDel="007530E6">
          <w:rPr>
            <w:rFonts w:ascii="Courier New" w:hAnsi="Courier New" w:cs="Courier New"/>
            <w:sz w:val="20"/>
            <w:szCs w:val="20"/>
          </w:rPr>
          <w:delText>terminate()</w:delText>
        </w:r>
        <w:r w:rsidR="002C2061" w:rsidDel="007530E6">
          <w:rPr>
            <w:rFonts w:ascii="Courier New" w:hAnsi="Courier New" w:cs="Courier New"/>
            <w:sz w:val="20"/>
            <w:szCs w:val="20"/>
          </w:rPr>
          <w:delText xml:space="preserve">, </w:delText>
        </w:r>
        <w:r w:rsidRPr="00E94999" w:rsidDel="007530E6">
          <w:rPr>
            <w:rFonts w:ascii="Courier New" w:hAnsi="Courier New" w:cs="Courier New"/>
            <w:sz w:val="20"/>
            <w:szCs w:val="20"/>
          </w:rPr>
          <w:delText>kill()</w:delText>
        </w:r>
        <w:r w:rsidR="002C2061" w:rsidRPr="002C2061" w:rsidDel="007530E6">
          <w:rPr>
            <w:rFonts w:ascii="Courier New" w:hAnsi="Courier New" w:cs="Courier New"/>
            <w:sz w:val="20"/>
            <w:szCs w:val="20"/>
          </w:rPr>
          <w:delText xml:space="preserve"> </w:delText>
        </w:r>
        <w:r w:rsidR="002C2061" w:rsidDel="007530E6">
          <w:delText xml:space="preserve">or </w:delText>
        </w:r>
        <w:r w:rsidR="002C2061" w:rsidRPr="00E94999" w:rsidDel="007530E6">
          <w:rPr>
            <w:rFonts w:ascii="Courier New" w:hAnsi="Courier New" w:cs="Courier New"/>
            <w:sz w:val="20"/>
            <w:szCs w:val="20"/>
          </w:rPr>
          <w:delText>clos</w:delText>
        </w:r>
        <w:r w:rsidR="002C2061" w:rsidDel="007530E6">
          <w:rPr>
            <w:rFonts w:ascii="Courier New" w:hAnsi="Courier New" w:cs="Courier New"/>
            <w:sz w:val="20"/>
            <w:szCs w:val="20"/>
          </w:rPr>
          <w:delText xml:space="preserve">e() </w:delText>
        </w:r>
        <w:r w:rsidR="002C2061" w:rsidDel="007530E6">
          <w:delText>m</w:delText>
        </w:r>
        <w:r w:rsidDel="007530E6">
          <w:delText>ethods. Exit handlers and finally clauses will not be executed, and descendant processes will not terminate.</w:delText>
        </w:r>
      </w:del>
    </w:p>
    <w:p w14:paraId="5B7B9EB0" w14:textId="6E8C8E45" w:rsidR="00BA4F49" w:rsidDel="007530E6" w:rsidRDefault="00BA4F49" w:rsidP="00E94999">
      <w:pPr>
        <w:rPr>
          <w:del w:id="923" w:author="Wagoner, Larry D." w:date="2019-05-22T13:42:00Z"/>
        </w:rPr>
      </w:pPr>
    </w:p>
    <w:p w14:paraId="0F7B19E5" w14:textId="692032A7" w:rsidR="00BA4F49" w:rsidRPr="00990160" w:rsidDel="007530E6" w:rsidRDefault="00BA4F49" w:rsidP="00E94999">
      <w:pPr>
        <w:rPr>
          <w:del w:id="924" w:author="Wagoner, Larry D." w:date="2019-05-22T13:42:00Z"/>
        </w:rPr>
      </w:pPr>
      <w:del w:id="925" w:author="Wagoner, Larry D." w:date="2019-05-22T13:42:00Z">
        <w:r w:rsidRPr="008F5A32" w:rsidDel="007530E6">
          <w:rPr>
            <w:highlight w:val="yellow"/>
          </w:rPr>
          <w:delText>&lt;&lt;investigate regions that ignore termination requests&gt;&gt;</w:delText>
        </w:r>
      </w:del>
    </w:p>
    <w:p w14:paraId="1D45341A" w14:textId="13443119" w:rsidR="0088024F" w:rsidRPr="000D4F21" w:rsidDel="007530E6" w:rsidRDefault="0088024F" w:rsidP="00E94999">
      <w:pPr>
        <w:rPr>
          <w:del w:id="926" w:author="Wagoner, Larry D." w:date="2019-05-22T13:42:00Z"/>
        </w:rPr>
      </w:pPr>
    </w:p>
    <w:p w14:paraId="37D69873" w14:textId="42625890" w:rsidR="00440C04" w:rsidDel="007530E6" w:rsidRDefault="00B232FA" w:rsidP="009866F9">
      <w:pPr>
        <w:pStyle w:val="Heading3"/>
        <w:rPr>
          <w:del w:id="927" w:author="Wagoner, Larry D." w:date="2019-05-22T13:42:00Z"/>
        </w:rPr>
      </w:pPr>
      <w:del w:id="928" w:author="Wagoner, Larry D." w:date="2019-05-22T13:42:00Z">
        <w:r w:rsidDel="007530E6">
          <w:delText>6.60</w:delText>
        </w:r>
        <w:r w:rsidR="00440C04" w:rsidDel="007530E6">
          <w:delText>.2 Guidance to language users</w:delText>
        </w:r>
      </w:del>
    </w:p>
    <w:p w14:paraId="477E3555" w14:textId="014C0779" w:rsidR="00BA4F49" w:rsidDel="007530E6" w:rsidRDefault="00990160" w:rsidP="00E94999">
      <w:pPr>
        <w:pStyle w:val="ListParagraph"/>
        <w:numPr>
          <w:ilvl w:val="0"/>
          <w:numId w:val="592"/>
        </w:numPr>
        <w:rPr>
          <w:del w:id="929" w:author="Wagoner, Larry D." w:date="2019-05-22T13:42:00Z"/>
        </w:rPr>
      </w:pPr>
      <w:del w:id="930" w:author="Wagoner, Larry D." w:date="2019-05-22T13:42:00Z">
        <w:r w:rsidDel="007530E6">
          <w:delText>Follow the guidance of</w:delText>
        </w:r>
      </w:del>
      <w:ins w:id="931" w:author="Sean McDonagh" w:date="2019-04-25T11:30:00Z">
        <w:del w:id="932" w:author="Wagoner, Larry D." w:date="2019-05-22T13:42:00Z">
          <w:r w:rsidR="00D01002" w:rsidDel="007530E6">
            <w:delText>Follow the guidance contained in</w:delText>
          </w:r>
        </w:del>
      </w:ins>
      <w:del w:id="933" w:author="Wagoner, Larry D." w:date="2019-05-22T13:42:00Z">
        <w:r w:rsidDel="007530E6">
          <w:delText xml:space="preserve"> TR 24772-1 clause 6.60.5.</w:delText>
        </w:r>
      </w:del>
    </w:p>
    <w:p w14:paraId="4FEF1A98" w14:textId="4F4783AD" w:rsidR="002C2061" w:rsidDel="007530E6" w:rsidRDefault="002C2061" w:rsidP="00E94999">
      <w:pPr>
        <w:pStyle w:val="ListParagraph"/>
        <w:numPr>
          <w:ilvl w:val="0"/>
          <w:numId w:val="592"/>
        </w:numPr>
        <w:rPr>
          <w:del w:id="934" w:author="Wagoner, Larry D." w:date="2019-05-22T13:42:00Z"/>
        </w:rPr>
      </w:pPr>
      <w:del w:id="935" w:author="Wagoner, Larry D." w:date="2019-05-22T13:42:00Z">
        <w:r w:rsidDel="007530E6">
          <w:delText>Prefer signaling a thread to terminate itself to killing another thread so that proper cleanup happens. This is very important when using pipes and queues to communicate between threads.</w:delText>
        </w:r>
      </w:del>
    </w:p>
    <w:p w14:paraId="397D90FA" w14:textId="7F955097" w:rsidR="0088024F" w:rsidRPr="000D4F21" w:rsidDel="007530E6" w:rsidRDefault="00BA4F49" w:rsidP="00E94999">
      <w:pPr>
        <w:pStyle w:val="ListParagraph"/>
        <w:numPr>
          <w:ilvl w:val="0"/>
          <w:numId w:val="592"/>
        </w:numPr>
        <w:rPr>
          <w:del w:id="936" w:author="Wagoner, Larry D." w:date="2019-05-22T13:42:00Z"/>
        </w:rPr>
      </w:pPr>
      <w:del w:id="937" w:author="Wagoner, Larry D." w:date="2019-05-22T13:42:00Z">
        <w:r w:rsidDel="007530E6">
          <w:delText>Use Python library routines to monitor the existence of a thread before and after termination.</w:delText>
        </w:r>
      </w:del>
    </w:p>
    <w:p w14:paraId="3EA34287" w14:textId="7794ECBC" w:rsidR="00440C04" w:rsidDel="007530E6" w:rsidRDefault="00B232FA" w:rsidP="00440C04">
      <w:pPr>
        <w:pStyle w:val="Heading2"/>
        <w:rPr>
          <w:del w:id="938" w:author="Wagoner, Larry D." w:date="2019-05-22T13:42:00Z"/>
        </w:rPr>
      </w:pPr>
      <w:bookmarkStart w:id="939" w:name="_Toc358896438"/>
      <w:bookmarkStart w:id="940" w:name="_Ref358977270"/>
      <w:bookmarkStart w:id="941" w:name="_Toc7089431"/>
      <w:del w:id="942" w:author="Wagoner, Larry D." w:date="2019-05-22T13:42:00Z">
        <w:r w:rsidDel="007530E6">
          <w:delText>6.61</w:delText>
        </w:r>
        <w:r w:rsidR="00440C04" w:rsidDel="007530E6">
          <w:delText xml:space="preserve"> Concurrent Data Access [CGX]</w:delText>
        </w:r>
        <w:bookmarkEnd w:id="939"/>
        <w:bookmarkEnd w:id="940"/>
        <w:bookmarkEnd w:id="941"/>
        <w:r w:rsidR="00440C04" w:rsidRPr="00A90342" w:rsidDel="007530E6">
          <w:delText xml:space="preserve"> </w:delText>
        </w:r>
      </w:del>
    </w:p>
    <w:p w14:paraId="5286EC1C" w14:textId="3B7F19A5" w:rsidR="00440C04" w:rsidDel="007530E6" w:rsidRDefault="00B232FA" w:rsidP="00E94999">
      <w:pPr>
        <w:pStyle w:val="Heading3"/>
        <w:rPr>
          <w:del w:id="943" w:author="Wagoner, Larry D." w:date="2019-05-22T13:42:00Z"/>
        </w:rPr>
      </w:pPr>
      <w:del w:id="944" w:author="Wagoner, Larry D." w:date="2019-05-22T13:42:00Z">
        <w:r w:rsidDel="007530E6">
          <w:delText>6.61</w:delText>
        </w:r>
        <w:r w:rsidR="00440C04" w:rsidDel="007530E6">
          <w:delText xml:space="preserve">.1 </w:delText>
        </w:r>
        <w:r w:rsidR="00440C04" w:rsidRPr="00FC0BF1" w:rsidDel="007530E6">
          <w:delText>Applicability</w:delText>
        </w:r>
        <w:r w:rsidR="00440C04" w:rsidDel="007530E6">
          <w:delText xml:space="preserve"> to language</w:delText>
        </w:r>
      </w:del>
    </w:p>
    <w:p w14:paraId="63F7B137" w14:textId="3EAF14A8" w:rsidR="00744073" w:rsidDel="007530E6" w:rsidRDefault="00744073" w:rsidP="00E94999">
      <w:pPr>
        <w:rPr>
          <w:del w:id="945" w:author="Wagoner, Larry D." w:date="2019-05-22T13:42:00Z"/>
        </w:rPr>
      </w:pPr>
      <w:del w:id="946" w:author="Wagoner, Larry D." w:date="2019-05-22T13:42:00Z">
        <w:r w:rsidDel="007530E6">
          <w:delText xml:space="preserve">Python does permit threads to read and write shared data, as specified in TR 24772-1 clause 6.61. Python also provides: </w:delText>
        </w:r>
      </w:del>
    </w:p>
    <w:p w14:paraId="5631703C" w14:textId="01AA23DC" w:rsidR="00744073" w:rsidDel="007530E6" w:rsidRDefault="00744073" w:rsidP="00E94999">
      <w:pPr>
        <w:pStyle w:val="ListParagraph"/>
        <w:numPr>
          <w:ilvl w:val="0"/>
          <w:numId w:val="593"/>
        </w:numPr>
        <w:rPr>
          <w:del w:id="947" w:author="Wagoner, Larry D." w:date="2019-05-22T13:42:00Z"/>
        </w:rPr>
      </w:pPr>
      <w:del w:id="948" w:author="Wagoner, Larry D." w:date="2019-05-22T13:42:00Z">
        <w:r w:rsidDel="007530E6">
          <w:delText xml:space="preserve">locks to permit user-based protocols to access shared data sequentially, </w:delText>
        </w:r>
      </w:del>
    </w:p>
    <w:p w14:paraId="354F5E7A" w14:textId="44A03502" w:rsidR="0088024F" w:rsidRPr="00760979" w:rsidDel="007530E6" w:rsidRDefault="00744073" w:rsidP="00E94999">
      <w:pPr>
        <w:pStyle w:val="ListParagraph"/>
        <w:numPr>
          <w:ilvl w:val="0"/>
          <w:numId w:val="593"/>
        </w:numPr>
        <w:rPr>
          <w:del w:id="949" w:author="Wagoner, Larry D." w:date="2019-05-22T13:42:00Z"/>
          <w:rFonts w:ascii="Calibri" w:eastAsia="Times New Roman" w:hAnsi="Calibri"/>
          <w:highlight w:val="yellow"/>
        </w:rPr>
      </w:pPr>
      <w:del w:id="950" w:author="Wagoner, Larry D." w:date="2019-05-22T13:42:00Z">
        <w:r w:rsidDel="007530E6">
          <w:delText>queues and pipes to permit two treads to have thread-safe unidirectional  communication,</w:delText>
        </w:r>
      </w:del>
    </w:p>
    <w:p w14:paraId="40E846BC" w14:textId="04295CD9" w:rsidR="0088024F" w:rsidRPr="00760979" w:rsidDel="007530E6" w:rsidRDefault="0088024F" w:rsidP="0088024F">
      <w:pPr>
        <w:pStyle w:val="ListParagraph"/>
        <w:widowControl w:val="0"/>
        <w:numPr>
          <w:ilvl w:val="0"/>
          <w:numId w:val="377"/>
        </w:numPr>
        <w:suppressLineNumbers/>
        <w:overflowPunct w:val="0"/>
        <w:adjustRightInd w:val="0"/>
        <w:spacing w:after="120"/>
        <w:rPr>
          <w:del w:id="951" w:author="Wagoner, Larry D." w:date="2019-05-22T13:42:00Z"/>
          <w:highlight w:val="yellow"/>
        </w:rPr>
      </w:pPr>
      <w:del w:id="952" w:author="Wagoner, Larry D." w:date="2019-05-22T13:42:00Z">
        <w:r w:rsidRPr="00760979" w:rsidDel="007530E6">
          <w:rPr>
            <w:rFonts w:ascii="Courier New" w:eastAsiaTheme="majorEastAsia" w:hAnsi="Courier New" w:cs="Courier New"/>
            <w:kern w:val="28"/>
            <w:highlight w:val="yellow"/>
            <w:lang w:val="en-GB"/>
          </w:rPr>
          <w:delText>concurrency.futures</w:delText>
        </w:r>
        <w:r w:rsidRPr="00760979" w:rsidDel="007530E6">
          <w:rPr>
            <w:rFonts w:ascii="Calibri" w:eastAsia="Times New Roman" w:hAnsi="Calibri"/>
            <w:highlight w:val="yellow"/>
          </w:rPr>
          <w:delText xml:space="preserve">: </w:delText>
        </w:r>
        <w:r w:rsidDel="007530E6">
          <w:rPr>
            <w:rFonts w:ascii="Calibri" w:eastAsia="Times New Roman" w:hAnsi="Calibri"/>
            <w:highlight w:val="yellow"/>
          </w:rPr>
          <w:delText>TBA</w:delText>
        </w:r>
      </w:del>
    </w:p>
    <w:p w14:paraId="4EA7682E" w14:textId="41DB940C" w:rsidR="0088024F" w:rsidRPr="000D4F21" w:rsidDel="007530E6" w:rsidRDefault="0088024F" w:rsidP="00E94999">
      <w:pPr>
        <w:rPr>
          <w:del w:id="953" w:author="Wagoner, Larry D." w:date="2019-05-22T13:42:00Z"/>
        </w:rPr>
      </w:pPr>
    </w:p>
    <w:p w14:paraId="1D1CD1AE" w14:textId="0D422D25" w:rsidR="00440C04" w:rsidDel="007530E6" w:rsidRDefault="00B232FA" w:rsidP="009866F9">
      <w:pPr>
        <w:pStyle w:val="Heading3"/>
        <w:rPr>
          <w:del w:id="954" w:author="Wagoner, Larry D." w:date="2019-05-22T13:42:00Z"/>
        </w:rPr>
      </w:pPr>
      <w:del w:id="955" w:author="Wagoner, Larry D." w:date="2019-05-22T13:42:00Z">
        <w:r w:rsidDel="007530E6">
          <w:delText>6.61</w:delText>
        </w:r>
        <w:r w:rsidR="00440C04" w:rsidDel="007530E6">
          <w:delText>.2 Guidance to language users</w:delText>
        </w:r>
      </w:del>
    </w:p>
    <w:p w14:paraId="70F356D4" w14:textId="00605F73" w:rsidR="00744073" w:rsidDel="007530E6" w:rsidRDefault="00744073" w:rsidP="00744073">
      <w:pPr>
        <w:pStyle w:val="ListParagraph"/>
        <w:numPr>
          <w:ilvl w:val="0"/>
          <w:numId w:val="321"/>
        </w:numPr>
        <w:spacing w:before="120" w:after="120" w:line="240" w:lineRule="auto"/>
        <w:rPr>
          <w:del w:id="956" w:author="Wagoner, Larry D." w:date="2019-05-22T13:42:00Z"/>
          <w:kern w:val="32"/>
        </w:rPr>
      </w:pPr>
      <w:del w:id="957" w:author="Wagoner, Larry D." w:date="2019-05-22T13:42:00Z">
        <w:r w:rsidRPr="003C44DE" w:rsidDel="007530E6">
          <w:rPr>
            <w:kern w:val="32"/>
          </w:rPr>
          <w:delText>Follow the mitigation mechanisms of subclause 6.61.5 of TR 24772-1.</w:delText>
        </w:r>
      </w:del>
    </w:p>
    <w:p w14:paraId="4256F236" w14:textId="17BC871F" w:rsidR="00744073" w:rsidDel="007530E6" w:rsidRDefault="00744073" w:rsidP="00744073">
      <w:pPr>
        <w:pStyle w:val="ListParagraph"/>
        <w:numPr>
          <w:ilvl w:val="0"/>
          <w:numId w:val="321"/>
        </w:numPr>
        <w:spacing w:before="120" w:after="120" w:line="240" w:lineRule="auto"/>
        <w:rPr>
          <w:del w:id="958" w:author="Wagoner, Larry D." w:date="2019-05-22T13:42:00Z"/>
          <w:kern w:val="32"/>
        </w:rPr>
      </w:pPr>
      <w:del w:id="959" w:author="Wagoner, Larry D." w:date="2019-05-22T13:42:00Z">
        <w:r w:rsidRPr="003C44DE" w:rsidDel="007530E6">
          <w:rPr>
            <w:kern w:val="32"/>
          </w:rPr>
          <w:delText xml:space="preserve">When possible, use </w:delText>
        </w:r>
        <w:r w:rsidDel="007530E6">
          <w:rPr>
            <w:kern w:val="32"/>
          </w:rPr>
          <w:delText>queues or pipes</w:delText>
        </w:r>
        <w:r w:rsidRPr="003C44DE" w:rsidDel="007530E6">
          <w:rPr>
            <w:kern w:val="32"/>
          </w:rPr>
          <w:delText xml:space="preserve"> for </w:delText>
        </w:r>
        <w:r w:rsidDel="007530E6">
          <w:rPr>
            <w:kern w:val="32"/>
          </w:rPr>
          <w:delText>exchanging data</w:delText>
        </w:r>
        <w:r w:rsidRPr="003C44DE" w:rsidDel="007530E6">
          <w:rPr>
            <w:kern w:val="32"/>
          </w:rPr>
          <w:delText>.</w:delText>
        </w:r>
      </w:del>
    </w:p>
    <w:p w14:paraId="1C96CA60" w14:textId="431821AA" w:rsidR="00744073" w:rsidDel="007530E6" w:rsidRDefault="00744073" w:rsidP="00744073">
      <w:pPr>
        <w:pStyle w:val="ListParagraph"/>
        <w:numPr>
          <w:ilvl w:val="0"/>
          <w:numId w:val="321"/>
        </w:numPr>
        <w:spacing w:before="120" w:after="120" w:line="240" w:lineRule="auto"/>
        <w:rPr>
          <w:del w:id="960" w:author="Wagoner, Larry D." w:date="2019-05-22T13:42:00Z"/>
          <w:kern w:val="32"/>
        </w:rPr>
      </w:pPr>
      <w:del w:id="961" w:author="Wagoner, Larry D." w:date="2019-05-22T13:42:00Z">
        <w:r w:rsidRPr="003C44DE" w:rsidDel="007530E6">
          <w:rPr>
            <w:kern w:val="32"/>
          </w:rPr>
          <w:delText>Statically determine that no unprotected data is used</w:delText>
        </w:r>
        <w:r w:rsidDel="007530E6">
          <w:rPr>
            <w:kern w:val="32"/>
          </w:rPr>
          <w:delText xml:space="preserve"> directly by more than one thread</w:delText>
        </w:r>
      </w:del>
    </w:p>
    <w:p w14:paraId="5FDE86A9" w14:textId="15271473" w:rsidR="00744073" w:rsidDel="007530E6" w:rsidRDefault="00744073" w:rsidP="00744073">
      <w:pPr>
        <w:pStyle w:val="ListParagraph"/>
        <w:numPr>
          <w:ilvl w:val="0"/>
          <w:numId w:val="321"/>
        </w:numPr>
        <w:spacing w:before="120" w:after="120" w:line="240" w:lineRule="auto"/>
        <w:rPr>
          <w:del w:id="962" w:author="Wagoner, Larry D." w:date="2019-05-22T13:42:00Z"/>
          <w:lang w:val="en-CA"/>
        </w:rPr>
      </w:pPr>
      <w:del w:id="963" w:author="Wagoner, Larry D." w:date="2019-05-22T13:42:00Z">
        <w:r w:rsidRPr="003C44DE" w:rsidDel="007530E6">
          <w:rPr>
            <w:kern w:val="32"/>
          </w:rPr>
          <w:delText>When shared variables are used, employ model checking or equivalent methodologies to prove the absence of race conditions</w:delText>
        </w:r>
        <w:r w:rsidDel="007530E6">
          <w:rPr>
            <w:lang w:val="en-CA"/>
          </w:rPr>
          <w:delText>.</w:delText>
        </w:r>
      </w:del>
    </w:p>
    <w:p w14:paraId="3020E05B" w14:textId="17482FBC" w:rsidR="00F750F7" w:rsidRPr="000D4F21" w:rsidDel="007530E6" w:rsidRDefault="00F750F7" w:rsidP="00E94999">
      <w:pPr>
        <w:rPr>
          <w:del w:id="964" w:author="Wagoner, Larry D." w:date="2019-05-22T13:42:00Z"/>
        </w:rPr>
      </w:pPr>
    </w:p>
    <w:p w14:paraId="4BD02A20" w14:textId="035E86B6" w:rsidR="00440C04" w:rsidDel="007530E6" w:rsidRDefault="00B232FA" w:rsidP="00440C04">
      <w:pPr>
        <w:pStyle w:val="Heading2"/>
        <w:rPr>
          <w:del w:id="965" w:author="Wagoner, Larry D." w:date="2019-05-22T13:42:00Z"/>
          <w:lang w:val="en-CA"/>
        </w:rPr>
      </w:pPr>
      <w:bookmarkStart w:id="966" w:name="_Toc358896439"/>
      <w:bookmarkStart w:id="967" w:name="_Ref411808187"/>
      <w:bookmarkStart w:id="968" w:name="_Ref411808224"/>
      <w:bookmarkStart w:id="969" w:name="_Ref411809438"/>
      <w:bookmarkStart w:id="970" w:name="_Toc7089432"/>
      <w:del w:id="971" w:author="Wagoner, Larry D." w:date="2019-05-22T13:42:00Z">
        <w:r w:rsidDel="007530E6">
          <w:rPr>
            <w:lang w:val="en-CA"/>
          </w:rPr>
          <w:delText>6.62</w:delText>
        </w:r>
        <w:r w:rsidR="00440C04" w:rsidDel="007530E6">
          <w:rPr>
            <w:lang w:val="en-CA"/>
          </w:rPr>
          <w:delText xml:space="preserve"> Concurrency – Premature Termination [CGS]</w:delText>
        </w:r>
        <w:bookmarkEnd w:id="966"/>
        <w:bookmarkEnd w:id="967"/>
        <w:bookmarkEnd w:id="968"/>
        <w:bookmarkEnd w:id="969"/>
        <w:bookmarkEnd w:id="970"/>
        <w:r w:rsidR="00440C04" w:rsidDel="007530E6">
          <w:rPr>
            <w:lang w:val="en-CA"/>
          </w:rPr>
          <w:fldChar w:fldCharType="begin"/>
        </w:r>
        <w:r w:rsidR="00440C04" w:rsidDel="007530E6">
          <w:delInstrText xml:space="preserve"> XE "</w:delInstrText>
        </w:r>
        <w:r w:rsidR="00440C04" w:rsidRPr="00B53360" w:rsidDel="007530E6">
          <w:delInstrText>Language</w:delInstrText>
        </w:r>
        <w:r w:rsidR="00440C04" w:rsidRPr="00B2682E" w:rsidDel="007530E6">
          <w:delInstrText xml:space="preserve"> Vulnerabilities:Concurrency – Premature Termination</w:delInstrText>
        </w:r>
        <w:r w:rsidR="00440C04" w:rsidDel="007530E6">
          <w:delInstrText xml:space="preserve"> </w:delInstrText>
        </w:r>
        <w:r w:rsidR="00440C04" w:rsidRPr="00B2682E" w:rsidDel="007530E6">
          <w:delInstrText>[CGS]</w:delInstrText>
        </w:r>
        <w:r w:rsidR="00440C04" w:rsidDel="007530E6">
          <w:delInstrText xml:space="preserve">" </w:delInstrText>
        </w:r>
        <w:r w:rsidR="00440C04" w:rsidDel="007530E6">
          <w:rPr>
            <w:lang w:val="en-CA"/>
          </w:rPr>
          <w:fldChar w:fldCharType="end"/>
        </w:r>
        <w:r w:rsidR="00440C04" w:rsidDel="007530E6">
          <w:rPr>
            <w:lang w:val="en-CA"/>
          </w:rPr>
          <w:fldChar w:fldCharType="begin"/>
        </w:r>
        <w:r w:rsidR="00440C04" w:rsidDel="007530E6">
          <w:delInstrText xml:space="preserve"> XE "</w:delInstrText>
        </w:r>
        <w:r w:rsidR="00440C04" w:rsidRPr="0096557B" w:rsidDel="007530E6">
          <w:rPr>
            <w:lang w:val="en-CA"/>
          </w:rPr>
          <w:delInstrText xml:space="preserve">CGS </w:delInstrText>
        </w:r>
        <w:r w:rsidR="00440C04" w:rsidDel="007530E6">
          <w:rPr>
            <w:lang w:val="en-CA"/>
          </w:rPr>
          <w:delInstrText>–</w:delInstrText>
        </w:r>
        <w:r w:rsidR="00440C04" w:rsidRPr="0096557B" w:rsidDel="007530E6">
          <w:rPr>
            <w:lang w:val="en-CA"/>
          </w:rPr>
          <w:delInstrText xml:space="preserve"> Concurrency – Premature Termination</w:delInstrText>
        </w:r>
        <w:r w:rsidR="00440C04" w:rsidDel="007530E6">
          <w:delInstrText xml:space="preserve">" </w:delInstrText>
        </w:r>
        <w:r w:rsidR="00440C04" w:rsidDel="007530E6">
          <w:rPr>
            <w:lang w:val="en-CA"/>
          </w:rPr>
          <w:fldChar w:fldCharType="end"/>
        </w:r>
      </w:del>
    </w:p>
    <w:p w14:paraId="1A3F147E" w14:textId="19CDF84D" w:rsidR="00440C04" w:rsidDel="007530E6" w:rsidRDefault="00B232FA" w:rsidP="00E94999">
      <w:pPr>
        <w:pStyle w:val="Heading3"/>
        <w:rPr>
          <w:del w:id="972" w:author="Wagoner, Larry D." w:date="2019-05-22T13:42:00Z"/>
        </w:rPr>
      </w:pPr>
      <w:del w:id="973" w:author="Wagoner, Larry D." w:date="2019-05-22T13:42:00Z">
        <w:r w:rsidDel="007530E6">
          <w:delText>6.62</w:delText>
        </w:r>
        <w:r w:rsidR="00440C04" w:rsidDel="007530E6">
          <w:delText>.1 Applicability to language</w:delText>
        </w:r>
      </w:del>
    </w:p>
    <w:p w14:paraId="74C97329" w14:textId="29C909F5" w:rsidR="005E56C3" w:rsidRPr="005E56C3" w:rsidDel="007530E6" w:rsidRDefault="005E56C3" w:rsidP="00E94999">
      <w:pPr>
        <w:rPr>
          <w:del w:id="974" w:author="Wagoner, Larry D." w:date="2019-05-22T13:42:00Z"/>
        </w:rPr>
      </w:pPr>
      <w:del w:id="975" w:author="Wagoner, Larry D." w:date="2019-05-22T13:42:00Z">
        <w:r w:rsidDel="007530E6">
          <w:delText xml:space="preserve">A Python threads will terminate </w:delText>
        </w:r>
        <w:r w:rsidR="00A61484" w:rsidDel="007530E6">
          <w:delText xml:space="preserve">when its </w:delText>
        </w:r>
        <w:r w:rsidR="00A61484" w:rsidRPr="00E94999" w:rsidDel="007530E6">
          <w:rPr>
            <w:rFonts w:ascii="Courier New" w:hAnsi="Courier New" w:cs="Courier New"/>
            <w:sz w:val="20"/>
            <w:szCs w:val="20"/>
          </w:rPr>
          <w:delText>run</w:delText>
        </w:r>
        <w:r w:rsidR="00A61484" w:rsidDel="007530E6">
          <w:delText xml:space="preserve"> method terminates or </w:delText>
        </w:r>
        <w:r w:rsidDel="007530E6">
          <w:delText>if an unhandled exception occurs</w:delText>
        </w:r>
        <w:r w:rsidR="00A61484" w:rsidDel="007530E6">
          <w:delText>, hence the vulnerability as documented in TR24772-1 clause 6.62 exists for Python. Python does not permit other threads to abort or prematurely terminate other threads</w:delText>
        </w:r>
        <w:r w:rsidR="002C2061" w:rsidDel="007530E6">
          <w:delText xml:space="preserve"> when using the threading library, but does provide </w:delText>
        </w:r>
        <w:r w:rsidR="002C2061" w:rsidRPr="00E94999" w:rsidDel="007530E6">
          <w:rPr>
            <w:rFonts w:ascii="Courier New" w:hAnsi="Courier New" w:cs="Courier New"/>
            <w:kern w:val="32"/>
            <w:sz w:val="20"/>
            <w:szCs w:val="20"/>
          </w:rPr>
          <w:delText>terminate(),</w:delText>
        </w:r>
        <w:r w:rsidR="002C2061" w:rsidDel="007530E6">
          <w:delText xml:space="preserve"> </w:delText>
        </w:r>
        <w:r w:rsidR="002C2061" w:rsidRPr="00E94999" w:rsidDel="007530E6">
          <w:rPr>
            <w:rFonts w:ascii="Courier New" w:hAnsi="Courier New" w:cs="Courier New"/>
            <w:kern w:val="32"/>
            <w:sz w:val="20"/>
            <w:szCs w:val="20"/>
          </w:rPr>
          <w:delText>kill()</w:delText>
        </w:r>
        <w:r w:rsidR="002C2061" w:rsidDel="007530E6">
          <w:rPr>
            <w:rFonts w:ascii="Courier New" w:hAnsi="Courier New" w:cs="Courier New"/>
            <w:kern w:val="32"/>
            <w:sz w:val="20"/>
            <w:szCs w:val="20"/>
          </w:rPr>
          <w:delText xml:space="preserve">, </w:delText>
        </w:r>
        <w:r w:rsidR="002C2061" w:rsidDel="007530E6">
          <w:delText xml:space="preserve">and </w:delText>
        </w:r>
        <w:r w:rsidR="002C2061" w:rsidRPr="00E94999" w:rsidDel="007530E6">
          <w:rPr>
            <w:rFonts w:ascii="Courier New" w:hAnsi="Courier New" w:cs="Courier New"/>
            <w:kern w:val="32"/>
            <w:sz w:val="20"/>
            <w:szCs w:val="20"/>
          </w:rPr>
          <w:delText>close()</w:delText>
        </w:r>
        <w:r w:rsidR="002C2061" w:rsidDel="007530E6">
          <w:delText xml:space="preserve"> methods in the multiprocessing library.</w:delText>
        </w:r>
      </w:del>
    </w:p>
    <w:p w14:paraId="29EE8106" w14:textId="44CFE1E5" w:rsidR="0088024F" w:rsidRPr="000D4F21" w:rsidDel="007530E6" w:rsidRDefault="000E3139" w:rsidP="00E94999">
      <w:pPr>
        <w:rPr>
          <w:del w:id="976" w:author="Wagoner, Larry D." w:date="2019-05-22T13:42:00Z"/>
        </w:rPr>
      </w:pPr>
      <w:del w:id="977" w:author="Wagoner, Larry D." w:date="2019-05-22T13:42:00Z">
        <w:r w:rsidDel="007530E6">
          <w:rPr>
            <w:highlight w:val="yellow"/>
          </w:rPr>
          <w:delText>TBD – how “futures” affect this vulnerability</w:delText>
        </w:r>
      </w:del>
    </w:p>
    <w:p w14:paraId="0101DE80" w14:textId="38EEA202" w:rsidR="00440C04" w:rsidDel="007530E6" w:rsidRDefault="00B232FA" w:rsidP="009866F9">
      <w:pPr>
        <w:pStyle w:val="Heading3"/>
        <w:rPr>
          <w:del w:id="978" w:author="Wagoner, Larry D." w:date="2019-05-22T13:42:00Z"/>
        </w:rPr>
      </w:pPr>
      <w:del w:id="979" w:author="Wagoner, Larry D." w:date="2019-05-22T13:42:00Z">
        <w:r w:rsidDel="007530E6">
          <w:delText>6.62</w:delText>
        </w:r>
        <w:r w:rsidR="00440C04" w:rsidDel="007530E6">
          <w:delText>.2 Guidance to language users</w:delText>
        </w:r>
      </w:del>
    </w:p>
    <w:p w14:paraId="73BB3FEC" w14:textId="6AD8EEDA" w:rsidR="00A61484" w:rsidRPr="00E94999" w:rsidDel="007530E6" w:rsidRDefault="00A61484" w:rsidP="00E94999">
      <w:pPr>
        <w:pStyle w:val="ListParagraph"/>
        <w:numPr>
          <w:ilvl w:val="0"/>
          <w:numId w:val="594"/>
        </w:numPr>
        <w:rPr>
          <w:del w:id="980" w:author="Wagoner, Larry D." w:date="2019-05-22T13:42:00Z"/>
        </w:rPr>
      </w:pPr>
      <w:del w:id="981" w:author="Wagoner, Larry D." w:date="2019-05-22T13:42:00Z">
        <w:r w:rsidRPr="003C44DE" w:rsidDel="007530E6">
          <w:rPr>
            <w:kern w:val="32"/>
          </w:rPr>
          <w:delText>Follow the mitigat</w:delText>
        </w:r>
        <w:r w:rsidDel="007530E6">
          <w:rPr>
            <w:kern w:val="32"/>
          </w:rPr>
          <w:delText>ion mechanisms of subclause 6.62</w:delText>
        </w:r>
        <w:r w:rsidRPr="003C44DE" w:rsidDel="007530E6">
          <w:rPr>
            <w:kern w:val="32"/>
          </w:rPr>
          <w:delText>.5 of TR 24772-1.</w:delText>
        </w:r>
      </w:del>
    </w:p>
    <w:p w14:paraId="5A146A19" w14:textId="62783963" w:rsidR="00A61484" w:rsidRPr="00E94999" w:rsidDel="007530E6" w:rsidRDefault="00A61484" w:rsidP="00E94999">
      <w:pPr>
        <w:pStyle w:val="ListParagraph"/>
        <w:numPr>
          <w:ilvl w:val="0"/>
          <w:numId w:val="594"/>
        </w:numPr>
        <w:rPr>
          <w:del w:id="982" w:author="Wagoner, Larry D." w:date="2019-05-22T13:42:00Z"/>
        </w:rPr>
      </w:pPr>
      <w:del w:id="983" w:author="Wagoner, Larry D." w:date="2019-05-22T13:42:00Z">
        <w:r w:rsidDel="007530E6">
          <w:rPr>
            <w:kern w:val="32"/>
          </w:rPr>
          <w:delText xml:space="preserve">Provide a </w:delText>
        </w:r>
        <w:r w:rsidRPr="00E94999" w:rsidDel="007530E6">
          <w:rPr>
            <w:rFonts w:ascii="Courier New" w:hAnsi="Courier New" w:cs="Courier New"/>
            <w:kern w:val="32"/>
            <w:sz w:val="20"/>
            <w:szCs w:val="20"/>
          </w:rPr>
          <w:delText>finally</w:delText>
        </w:r>
        <w:r w:rsidDel="007530E6">
          <w:rPr>
            <w:kern w:val="32"/>
          </w:rPr>
          <w:delText xml:space="preserve"> construct for each thread method that notifies a higher-level construct of the termination so that corrective action can be taken</w:delText>
        </w:r>
      </w:del>
    </w:p>
    <w:p w14:paraId="75DF686C" w14:textId="334C03BE" w:rsidR="00A61484" w:rsidDel="007530E6" w:rsidRDefault="000E3139" w:rsidP="00E94999">
      <w:pPr>
        <w:pStyle w:val="ListParagraph"/>
        <w:numPr>
          <w:ilvl w:val="0"/>
          <w:numId w:val="594"/>
        </w:numPr>
        <w:rPr>
          <w:del w:id="984" w:author="Wagoner, Larry D." w:date="2019-05-22T13:42:00Z"/>
        </w:rPr>
      </w:pPr>
      <w:del w:id="985" w:author="Wagoner, Larry D." w:date="2019-05-22T13:42:00Z">
        <w:r w:rsidDel="007530E6">
          <w:delText xml:space="preserve">Use one or more of the </w:delText>
        </w:r>
        <w:r w:rsidDel="007530E6">
          <w:rPr>
            <w:rFonts w:ascii="Courier New" w:hAnsi="Courier New" w:cs="Courier New"/>
            <w:kern w:val="32"/>
            <w:sz w:val="20"/>
            <w:szCs w:val="20"/>
          </w:rPr>
          <w:delText>threading.i</w:delText>
        </w:r>
        <w:r w:rsidRPr="00E94999" w:rsidDel="007530E6">
          <w:rPr>
            <w:rFonts w:ascii="Courier New" w:hAnsi="Courier New" w:cs="Courier New"/>
            <w:kern w:val="32"/>
            <w:sz w:val="20"/>
            <w:szCs w:val="20"/>
          </w:rPr>
          <w:delText>s_alive</w:delText>
        </w:r>
        <w:r w:rsidDel="007530E6">
          <w:rPr>
            <w:rFonts w:ascii="Courier New" w:hAnsi="Courier New" w:cs="Courier New"/>
            <w:kern w:val="32"/>
            <w:sz w:val="20"/>
            <w:szCs w:val="20"/>
          </w:rPr>
          <w:delText>(), threading.active_count threading.enumerate()</w:delText>
        </w:r>
        <w:r w:rsidDel="007530E6">
          <w:delText xml:space="preserve"> methods to determine if a thread’s execution state is as-expected</w:delText>
        </w:r>
      </w:del>
    </w:p>
    <w:p w14:paraId="2616E919" w14:textId="68B01A1D" w:rsidR="00EB7ABD" w:rsidDel="007530E6" w:rsidRDefault="000E3139" w:rsidP="00EB7ABD">
      <w:pPr>
        <w:pStyle w:val="ListParagraph"/>
        <w:numPr>
          <w:ilvl w:val="0"/>
          <w:numId w:val="595"/>
        </w:numPr>
        <w:rPr>
          <w:del w:id="986" w:author="Wagoner, Larry D." w:date="2019-05-22T13:42:00Z"/>
        </w:rPr>
      </w:pPr>
      <w:del w:id="987" w:author="Wagoner, Larry D." w:date="2019-05-22T13:42:00Z">
        <w:r w:rsidDel="007530E6">
          <w:delText>Protect data that would be vulnerable to premature termination, such as by using locks or protected regions, or by retaining the last consistent version of the data</w:delText>
        </w:r>
        <w:r w:rsidR="00EB7ABD" w:rsidRPr="00EB7ABD" w:rsidDel="007530E6">
          <w:delText xml:space="preserve"> </w:delText>
        </w:r>
      </w:del>
    </w:p>
    <w:p w14:paraId="1868E695" w14:textId="1AB277BD" w:rsidR="000E3139" w:rsidRPr="00A61484" w:rsidDel="007530E6" w:rsidRDefault="00EB7ABD" w:rsidP="00E94999">
      <w:pPr>
        <w:pStyle w:val="ListParagraph"/>
        <w:numPr>
          <w:ilvl w:val="0"/>
          <w:numId w:val="594"/>
        </w:numPr>
        <w:rPr>
          <w:del w:id="988" w:author="Wagoner, Larry D." w:date="2019-05-22T13:42:00Z"/>
        </w:rPr>
      </w:pPr>
      <w:del w:id="989" w:author="Wagoner, Larry D." w:date="2019-05-22T13:42:00Z">
        <w:r w:rsidDel="007530E6">
          <w:delText>Handle exceptions and clean up nested threads and potentially shared data before termination.</w:delText>
        </w:r>
      </w:del>
    </w:p>
    <w:p w14:paraId="3FC174DF" w14:textId="6F566060" w:rsidR="00440C04" w:rsidDel="007530E6" w:rsidRDefault="00A640DF" w:rsidP="00B11943">
      <w:pPr>
        <w:pStyle w:val="Heading2"/>
        <w:rPr>
          <w:del w:id="990" w:author="Wagoner, Larry D." w:date="2019-05-22T13:42:00Z"/>
          <w:lang w:val="en-CA"/>
        </w:rPr>
      </w:pPr>
      <w:bookmarkStart w:id="991" w:name="_Toc358896440"/>
      <w:bookmarkStart w:id="992" w:name="_Toc7089433"/>
      <w:del w:id="993" w:author="Wagoner, Larry D." w:date="2019-05-22T13:42:00Z">
        <w:r w:rsidDel="007530E6">
          <w:rPr>
            <w:lang w:val="en-CA"/>
          </w:rPr>
          <w:delText>6.</w:delText>
        </w:r>
        <w:r w:rsidR="0088024F" w:rsidDel="007530E6">
          <w:rPr>
            <w:lang w:val="en-CA"/>
          </w:rPr>
          <w:delText>6</w:delText>
        </w:r>
        <w:r w:rsidR="00B232FA" w:rsidDel="007530E6">
          <w:rPr>
            <w:lang w:val="en-CA"/>
          </w:rPr>
          <w:delText xml:space="preserve">3 </w:delText>
        </w:r>
        <w:r w:rsidR="00E0433A" w:rsidDel="007530E6">
          <w:rPr>
            <w:lang w:val="en-CA"/>
          </w:rPr>
          <w:delText xml:space="preserve">Lock </w:delText>
        </w:r>
        <w:r w:rsidR="00440C04" w:rsidDel="007530E6">
          <w:rPr>
            <w:lang w:val="en-CA"/>
          </w:rPr>
          <w:delText>Protocol Errors [CGM</w:delText>
        </w:r>
        <w:bookmarkEnd w:id="991"/>
        <w:bookmarkEnd w:id="992"/>
        <w:r w:rsidR="00440C04" w:rsidDel="007530E6">
          <w:rPr>
            <w:lang w:val="en-CA"/>
          </w:rPr>
          <w:fldChar w:fldCharType="begin"/>
        </w:r>
        <w:r w:rsidR="00440C04" w:rsidDel="007530E6">
          <w:delInstrText xml:space="preserve"> XE "</w:delInstrText>
        </w:r>
        <w:r w:rsidR="00440C04" w:rsidRPr="00B53360" w:rsidDel="007530E6">
          <w:delInstrText>Language</w:delInstrText>
        </w:r>
        <w:r w:rsidR="00440C04" w:rsidRPr="00771AF9" w:rsidDel="007530E6">
          <w:delInstrText xml:space="preserve"> Vulnerabilities:</w:delInstrText>
        </w:r>
        <w:r w:rsidR="00440C04" w:rsidDel="007530E6">
          <w:delInstrText>Protoco</w:delInstrText>
        </w:r>
        <w:r w:rsidR="00440C04" w:rsidRPr="00771AF9" w:rsidDel="007530E6">
          <w:delInstrText>l Lock Errors</w:delInstrText>
        </w:r>
        <w:r w:rsidR="00440C04" w:rsidDel="007530E6">
          <w:delInstrText xml:space="preserve"> </w:delInstrText>
        </w:r>
        <w:r w:rsidR="00440C04" w:rsidRPr="00771AF9" w:rsidDel="007530E6">
          <w:delInstrText>[CGM]</w:delInstrText>
        </w:r>
        <w:r w:rsidR="00440C04" w:rsidDel="007530E6">
          <w:delInstrText xml:space="preserve">" </w:delInstrText>
        </w:r>
        <w:r w:rsidR="00440C04" w:rsidDel="007530E6">
          <w:rPr>
            <w:lang w:val="en-CA"/>
          </w:rPr>
          <w:fldChar w:fldCharType="end"/>
        </w:r>
        <w:r w:rsidR="00440C04" w:rsidDel="007530E6">
          <w:rPr>
            <w:lang w:val="en-CA"/>
          </w:rPr>
          <w:fldChar w:fldCharType="begin"/>
        </w:r>
        <w:r w:rsidR="00440C04" w:rsidDel="007530E6">
          <w:delInstrText xml:space="preserve"> XE "</w:delInstrText>
        </w:r>
        <w:r w:rsidR="00440C04" w:rsidRPr="0096557B" w:rsidDel="007530E6">
          <w:rPr>
            <w:lang w:val="en-CA"/>
          </w:rPr>
          <w:delInstrText xml:space="preserve">CGM </w:delInstrText>
        </w:r>
        <w:r w:rsidR="00440C04" w:rsidDel="007530E6">
          <w:rPr>
            <w:lang w:val="en-CA"/>
          </w:rPr>
          <w:delInstrText>–</w:delInstrText>
        </w:r>
        <w:r w:rsidR="00440C04" w:rsidRPr="0096557B" w:rsidDel="007530E6">
          <w:rPr>
            <w:lang w:val="en-CA"/>
          </w:rPr>
          <w:delInstrText xml:space="preserve"> Protocol Lock Errors</w:delInstrText>
        </w:r>
        <w:r w:rsidR="00440C04" w:rsidDel="007530E6">
          <w:delInstrText xml:space="preserve">" </w:delInstrText>
        </w:r>
        <w:r w:rsidR="00440C04" w:rsidDel="007530E6">
          <w:rPr>
            <w:lang w:val="en-CA"/>
          </w:rPr>
          <w:fldChar w:fldCharType="end"/>
        </w:r>
      </w:del>
    </w:p>
    <w:p w14:paraId="438E7382" w14:textId="5E664682" w:rsidR="00440C04" w:rsidDel="007530E6" w:rsidRDefault="00B232FA" w:rsidP="00E94999">
      <w:pPr>
        <w:pStyle w:val="Heading3"/>
        <w:rPr>
          <w:del w:id="994" w:author="Wagoner, Larry D." w:date="2019-05-22T13:42:00Z"/>
        </w:rPr>
      </w:pPr>
      <w:del w:id="995" w:author="Wagoner, Larry D." w:date="2019-05-22T13:42:00Z">
        <w:r w:rsidDel="007530E6">
          <w:delText>6.63</w:delText>
        </w:r>
        <w:r w:rsidR="00440C04" w:rsidDel="007530E6">
          <w:delText>.1 Applicability to language</w:delText>
        </w:r>
      </w:del>
    </w:p>
    <w:p w14:paraId="168292B3" w14:textId="1E38DFE6" w:rsidR="00B11943" w:rsidDel="007530E6" w:rsidRDefault="00B11943" w:rsidP="00E94999">
      <w:pPr>
        <w:rPr>
          <w:del w:id="996" w:author="Wagoner, Larry D." w:date="2019-05-22T13:42:00Z"/>
        </w:rPr>
      </w:pPr>
      <w:del w:id="997" w:author="Wagoner, Larry D." w:date="2019-05-22T13:42:00Z">
        <w:r w:rsidDel="007530E6">
          <w:delText xml:space="preserve">Python is open to the errors identified in TR 24772-1 subclause 6.62.1. </w:delText>
        </w:r>
      </w:del>
    </w:p>
    <w:p w14:paraId="67E59D1F" w14:textId="4EA4DA58" w:rsidR="00B11943" w:rsidRPr="00B11943" w:rsidDel="007530E6" w:rsidRDefault="00B11943" w:rsidP="00E94999">
      <w:pPr>
        <w:rPr>
          <w:del w:id="998" w:author="Wagoner, Larry D." w:date="2019-05-22T13:42:00Z"/>
        </w:rPr>
      </w:pPr>
      <w:del w:id="999" w:author="Wagoner, Larry D." w:date="2019-05-22T13:42:00Z">
        <w:r w:rsidDel="007530E6">
          <w:delText>Python provides locks and semaphores that show the classic behaviours. Python also provides event objects that permit programmed-specific notification between 2 threads, as well as</w:delText>
        </w:r>
        <w:r w:rsidR="00C5060B" w:rsidDel="007530E6">
          <w:delText xml:space="preserve"> barriers and </w:delText>
        </w:r>
        <w:r w:rsidDel="007530E6">
          <w:delText xml:space="preserve"> </w:delText>
        </w:r>
        <w:r w:rsidR="00C5060B" w:rsidDel="007530E6">
          <w:delText>condition objects that permit the release of groups of threads upon a single condition becoming true.</w:delText>
        </w:r>
      </w:del>
    </w:p>
    <w:p w14:paraId="7B5EB00C" w14:textId="2559355E" w:rsidR="0088024F" w:rsidRPr="00760979" w:rsidDel="007530E6" w:rsidRDefault="0088024F" w:rsidP="0088024F">
      <w:pPr>
        <w:pStyle w:val="ListParagraph"/>
        <w:widowControl w:val="0"/>
        <w:numPr>
          <w:ilvl w:val="0"/>
          <w:numId w:val="377"/>
        </w:numPr>
        <w:suppressLineNumbers/>
        <w:overflowPunct w:val="0"/>
        <w:adjustRightInd w:val="0"/>
        <w:spacing w:after="120"/>
        <w:rPr>
          <w:del w:id="1000" w:author="Wagoner, Larry D." w:date="2019-05-22T13:42:00Z"/>
          <w:rFonts w:ascii="Calibri" w:eastAsia="Times New Roman" w:hAnsi="Calibri"/>
          <w:highlight w:val="yellow"/>
        </w:rPr>
      </w:pPr>
    </w:p>
    <w:p w14:paraId="7A94BBA9" w14:textId="5C3BDDB0" w:rsidR="0088024F" w:rsidRPr="00760979" w:rsidDel="007530E6" w:rsidRDefault="0088024F" w:rsidP="0088024F">
      <w:pPr>
        <w:pStyle w:val="ListParagraph"/>
        <w:widowControl w:val="0"/>
        <w:numPr>
          <w:ilvl w:val="0"/>
          <w:numId w:val="377"/>
        </w:numPr>
        <w:suppressLineNumbers/>
        <w:overflowPunct w:val="0"/>
        <w:adjustRightInd w:val="0"/>
        <w:spacing w:after="120"/>
        <w:rPr>
          <w:del w:id="1001" w:author="Wagoner, Larry D." w:date="2019-05-22T13:42:00Z"/>
          <w:highlight w:val="yellow"/>
        </w:rPr>
      </w:pPr>
      <w:del w:id="1002" w:author="Wagoner, Larry D." w:date="2019-05-22T13:42:00Z">
        <w:r w:rsidRPr="00760979" w:rsidDel="007530E6">
          <w:rPr>
            <w:rFonts w:ascii="Courier New" w:eastAsiaTheme="majorEastAsia" w:hAnsi="Courier New" w:cs="Courier New"/>
            <w:kern w:val="28"/>
            <w:highlight w:val="yellow"/>
            <w:lang w:val="en-GB"/>
          </w:rPr>
          <w:delText>concurrency.futures</w:delText>
        </w:r>
        <w:r w:rsidRPr="00760979" w:rsidDel="007530E6">
          <w:rPr>
            <w:rFonts w:ascii="Calibri" w:eastAsia="Times New Roman" w:hAnsi="Calibri"/>
            <w:highlight w:val="yellow"/>
          </w:rPr>
          <w:delText xml:space="preserve">: </w:delText>
        </w:r>
        <w:r w:rsidDel="007530E6">
          <w:rPr>
            <w:rFonts w:ascii="Calibri" w:eastAsia="Times New Roman" w:hAnsi="Calibri"/>
            <w:highlight w:val="yellow"/>
          </w:rPr>
          <w:delText>TBA</w:delText>
        </w:r>
      </w:del>
    </w:p>
    <w:p w14:paraId="2E1731FE" w14:textId="7FB4822C" w:rsidR="00EE2DCC" w:rsidRPr="000D4F21" w:rsidDel="007530E6" w:rsidRDefault="00EE2DCC" w:rsidP="00E94999">
      <w:pPr>
        <w:rPr>
          <w:del w:id="1003" w:author="Wagoner, Larry D." w:date="2019-05-22T13:42:00Z"/>
        </w:rPr>
      </w:pPr>
    </w:p>
    <w:p w14:paraId="30C3EC81" w14:textId="0F373CFF" w:rsidR="00531CFD" w:rsidDel="007530E6" w:rsidRDefault="00531CFD" w:rsidP="009866F9">
      <w:pPr>
        <w:pStyle w:val="Heading3"/>
        <w:rPr>
          <w:del w:id="1004" w:author="Wagoner, Larry D." w:date="2019-05-22T13:42:00Z"/>
        </w:rPr>
      </w:pPr>
      <w:del w:id="1005" w:author="Wagoner, Larry D." w:date="2019-05-22T13:42:00Z">
        <w:r w:rsidDel="007530E6">
          <w:delText>6.6</w:delText>
        </w:r>
        <w:r w:rsidR="00B232FA" w:rsidDel="007530E6">
          <w:delText>3</w:delText>
        </w:r>
        <w:r w:rsidDel="007530E6">
          <w:delText>.2 Guidance to language users</w:delText>
        </w:r>
      </w:del>
    </w:p>
    <w:p w14:paraId="15F410AC" w14:textId="7416EE01" w:rsidR="002C2061" w:rsidDel="007530E6" w:rsidRDefault="002C2061" w:rsidP="00E94999">
      <w:pPr>
        <w:pStyle w:val="ListParagraph"/>
        <w:numPr>
          <w:ilvl w:val="0"/>
          <w:numId w:val="595"/>
        </w:numPr>
        <w:rPr>
          <w:del w:id="1006" w:author="Wagoner, Larry D." w:date="2019-05-22T13:42:00Z"/>
        </w:rPr>
      </w:pPr>
      <w:del w:id="1007" w:author="Wagoner, Larry D." w:date="2019-05-22T13:42:00Z">
        <w:r w:rsidDel="007530E6">
          <w:delText>Follow the guidance of</w:delText>
        </w:r>
      </w:del>
      <w:ins w:id="1008" w:author="Sean McDonagh" w:date="2019-04-25T11:30:00Z">
        <w:del w:id="1009" w:author="Wagoner, Larry D." w:date="2019-05-22T13:42:00Z">
          <w:r w:rsidR="00D01002" w:rsidDel="007530E6">
            <w:delText>Follow the guidance contained in</w:delText>
          </w:r>
        </w:del>
      </w:ins>
      <w:del w:id="1010" w:author="Wagoner, Larry D." w:date="2019-05-22T13:42:00Z">
        <w:r w:rsidDel="007530E6">
          <w:delText xml:space="preserve"> TR 24772-1 </w:delText>
        </w:r>
        <w:r w:rsidR="00EB7ABD" w:rsidDel="007530E6">
          <w:delText>sub</w:delText>
        </w:r>
        <w:r w:rsidDel="007530E6">
          <w:delText xml:space="preserve">clause 6.63.5 </w:delText>
        </w:r>
      </w:del>
    </w:p>
    <w:p w14:paraId="3AD0CA02" w14:textId="07418411" w:rsidR="00EB7ABD" w:rsidRPr="002C2061" w:rsidDel="007530E6" w:rsidRDefault="00EB7ABD" w:rsidP="00E94999">
      <w:pPr>
        <w:pStyle w:val="ListParagraph"/>
        <w:numPr>
          <w:ilvl w:val="0"/>
          <w:numId w:val="595"/>
        </w:numPr>
        <w:rPr>
          <w:del w:id="1011" w:author="Wagoner, Larry D." w:date="2019-05-22T13:42:00Z"/>
        </w:rPr>
      </w:pPr>
      <w:del w:id="1012" w:author="Wagoner, Larry D." w:date="2019-05-22T13:42:00Z">
        <w:r w:rsidDel="007530E6">
          <w:delText>Prefer higher level constructs for exchanging data between threads</w:delText>
        </w:r>
      </w:del>
    </w:p>
    <w:p w14:paraId="0141BBAC" w14:textId="77742D6E" w:rsidR="00F750F7" w:rsidRPr="00760979" w:rsidDel="007530E6" w:rsidRDefault="00F750F7" w:rsidP="00E94999">
      <w:pPr>
        <w:rPr>
          <w:del w:id="1013" w:author="Wagoner, Larry D." w:date="2019-05-22T13:42:00Z"/>
          <w:rFonts w:ascii="Calibri" w:eastAsia="Times New Roman" w:hAnsi="Calibri"/>
          <w:highlight w:val="yellow"/>
        </w:rPr>
      </w:pPr>
    </w:p>
    <w:p w14:paraId="51C95B06" w14:textId="1F7B4174" w:rsidR="00F750F7" w:rsidRPr="00760979" w:rsidDel="007530E6" w:rsidRDefault="00F750F7" w:rsidP="00F750F7">
      <w:pPr>
        <w:pStyle w:val="ListParagraph"/>
        <w:widowControl w:val="0"/>
        <w:numPr>
          <w:ilvl w:val="0"/>
          <w:numId w:val="377"/>
        </w:numPr>
        <w:suppressLineNumbers/>
        <w:overflowPunct w:val="0"/>
        <w:adjustRightInd w:val="0"/>
        <w:spacing w:after="120"/>
        <w:rPr>
          <w:del w:id="1014" w:author="Wagoner, Larry D." w:date="2019-05-22T13:42:00Z"/>
          <w:highlight w:val="yellow"/>
        </w:rPr>
      </w:pPr>
      <w:del w:id="1015" w:author="Wagoner, Larry D." w:date="2019-05-22T13:42:00Z">
        <w:r w:rsidRPr="00760979" w:rsidDel="007530E6">
          <w:rPr>
            <w:rFonts w:ascii="Courier New" w:eastAsiaTheme="majorEastAsia" w:hAnsi="Courier New" w:cs="Courier New"/>
            <w:kern w:val="28"/>
            <w:highlight w:val="yellow"/>
            <w:lang w:val="en-GB"/>
          </w:rPr>
          <w:delText>concurrency.futures</w:delText>
        </w:r>
        <w:r w:rsidRPr="00760979" w:rsidDel="007530E6">
          <w:rPr>
            <w:rFonts w:ascii="Calibri" w:eastAsia="Times New Roman" w:hAnsi="Calibri"/>
            <w:highlight w:val="yellow"/>
          </w:rPr>
          <w:delText xml:space="preserve">: </w:delText>
        </w:r>
        <w:r w:rsidDel="007530E6">
          <w:rPr>
            <w:rFonts w:ascii="Calibri" w:eastAsia="Times New Roman" w:hAnsi="Calibri"/>
            <w:highlight w:val="yellow"/>
          </w:rPr>
          <w:delText>TBA</w:delText>
        </w:r>
      </w:del>
    </w:p>
    <w:p w14:paraId="57CF6D1D" w14:textId="3DAD3C6E" w:rsidR="00EB7ABD" w:rsidRPr="00EB7ABD" w:rsidDel="007530E6" w:rsidRDefault="00B232FA" w:rsidP="00EB7ABD">
      <w:pPr>
        <w:pStyle w:val="Heading2"/>
        <w:rPr>
          <w:del w:id="1016" w:author="Wagoner, Larry D." w:date="2019-05-22T13:42:00Z"/>
          <w:rFonts w:eastAsia="MS PGothic"/>
          <w:lang w:eastAsia="ja-JP"/>
        </w:rPr>
      </w:pPr>
      <w:bookmarkStart w:id="1017" w:name="_Toc358896443"/>
      <w:bookmarkStart w:id="1018" w:name="_Toc440397690"/>
      <w:bookmarkStart w:id="1019" w:name="_Toc346883653"/>
      <w:bookmarkStart w:id="1020" w:name="_Toc7089434"/>
      <w:del w:id="1021" w:author="Wagoner, Larry D." w:date="2019-05-22T13:42:00Z">
        <w:r w:rsidDel="007530E6">
          <w:rPr>
            <w:rFonts w:eastAsia="MS PGothic"/>
            <w:lang w:eastAsia="ja-JP"/>
          </w:rPr>
          <w:delText>6.64</w:delText>
        </w:r>
        <w:r w:rsidRPr="00A7194A" w:rsidDel="007530E6">
          <w:rPr>
            <w:rFonts w:eastAsia="MS PGothic"/>
            <w:lang w:eastAsia="ja-JP"/>
          </w:rPr>
          <w:delText xml:space="preserve"> </w:delText>
        </w:r>
        <w:r w:rsidDel="007530E6">
          <w:rPr>
            <w:rFonts w:eastAsia="MS PGothic"/>
            <w:lang w:eastAsia="ja-JP"/>
          </w:rPr>
          <w:delText>Reliance on External</w:delText>
        </w:r>
        <w:r w:rsidRPr="00A7194A" w:rsidDel="007530E6">
          <w:rPr>
            <w:rFonts w:eastAsia="MS PGothic"/>
            <w:lang w:eastAsia="ja-JP"/>
          </w:rPr>
          <w:delText xml:space="preserve"> Format String</w:delText>
        </w:r>
        <w:r w:rsidDel="007530E6">
          <w:rPr>
            <w:rFonts w:eastAsia="MS PGothic"/>
            <w:lang w:eastAsia="ja-JP"/>
          </w:rPr>
          <w:delText xml:space="preserve"> </w:delText>
        </w:r>
        <w:r w:rsidDel="007530E6">
          <w:rPr>
            <w:rFonts w:eastAsia="MS PGothic"/>
            <w:lang w:eastAsia="ja-JP"/>
          </w:rPr>
          <w:fldChar w:fldCharType="begin"/>
        </w:r>
        <w:r w:rsidDel="007530E6">
          <w:delInstrText xml:space="preserve"> XE "</w:delInstrText>
        </w:r>
        <w:r w:rsidRPr="00B53360" w:rsidDel="007530E6">
          <w:delInstrText>Language</w:delInstrText>
        </w:r>
        <w:r w:rsidRPr="00C21FB4" w:rsidDel="007530E6">
          <w:delInstrText xml:space="preserve"> </w:delInstrText>
        </w:r>
        <w:r w:rsidRPr="008516FF" w:rsidDel="007530E6">
          <w:delInstrText>Vulnerabilities</w:delInstrText>
        </w:r>
        <w:r w:rsidRPr="00C21FB4" w:rsidDel="007530E6">
          <w:delInstrText>:</w:delInstrText>
        </w:r>
        <w:r w:rsidDel="007530E6">
          <w:delInstrText xml:space="preserve"> </w:delInstrText>
        </w:r>
        <w:r w:rsidRPr="00C21FB4" w:rsidDel="007530E6">
          <w:delInstrText>Uncontrolled Fromat String</w:delInstrText>
        </w:r>
        <w:r w:rsidDel="007530E6">
          <w:delInstrText xml:space="preserve"> [SHL]" </w:delInstrText>
        </w:r>
        <w:r w:rsidDel="007530E6">
          <w:rPr>
            <w:rFonts w:eastAsia="MS PGothic"/>
            <w:lang w:eastAsia="ja-JP"/>
          </w:rPr>
          <w:fldChar w:fldCharType="end"/>
        </w:r>
        <w:r w:rsidDel="007530E6">
          <w:rPr>
            <w:rFonts w:eastAsia="MS PGothic"/>
            <w:lang w:eastAsia="ja-JP"/>
          </w:rPr>
          <w:fldChar w:fldCharType="begin"/>
        </w:r>
        <w:r w:rsidDel="007530E6">
          <w:delInstrText xml:space="preserve"> XE "S</w:delInstrText>
        </w:r>
        <w:r w:rsidRPr="00886DD6" w:rsidDel="007530E6">
          <w:delInstrText>H</w:delInstrText>
        </w:r>
        <w:r w:rsidDel="007530E6">
          <w:delInstrText>L</w:delInstrText>
        </w:r>
        <w:r w:rsidRPr="00886DD6" w:rsidDel="007530E6">
          <w:delInstrText xml:space="preserve"> </w:delInstrText>
        </w:r>
        <w:r w:rsidDel="007530E6">
          <w:delInstrText xml:space="preserve">– </w:delInstrText>
        </w:r>
        <w:r w:rsidRPr="00886DD6" w:rsidDel="007530E6">
          <w:delInstrText>Uncontrolled Format String</w:delInstrText>
        </w:r>
        <w:r w:rsidDel="007530E6">
          <w:delInstrText xml:space="preserve">" </w:delInstrText>
        </w:r>
        <w:r w:rsidDel="007530E6">
          <w:rPr>
            <w:rFonts w:eastAsia="MS PGothic"/>
            <w:lang w:eastAsia="ja-JP"/>
          </w:rPr>
          <w:fldChar w:fldCharType="end"/>
        </w:r>
        <w:r w:rsidRPr="00A7194A" w:rsidDel="007530E6">
          <w:rPr>
            <w:rFonts w:eastAsia="MS PGothic"/>
            <w:lang w:eastAsia="ja-JP"/>
          </w:rPr>
          <w:delText xml:space="preserve"> [</w:delText>
        </w:r>
        <w:r w:rsidDel="007530E6">
          <w:rPr>
            <w:rFonts w:eastAsia="MS PGothic"/>
            <w:lang w:eastAsia="ja-JP"/>
          </w:rPr>
          <w:delText>SHL</w:delText>
        </w:r>
        <w:r w:rsidRPr="00A7194A" w:rsidDel="007530E6">
          <w:rPr>
            <w:rFonts w:eastAsia="MS PGothic"/>
            <w:lang w:eastAsia="ja-JP"/>
          </w:rPr>
          <w:delText>]</w:delText>
        </w:r>
        <w:bookmarkEnd w:id="1017"/>
        <w:bookmarkEnd w:id="1018"/>
        <w:bookmarkEnd w:id="1019"/>
        <w:bookmarkEnd w:id="1020"/>
      </w:del>
    </w:p>
    <w:p w14:paraId="376BA109" w14:textId="7BBC8AB0" w:rsidR="00B232FA" w:rsidDel="007530E6" w:rsidRDefault="0004365E" w:rsidP="00E94999">
      <w:pPr>
        <w:pStyle w:val="Heading3"/>
        <w:rPr>
          <w:del w:id="1022" w:author="Wagoner, Larry D." w:date="2019-05-22T13:42:00Z"/>
        </w:rPr>
      </w:pPr>
      <w:del w:id="1023" w:author="Wagoner, Larry D." w:date="2019-05-22T13:42:00Z">
        <w:r w:rsidDel="007530E6">
          <w:rPr>
            <w:rFonts w:eastAsia="MS PGothic"/>
            <w:lang w:eastAsia="ja-JP"/>
          </w:rPr>
          <w:delText>6.64</w:delText>
        </w:r>
        <w:r w:rsidRPr="00A7194A" w:rsidDel="007530E6">
          <w:rPr>
            <w:rFonts w:eastAsia="MS PGothic"/>
            <w:lang w:eastAsia="ja-JP"/>
          </w:rPr>
          <w:delText>.1</w:delText>
        </w:r>
        <w:r w:rsidDel="007530E6">
          <w:rPr>
            <w:rFonts w:eastAsia="MS PGothic"/>
            <w:lang w:eastAsia="ja-JP"/>
          </w:rPr>
          <w:delText xml:space="preserve"> </w:delText>
        </w:r>
        <w:r w:rsidDel="007530E6">
          <w:delText>Applicability to language</w:delText>
        </w:r>
      </w:del>
    </w:p>
    <w:p w14:paraId="22ECD206" w14:textId="208D2530" w:rsidR="0004365E" w:rsidDel="007530E6" w:rsidRDefault="0004365E" w:rsidP="00E94999">
      <w:pPr>
        <w:outlineLvl w:val="0"/>
        <w:rPr>
          <w:del w:id="1024" w:author="Wagoner, Larry D." w:date="2019-05-22T13:42:00Z"/>
        </w:rPr>
      </w:pPr>
      <w:del w:id="1025" w:author="Wagoner, Larry D." w:date="2019-05-22T13:42:00Z">
        <w:r w:rsidDel="007530E6">
          <w:delText>TBD</w:delText>
        </w:r>
      </w:del>
    </w:p>
    <w:p w14:paraId="5D56AB62" w14:textId="46478271" w:rsidR="0004365E" w:rsidDel="007530E6" w:rsidRDefault="0004365E" w:rsidP="009866F9">
      <w:pPr>
        <w:pStyle w:val="Heading3"/>
        <w:rPr>
          <w:del w:id="1026" w:author="Wagoner, Larry D." w:date="2019-05-22T13:42:00Z"/>
        </w:rPr>
      </w:pPr>
      <w:del w:id="1027" w:author="Wagoner, Larry D." w:date="2019-05-22T13:42:00Z">
        <w:r w:rsidDel="007530E6">
          <w:delText>6.64.2 Guidance to language users</w:delText>
        </w:r>
      </w:del>
    </w:p>
    <w:p w14:paraId="736A9308" w14:textId="5A003D48" w:rsidR="0004365E" w:rsidRPr="0004365E" w:rsidDel="007530E6" w:rsidRDefault="0004365E" w:rsidP="00E94999">
      <w:pPr>
        <w:outlineLvl w:val="0"/>
        <w:rPr>
          <w:del w:id="1028" w:author="Wagoner, Larry D." w:date="2019-05-22T13:42:00Z"/>
        </w:rPr>
      </w:pPr>
      <w:del w:id="1029" w:author="Wagoner, Larry D." w:date="2019-05-22T13:42:00Z">
        <w:r w:rsidDel="007530E6">
          <w:delText>TBD</w:delText>
        </w:r>
      </w:del>
    </w:p>
    <w:p w14:paraId="7596DB65" w14:textId="55CA97E3" w:rsidR="00B232FA" w:rsidRPr="00B232FA" w:rsidDel="0056735F" w:rsidRDefault="00B232FA" w:rsidP="00E94999">
      <w:pPr>
        <w:rPr>
          <w:del w:id="1030" w:author="Sean McDonagh" w:date="2019-04-25T12:12:00Z"/>
        </w:rPr>
      </w:pPr>
    </w:p>
    <w:p w14:paraId="63C60266" w14:textId="77777777" w:rsidR="00581C25" w:rsidRDefault="00581C25" w:rsidP="00E94999">
      <w:pPr>
        <w:pStyle w:val="Heading1"/>
      </w:pPr>
      <w:bookmarkStart w:id="1031" w:name="_Toc7089435"/>
      <w:r>
        <w:t xml:space="preserve">7. Language specific vulnerabilities for </w:t>
      </w:r>
      <w:commentRangeStart w:id="1032"/>
      <w:commentRangeStart w:id="1033"/>
      <w:r>
        <w:t>Python</w:t>
      </w:r>
      <w:commentRangeEnd w:id="1032"/>
      <w:r w:rsidR="00C337DA">
        <w:rPr>
          <w:rStyle w:val="CommentReference"/>
          <w:rFonts w:asciiTheme="minorHAnsi" w:eastAsiaTheme="minorEastAsia" w:hAnsiTheme="minorHAnsi" w:cstheme="minorBidi"/>
          <w:b w:val="0"/>
          <w:bCs w:val="0"/>
        </w:rPr>
        <w:commentReference w:id="1032"/>
      </w:r>
      <w:commentRangeEnd w:id="1033"/>
      <w:r w:rsidR="009866F9">
        <w:rPr>
          <w:rStyle w:val="CommentReference"/>
          <w:rFonts w:asciiTheme="minorHAnsi" w:eastAsiaTheme="minorEastAsia" w:hAnsiTheme="minorHAnsi" w:cstheme="minorBidi"/>
          <w:b w:val="0"/>
          <w:bCs w:val="0"/>
        </w:rPr>
        <w:commentReference w:id="1033"/>
      </w:r>
      <w:bookmarkEnd w:id="1031"/>
    </w:p>
    <w:p w14:paraId="077AC09B" w14:textId="77777777" w:rsidR="003D55B7" w:rsidRPr="000D4F21" w:rsidRDefault="003D55B7" w:rsidP="00E94999"/>
    <w:p w14:paraId="263CA52A" w14:textId="3586F849" w:rsidR="001858A2" w:rsidRDefault="001858A2" w:rsidP="009866F9">
      <w:pPr>
        <w:pStyle w:val="Heading1"/>
      </w:pPr>
      <w:bookmarkStart w:id="1034" w:name="_Toc7089436"/>
      <w:r>
        <w:lastRenderedPageBreak/>
        <w:t>8</w:t>
      </w:r>
      <w:r w:rsidR="00581C25">
        <w:t>.</w:t>
      </w:r>
      <w:r>
        <w:t xml:space="preserve"> Implications for standardization</w:t>
      </w:r>
      <w:r w:rsidR="00FC0BF1">
        <w:t xml:space="preserve"> or future revision</w:t>
      </w:r>
      <w:bookmarkEnd w:id="1034"/>
    </w:p>
    <w:p w14:paraId="7F991379" w14:textId="363A3BF4" w:rsidR="001858A2" w:rsidDel="00E67E5C" w:rsidRDefault="001858A2" w:rsidP="001858A2">
      <w:pPr>
        <w:rPr>
          <w:del w:id="1035" w:author="Sean McDonagh [2]" w:date="2019-05-31T08:37:00Z"/>
        </w:rPr>
      </w:pPr>
      <w:del w:id="1036" w:author="Sean McDonagh [2]" w:date="2019-05-31T08:37:00Z">
        <w:r w:rsidRPr="00832091" w:rsidDel="00E67E5C">
          <w:delText>Future standardization efforts should consider</w:delText>
        </w:r>
        <w:r w:rsidDel="00E67E5C">
          <w:delText xml:space="preserve"> the following items to address vulnerability issues identified earlier in this Technical Report.</w:delText>
        </w:r>
      </w:del>
    </w:p>
    <w:p w14:paraId="1F5EB942" w14:textId="349DA5C1" w:rsidR="00C02CA8" w:rsidRPr="00832091" w:rsidDel="00E902C7" w:rsidRDefault="00C02CA8" w:rsidP="009866F9">
      <w:pPr>
        <w:outlineLvl w:val="0"/>
        <w:rPr>
          <w:del w:id="1037" w:author="Sean McDonagh [2]" w:date="2019-05-31T08:36:00Z"/>
        </w:rPr>
      </w:pPr>
      <w:del w:id="1038" w:author="Sean McDonagh [2]" w:date="2019-05-31T08:36:00Z">
        <w:r w:rsidRPr="00E94999" w:rsidDel="00E902C7">
          <w:rPr>
            <w:highlight w:val="yellow"/>
          </w:rPr>
          <w:delText>This is a dummy citation</w:delText>
        </w:r>
        <w:r w:rsidR="00A34E55" w:rsidDel="00E902C7">
          <w:rPr>
            <w:highlight w:val="yellow"/>
          </w:rPr>
          <w:delText xml:space="preserve"> </w:delText>
        </w:r>
        <w:r w:rsidR="00A34E55" w:rsidRPr="00E94999" w:rsidDel="00E902C7">
          <w:delText>with</w:delText>
        </w:r>
        <w:r w:rsidR="00A34E55" w:rsidDel="00E902C7">
          <w:delText xml:space="preserve"> the Word bibliography feature</w:delText>
        </w:r>
      </w:del>
      <w:customXmlDelRangeStart w:id="1039" w:author="Sean McDonagh [2]" w:date="2019-05-31T08:36:00Z"/>
      <w:sdt>
        <w:sdtPr>
          <w:id w:val="58368648"/>
          <w:citation/>
        </w:sdtPr>
        <w:sdtEndPr/>
        <w:sdtContent>
          <w:customXmlDelRangeEnd w:id="1039"/>
          <w:del w:id="1040" w:author="Sean McDonagh [2]" w:date="2019-05-31T08:36:00Z">
            <w:r w:rsidR="00A34E55" w:rsidRPr="00E94999" w:rsidDel="00E902C7">
              <w:fldChar w:fldCharType="begin"/>
            </w:r>
            <w:r w:rsidR="00A34E55" w:rsidRPr="00E94999" w:rsidDel="00E902C7">
              <w:rPr>
                <w:lang w:val="en-GB"/>
              </w:rPr>
              <w:delInstrText xml:space="preserve"> CITATION Mar04 \l 3082 </w:delInstrText>
            </w:r>
            <w:r w:rsidR="00A34E55" w:rsidRPr="00E94999" w:rsidDel="00E902C7">
              <w:fldChar w:fldCharType="separate"/>
            </w:r>
          </w:del>
          <w:ins w:id="1041" w:author="Sean McDonagh" w:date="2019-04-25T12:55:00Z">
            <w:del w:id="1042" w:author="Sean McDonagh [2]" w:date="2019-05-31T08:36:00Z">
              <w:r w:rsidR="00DE5F8F" w:rsidDel="00E902C7">
                <w:rPr>
                  <w:noProof/>
                  <w:lang w:val="en-GB"/>
                </w:rPr>
                <w:delText xml:space="preserve"> </w:delText>
              </w:r>
              <w:r w:rsidR="00DE5F8F" w:rsidRPr="008F5A32" w:rsidDel="00E902C7">
                <w:rPr>
                  <w:noProof/>
                  <w:lang w:val="en-GB"/>
                </w:rPr>
                <w:delText>[2]</w:delText>
              </w:r>
            </w:del>
          </w:ins>
          <w:del w:id="1043" w:author="Sean McDonagh [2]" w:date="2019-05-31T08:36:00Z">
            <w:r w:rsidR="00A34E55" w:rsidRPr="00E94999" w:rsidDel="00E902C7">
              <w:rPr>
                <w:noProof/>
                <w:lang w:val="en-GB"/>
              </w:rPr>
              <w:delText xml:space="preserve"> [2]</w:delText>
            </w:r>
            <w:r w:rsidR="00A34E55" w:rsidRPr="00E94999" w:rsidDel="00E902C7">
              <w:fldChar w:fldCharType="end"/>
            </w:r>
          </w:del>
          <w:customXmlDelRangeStart w:id="1044" w:author="Sean McDonagh [2]" w:date="2019-05-31T08:36:00Z"/>
        </w:sdtContent>
      </w:sdt>
      <w:customXmlDelRangeEnd w:id="1044"/>
      <w:del w:id="1045" w:author="Sean McDonagh [2]" w:date="2019-05-31T08:36:00Z">
        <w:r w:rsidR="00A34E55" w:rsidRPr="00E94999" w:rsidDel="00E902C7">
          <w:delText xml:space="preserve"> </w:delText>
        </w:r>
        <w:r w:rsidR="00A34E55" w:rsidDel="00E902C7">
          <w:delText xml:space="preserve">, and the following one using </w:delText>
        </w:r>
        <w:r w:rsidR="00A34E55" w:rsidRPr="00E94999" w:rsidDel="00E902C7">
          <w:delText>bookmar</w:delText>
        </w:r>
      </w:del>
      <w:ins w:id="1046" w:author="Sean McDonagh" w:date="2019-04-25T12:13:00Z">
        <w:del w:id="1047" w:author="Sean McDonagh [2]" w:date="2019-05-31T08:36:00Z">
          <w:r w:rsidR="0056735F" w:rsidDel="00E902C7">
            <w:delText>ks</w:delText>
          </w:r>
        </w:del>
      </w:ins>
      <w:del w:id="1048" w:author="Sean McDonagh [2]" w:date="2019-05-31T08:36:00Z">
        <w:r w:rsidR="00A34E55" w:rsidRPr="00E94999" w:rsidDel="00E902C7">
          <w:delText>s</w:delText>
        </w:r>
        <w:r w:rsidRPr="00A34E55" w:rsidDel="00E902C7">
          <w:delText xml:space="preserve"> </w:delText>
        </w:r>
        <w:r w:rsidRPr="00371A8F" w:rsidDel="00E902C7">
          <w:fldChar w:fldCharType="begin"/>
        </w:r>
        <w:r w:rsidRPr="00A34E55" w:rsidDel="00E902C7">
          <w:delInstrText xml:space="preserve"> REF ISO_Dir_Part2 \h </w:delInstrText>
        </w:r>
        <w:r w:rsidRPr="00E94999" w:rsidDel="00E902C7">
          <w:delInstrText xml:space="preserve"> \* MERGEFORMAT </w:delInstrText>
        </w:r>
        <w:r w:rsidRPr="00371A8F" w:rsidDel="00E902C7">
          <w:fldChar w:fldCharType="separate"/>
        </w:r>
        <w:r w:rsidR="00DE5F8F" w:rsidDel="00E902C7">
          <w:delText>[</w:delText>
        </w:r>
        <w:r w:rsidR="00DE5F8F" w:rsidDel="00E902C7">
          <w:rPr>
            <w:noProof/>
          </w:rPr>
          <w:delText>1</w:delText>
        </w:r>
        <w:r w:rsidR="00DE5F8F" w:rsidDel="00E902C7">
          <w:delText>]</w:delText>
        </w:r>
        <w:r w:rsidRPr="00371A8F" w:rsidDel="00E902C7">
          <w:fldChar w:fldCharType="end"/>
        </w:r>
        <w:r w:rsidRPr="00A34E55" w:rsidDel="00E902C7">
          <w:delText>.</w:delText>
        </w:r>
      </w:del>
    </w:p>
    <w:p w14:paraId="2E8CF348" w14:textId="27D80C8B" w:rsidR="00BA518A" w:rsidRPr="00C02C0F" w:rsidRDefault="00BA518A" w:rsidP="00E94999">
      <w:pPr>
        <w:widowControl w:val="0"/>
        <w:suppressLineNumbers/>
        <w:overflowPunct w:val="0"/>
        <w:adjustRightInd w:val="0"/>
        <w:spacing w:after="120"/>
        <w:rPr>
          <w:rFonts w:eastAsia="Times New Roman"/>
          <w:shd w:val="clear" w:color="auto" w:fill="FFFFFF"/>
          <w:lang w:val="en-GB"/>
        </w:rPr>
      </w:pPr>
      <w:bookmarkStart w:id="1049" w:name="_Python.3_Type_System"/>
      <w:bookmarkStart w:id="1050" w:name="_Python.19_Dead_Store"/>
      <w:bookmarkStart w:id="1051" w:name="I3468"/>
      <w:bookmarkStart w:id="1052" w:name="_Toc443470372"/>
      <w:bookmarkStart w:id="1053" w:name="_Toc450303224"/>
      <w:bookmarkEnd w:id="1049"/>
      <w:bookmarkEnd w:id="1050"/>
      <w:bookmarkEnd w:id="1051"/>
    </w:p>
    <w:p w14:paraId="705DE167" w14:textId="77777777" w:rsidR="001610CB" w:rsidRDefault="00A32382" w:rsidP="009866F9">
      <w:pPr>
        <w:pStyle w:val="Heading1"/>
        <w:spacing w:before="0" w:after="360"/>
        <w:jc w:val="center"/>
      </w:pPr>
      <w:bookmarkStart w:id="1054" w:name="_Toc7089437"/>
      <w:r>
        <w:t>Bibliography</w:t>
      </w:r>
      <w:bookmarkEnd w:id="1052"/>
      <w:bookmarkEnd w:id="1053"/>
      <w:bookmarkEnd w:id="1054"/>
    </w:p>
    <w:p w14:paraId="5C9D1ADC" w14:textId="7711E2E4" w:rsidR="00A32382" w:rsidRDefault="00A32382">
      <w:pPr>
        <w:pStyle w:val="Bibliography1"/>
      </w:pPr>
      <w:bookmarkStart w:id="1055" w:name="ISO_Dir_Part2"/>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1</w:t>
      </w:r>
      <w:r w:rsidR="00434597" w:rsidRPr="0020479B">
        <w:fldChar w:fldCharType="end"/>
      </w:r>
      <w:r>
        <w:t>]</w:t>
      </w:r>
      <w:bookmarkEnd w:id="1055"/>
      <w:r>
        <w:tab/>
        <w:t xml:space="preserve">ISO/IEC Directives, Part 2, </w:t>
      </w:r>
      <w:r>
        <w:rPr>
          <w:i/>
          <w:iCs/>
        </w:rPr>
        <w:t>Rules for the structure and drafting of International Standards</w:t>
      </w:r>
      <w:r>
        <w:t xml:space="preserve">, </w:t>
      </w:r>
      <w:r w:rsidR="00EB5EBE">
        <w:t>2004</w:t>
      </w:r>
    </w:p>
    <w:p w14:paraId="121C603D" w14:textId="26E0CF23" w:rsidR="00A32382" w:rsidRDefault="00A32382">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2</w:t>
      </w:r>
      <w:r w:rsidR="00434597" w:rsidRPr="0020479B">
        <w:fldChar w:fldCharType="end"/>
      </w:r>
      <w:r>
        <w:t>]</w:t>
      </w:r>
      <w:r>
        <w:tab/>
        <w:t>ISO/IEC TR 10000</w:t>
      </w:r>
      <w:r>
        <w:noBreakHyphen/>
        <w:t xml:space="preserve">1, </w:t>
      </w:r>
      <w:r>
        <w:rPr>
          <w:i/>
          <w:iCs/>
        </w:rPr>
        <w:t>Information technology — Framework and taxonomy of International Standardized Profiles — Part 1: General principles and documentation framework</w:t>
      </w:r>
    </w:p>
    <w:p w14:paraId="65A4B05E" w14:textId="33872A2B" w:rsidR="00A32382" w:rsidRDefault="00A32382">
      <w:pPr>
        <w:pStyle w:val="Bibliography1"/>
        <w:rPr>
          <w:i/>
          <w:iCs/>
        </w:rPr>
      </w:pPr>
      <w:bookmarkStart w:id="1056" w:name="ISO_10241"/>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3</w:t>
      </w:r>
      <w:r w:rsidR="00434597" w:rsidRPr="0020479B">
        <w:fldChar w:fldCharType="end"/>
      </w:r>
      <w:r>
        <w:t>]</w:t>
      </w:r>
      <w:bookmarkEnd w:id="1056"/>
      <w:r>
        <w:tab/>
        <w:t>ISO 10241</w:t>
      </w:r>
      <w:r w:rsidR="004A155C">
        <w:t xml:space="preserve"> (all parts)</w:t>
      </w:r>
      <w:r>
        <w:t xml:space="preserve">, </w:t>
      </w:r>
      <w:r>
        <w:rPr>
          <w:i/>
          <w:iCs/>
        </w:rPr>
        <w:t>International terminology standards</w:t>
      </w:r>
    </w:p>
    <w:p w14:paraId="5A016390" w14:textId="2828F483" w:rsidR="00A32382" w:rsidRDefault="00A32382" w:rsidP="00A32382">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4</w:t>
      </w:r>
      <w:r w:rsidR="00434597" w:rsidRPr="0020479B">
        <w:fldChar w:fldCharType="end"/>
      </w:r>
      <w:r>
        <w:t>]</w:t>
      </w:r>
      <w:r>
        <w:tab/>
        <w:t xml:space="preserve">Steve Christy, </w:t>
      </w:r>
      <w:r>
        <w:rPr>
          <w:i/>
        </w:rPr>
        <w:t>Vulnerability Type Distributions in CVE</w:t>
      </w:r>
      <w:r>
        <w:t>, V1.0, 2006/10/04</w:t>
      </w:r>
    </w:p>
    <w:p w14:paraId="59BD0CC4" w14:textId="439DA83B" w:rsidR="00612C10" w:rsidRDefault="00B6475C" w:rsidP="00737DBE">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5</w:t>
      </w:r>
      <w:r w:rsidR="00434597" w:rsidRPr="0020479B">
        <w:fldChar w:fldCharType="end"/>
      </w:r>
      <w:r w:rsidR="00737DBE">
        <w:t>]</w:t>
      </w:r>
      <w:r w:rsidR="00DA464A">
        <w:tab/>
      </w:r>
      <w:r w:rsidR="00612C10" w:rsidRPr="000F6B54">
        <w:t>Carlo Ghezzi and Mehdi Jazayeri, Programming Language Concepts, 3</w:t>
      </w:r>
      <w:r w:rsidR="00612C10" w:rsidRPr="000F6B54">
        <w:rPr>
          <w:vertAlign w:val="superscript"/>
        </w:rPr>
        <w:t>rd</w:t>
      </w:r>
      <w:r w:rsidR="00612C10" w:rsidRPr="000F6B54">
        <w:t xml:space="preserve"> edition, ISBN-0-471-10426-4, John Wiley &amp; Sons, 1998</w:t>
      </w:r>
    </w:p>
    <w:p w14:paraId="67C4373A" w14:textId="3D01F0B5" w:rsidR="00DA464A" w:rsidRDefault="00B6475C" w:rsidP="00436E81">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6</w:t>
      </w:r>
      <w:r w:rsidR="00434597" w:rsidRPr="0020479B">
        <w:fldChar w:fldCharType="end"/>
      </w:r>
      <w:r w:rsidR="00DA464A">
        <w:t>]</w:t>
      </w:r>
      <w:r w:rsidR="00DA464A">
        <w:tab/>
      </w:r>
      <w:r w:rsidR="00DA464A" w:rsidRPr="00B7795D">
        <w:t xml:space="preserve">John David N. Dionisio. Type Checking.  </w:t>
      </w:r>
      <w:hyperlink r:id="rId39" w:history="1">
        <w:r w:rsidR="00DA464A" w:rsidRPr="00B7795D">
          <w:rPr>
            <w:rStyle w:val="Hyperlink"/>
          </w:rPr>
          <w:t>http://myweb.lmu.edu/dondi/share/pl/type-checking-v02.pdf</w:t>
        </w:r>
      </w:hyperlink>
    </w:p>
    <w:p w14:paraId="1A481BFB" w14:textId="0F8A3AE8" w:rsidR="00561A3D" w:rsidRPr="00DA464A" w:rsidRDefault="00436E81" w:rsidP="00561A3D">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7</w:t>
      </w:r>
      <w:r w:rsidR="00434597" w:rsidRPr="0020479B">
        <w:fldChar w:fldCharType="end"/>
      </w:r>
      <w:r w:rsidR="005E35D3">
        <w:t>]</w:t>
      </w:r>
      <w:r w:rsidR="005E35D3">
        <w:tab/>
      </w:r>
      <w:r w:rsidR="00DA464A">
        <w:t>The Common Weakness Enumeration (CWE) Initiative, MITRE Corporation, (</w:t>
      </w:r>
      <w:hyperlink r:id="rId40" w:history="1">
        <w:r w:rsidR="00DA464A" w:rsidRPr="00BF68F7">
          <w:rPr>
            <w:rStyle w:val="Hyperlink"/>
          </w:rPr>
          <w:t>http://cwe.mitre.org/</w:t>
        </w:r>
      </w:hyperlink>
      <w:r w:rsidR="00561A3D">
        <w:t>)</w:t>
      </w:r>
    </w:p>
    <w:p w14:paraId="38CEDD4C" w14:textId="7E97F785" w:rsidR="00896FE0" w:rsidRPr="00044A93" w:rsidRDefault="005E35D3" w:rsidP="005E35D3">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8</w:t>
      </w:r>
      <w:r w:rsidR="00434597" w:rsidRPr="0020479B">
        <w:fldChar w:fldCharType="end"/>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14:paraId="730C84DF" w14:textId="23768C0F" w:rsidR="00896FE0" w:rsidRDefault="005E35D3" w:rsidP="005E35D3">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9</w:t>
      </w:r>
      <w:r w:rsidR="00434597" w:rsidRPr="0020479B">
        <w:fldChar w:fldCharType="end"/>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42525E2A" w14:textId="5BA92314" w:rsidR="00F97AE5" w:rsidRPr="00044A93" w:rsidRDefault="00F97AE5" w:rsidP="00F97AE5">
      <w:pPr>
        <w:pStyle w:val="Bibliography1"/>
      </w:pPr>
      <w:r w:rsidRPr="000F6B54">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10</w:t>
      </w:r>
      <w:r w:rsidR="00434597" w:rsidRPr="0020479B">
        <w:fldChar w:fldCharType="end"/>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6CF35489" w14:textId="3CBE56FE" w:rsidR="00896FE0" w:rsidRPr="00044A93" w:rsidRDefault="00B6475C" w:rsidP="005E35D3">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11</w:t>
      </w:r>
      <w:r w:rsidR="00434597" w:rsidRPr="0020479B">
        <w:fldChar w:fldCharType="end"/>
      </w:r>
      <w:r w:rsidR="005E35D3">
        <w:t>]</w:t>
      </w:r>
      <w:r w:rsidR="005E35D3">
        <w:tab/>
      </w:r>
      <w:r w:rsidR="00896FE0" w:rsidRPr="00044A93">
        <w:t xml:space="preserve">Bo Einarsson, ed. Accuracy and Reliability in Scientific Computing, SIAM, July 2005 </w:t>
      </w:r>
      <w:hyperlink r:id="rId41" w:history="1">
        <w:r w:rsidR="00896FE0" w:rsidRPr="00044A93">
          <w:rPr>
            <w:rStyle w:val="Hyperlink"/>
          </w:rPr>
          <w:t>http://www.nsc.liu.se/wg25/book</w:t>
        </w:r>
      </w:hyperlink>
    </w:p>
    <w:sdt>
      <w:sdtPr>
        <w:rPr>
          <w:rFonts w:asciiTheme="majorHAnsi" w:eastAsiaTheme="majorEastAsia" w:hAnsiTheme="majorHAnsi" w:cstheme="majorBidi"/>
          <w:b/>
          <w:bCs/>
          <w:color w:val="000000" w:themeColor="text1"/>
          <w:kern w:val="1"/>
          <w:sz w:val="28"/>
          <w:szCs w:val="28"/>
        </w:rPr>
        <w:id w:val="1920365568"/>
        <w:bibliography/>
      </w:sdtPr>
      <w:sdtEndPr>
        <w:rPr>
          <w:rFonts w:asciiTheme="minorHAnsi" w:eastAsiaTheme="minorEastAsia" w:hAnsiTheme="minorHAnsi" w:cstheme="minorBidi"/>
          <w:b w:val="0"/>
          <w:bCs w:val="0"/>
          <w:color w:val="auto"/>
          <w:kern w:val="0"/>
          <w:sz w:val="22"/>
          <w:szCs w:val="22"/>
          <w:lang w:bidi="en-US"/>
        </w:rPr>
      </w:sdtEndPr>
      <w:sdtContent>
        <w:commentRangeStart w:id="1057" w:displacedByCustomXml="prev"/>
        <w:p w14:paraId="43821D24" w14:textId="77777777" w:rsidR="00DE5F8F" w:rsidRDefault="00561A3D">
          <w:pPr>
            <w:rPr>
              <w:noProof/>
            </w:rPr>
          </w:pPr>
          <w:r w:rsidRPr="00EC2958">
            <w:rPr>
              <w:rFonts w:cstheme="minorHAnsi"/>
              <w:lang w:bidi="en-US"/>
            </w:rPr>
            <w:fldChar w:fldCharType="begin"/>
          </w:r>
          <w:r w:rsidRPr="00EC2958">
            <w:rPr>
              <w:rFonts w:cstheme="minorHAnsi"/>
            </w:rPr>
            <w:instrText xml:space="preserve"> BIBLIOGRAPHY </w:instrText>
          </w:r>
          <w:r w:rsidRPr="00EC2958">
            <w:rPr>
              <w:rFonts w:cstheme="minorHAnsi"/>
              <w:lang w:bidi="en-US"/>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5"/>
            <w:gridCol w:w="9735"/>
          </w:tblGrid>
          <w:tr w:rsidR="00DE5F8F" w14:paraId="0CD0543A" w14:textId="77777777">
            <w:trPr>
              <w:divId w:val="1823810743"/>
              <w:tblCellSpacing w:w="15" w:type="dxa"/>
              <w:ins w:id="1058" w:author="Sean McDonagh" w:date="2019-04-25T12:55:00Z"/>
            </w:trPr>
            <w:tc>
              <w:tcPr>
                <w:tcW w:w="50" w:type="pct"/>
                <w:hideMark/>
              </w:tcPr>
              <w:p w14:paraId="1C25766C" w14:textId="463D94CB" w:rsidR="00DE5F8F" w:rsidRDefault="00DE5F8F">
                <w:pPr>
                  <w:pStyle w:val="Bibliography"/>
                  <w:rPr>
                    <w:ins w:id="1059" w:author="Sean McDonagh" w:date="2019-04-25T12:55:00Z"/>
                    <w:noProof/>
                    <w:szCs w:val="24"/>
                  </w:rPr>
                </w:pPr>
                <w:ins w:id="1060" w:author="Sean McDonagh" w:date="2019-04-25T12:55:00Z">
                  <w:r>
                    <w:rPr>
                      <w:noProof/>
                    </w:rPr>
                    <w:t xml:space="preserve">[1] </w:t>
                  </w:r>
                </w:ins>
              </w:p>
            </w:tc>
            <w:tc>
              <w:tcPr>
                <w:tcW w:w="0" w:type="auto"/>
                <w:hideMark/>
              </w:tcPr>
              <w:p w14:paraId="643CD550" w14:textId="77777777" w:rsidR="00DE5F8F" w:rsidRDefault="00DE5F8F">
                <w:pPr>
                  <w:pStyle w:val="Bibliography"/>
                  <w:rPr>
                    <w:ins w:id="1061" w:author="Sean McDonagh" w:date="2019-04-25T12:55:00Z"/>
                    <w:noProof/>
                  </w:rPr>
                </w:pPr>
                <w:ins w:id="1062" w:author="Sean McDonagh" w:date="2019-04-25T12:55:00Z">
                  <w:r>
                    <w:rPr>
                      <w:noProof/>
                    </w:rPr>
                    <w:t>"Enums for Python (Python recipe)," [Online]. Available: http://code.activestate.com/recipes/67107/.</w:t>
                  </w:r>
                </w:ins>
              </w:p>
            </w:tc>
          </w:tr>
          <w:tr w:rsidR="00DE5F8F" w14:paraId="07FE37C3" w14:textId="77777777">
            <w:trPr>
              <w:divId w:val="1823810743"/>
              <w:tblCellSpacing w:w="15" w:type="dxa"/>
              <w:ins w:id="1063" w:author="Sean McDonagh" w:date="2019-04-25T12:55:00Z"/>
            </w:trPr>
            <w:tc>
              <w:tcPr>
                <w:tcW w:w="50" w:type="pct"/>
                <w:hideMark/>
              </w:tcPr>
              <w:p w14:paraId="2F3BF9B5" w14:textId="77777777" w:rsidR="00DE5F8F" w:rsidRDefault="00DE5F8F">
                <w:pPr>
                  <w:pStyle w:val="Bibliography"/>
                  <w:rPr>
                    <w:ins w:id="1064" w:author="Sean McDonagh" w:date="2019-04-25T12:55:00Z"/>
                    <w:noProof/>
                  </w:rPr>
                </w:pPr>
                <w:ins w:id="1065" w:author="Sean McDonagh" w:date="2019-04-25T12:55:00Z">
                  <w:r>
                    <w:rPr>
                      <w:noProof/>
                    </w:rPr>
                    <w:t xml:space="preserve">[2] </w:t>
                  </w:r>
                </w:ins>
              </w:p>
            </w:tc>
            <w:tc>
              <w:tcPr>
                <w:tcW w:w="0" w:type="auto"/>
                <w:hideMark/>
              </w:tcPr>
              <w:p w14:paraId="2AE756EB" w14:textId="77777777" w:rsidR="00DE5F8F" w:rsidRDefault="00DE5F8F">
                <w:pPr>
                  <w:pStyle w:val="Bibliography"/>
                  <w:rPr>
                    <w:ins w:id="1066" w:author="Sean McDonagh" w:date="2019-04-25T12:55:00Z"/>
                    <w:noProof/>
                  </w:rPr>
                </w:pPr>
                <w:ins w:id="1067" w:author="Sean McDonagh" w:date="2019-04-25T12:55:00Z">
                  <w:r>
                    <w:rPr>
                      <w:noProof/>
                    </w:rPr>
                    <w:t xml:space="preserve">M. Pilgrim, Dive Into Python, 2004. </w:t>
                  </w:r>
                </w:ins>
              </w:p>
            </w:tc>
          </w:tr>
          <w:tr w:rsidR="00DE5F8F" w14:paraId="753AE830" w14:textId="77777777">
            <w:trPr>
              <w:divId w:val="1823810743"/>
              <w:tblCellSpacing w:w="15" w:type="dxa"/>
              <w:ins w:id="1068" w:author="Sean McDonagh" w:date="2019-04-25T12:55:00Z"/>
            </w:trPr>
            <w:tc>
              <w:tcPr>
                <w:tcW w:w="50" w:type="pct"/>
                <w:hideMark/>
              </w:tcPr>
              <w:p w14:paraId="3EADE4C5" w14:textId="77777777" w:rsidR="00DE5F8F" w:rsidRDefault="00DE5F8F">
                <w:pPr>
                  <w:pStyle w:val="Bibliography"/>
                  <w:rPr>
                    <w:ins w:id="1069" w:author="Sean McDonagh" w:date="2019-04-25T12:55:00Z"/>
                    <w:noProof/>
                  </w:rPr>
                </w:pPr>
                <w:ins w:id="1070" w:author="Sean McDonagh" w:date="2019-04-25T12:55:00Z">
                  <w:r>
                    <w:rPr>
                      <w:noProof/>
                    </w:rPr>
                    <w:t xml:space="preserve">[3] </w:t>
                  </w:r>
                </w:ins>
              </w:p>
            </w:tc>
            <w:tc>
              <w:tcPr>
                <w:tcW w:w="0" w:type="auto"/>
                <w:hideMark/>
              </w:tcPr>
              <w:p w14:paraId="302E247F" w14:textId="77777777" w:rsidR="00DE5F8F" w:rsidRDefault="00DE5F8F">
                <w:pPr>
                  <w:pStyle w:val="Bibliography"/>
                  <w:rPr>
                    <w:ins w:id="1071" w:author="Sean McDonagh" w:date="2019-04-25T12:55:00Z"/>
                    <w:noProof/>
                  </w:rPr>
                </w:pPr>
                <w:ins w:id="1072" w:author="Sean McDonagh" w:date="2019-04-25T12:55:00Z">
                  <w:r>
                    <w:rPr>
                      <w:noProof/>
                    </w:rPr>
                    <w:t xml:space="preserve">M. Lutz, Learning Python, Sebastopol, CA: O'Reilly Media, Inc, 2009. </w:t>
                  </w:r>
                </w:ins>
              </w:p>
            </w:tc>
          </w:tr>
          <w:tr w:rsidR="00DE5F8F" w14:paraId="46B973FD" w14:textId="77777777">
            <w:trPr>
              <w:divId w:val="1823810743"/>
              <w:tblCellSpacing w:w="15" w:type="dxa"/>
              <w:ins w:id="1073" w:author="Sean McDonagh" w:date="2019-04-25T12:55:00Z"/>
            </w:trPr>
            <w:tc>
              <w:tcPr>
                <w:tcW w:w="50" w:type="pct"/>
                <w:hideMark/>
              </w:tcPr>
              <w:p w14:paraId="6FEA6149" w14:textId="77777777" w:rsidR="00DE5F8F" w:rsidRDefault="00DE5F8F">
                <w:pPr>
                  <w:pStyle w:val="Bibliography"/>
                  <w:rPr>
                    <w:ins w:id="1074" w:author="Sean McDonagh" w:date="2019-04-25T12:55:00Z"/>
                    <w:noProof/>
                  </w:rPr>
                </w:pPr>
                <w:ins w:id="1075" w:author="Sean McDonagh" w:date="2019-04-25T12:55:00Z">
                  <w:r>
                    <w:rPr>
                      <w:noProof/>
                    </w:rPr>
                    <w:t xml:space="preserve">[4] </w:t>
                  </w:r>
                </w:ins>
              </w:p>
            </w:tc>
            <w:tc>
              <w:tcPr>
                <w:tcW w:w="0" w:type="auto"/>
                <w:hideMark/>
              </w:tcPr>
              <w:p w14:paraId="0DA3246F" w14:textId="77777777" w:rsidR="00DE5F8F" w:rsidRDefault="00DE5F8F">
                <w:pPr>
                  <w:pStyle w:val="Bibliography"/>
                  <w:rPr>
                    <w:ins w:id="1076" w:author="Sean McDonagh" w:date="2019-04-25T12:55:00Z"/>
                    <w:noProof/>
                  </w:rPr>
                </w:pPr>
                <w:ins w:id="1077" w:author="Sean McDonagh" w:date="2019-04-25T12:55:00Z">
                  <w:r>
                    <w:rPr>
                      <w:noProof/>
                    </w:rPr>
                    <w:t>"The Python Language Reference," [Online]. Available: http://docs.python.org/reference/index.html#reference-index.</w:t>
                  </w:r>
                </w:ins>
              </w:p>
            </w:tc>
          </w:tr>
          <w:tr w:rsidR="00DE5F8F" w14:paraId="22F6102F" w14:textId="77777777">
            <w:trPr>
              <w:divId w:val="1823810743"/>
              <w:tblCellSpacing w:w="15" w:type="dxa"/>
              <w:ins w:id="1078" w:author="Sean McDonagh" w:date="2019-04-25T12:55:00Z"/>
            </w:trPr>
            <w:tc>
              <w:tcPr>
                <w:tcW w:w="50" w:type="pct"/>
                <w:hideMark/>
              </w:tcPr>
              <w:p w14:paraId="53A39D8E" w14:textId="77777777" w:rsidR="00DE5F8F" w:rsidRDefault="00DE5F8F">
                <w:pPr>
                  <w:pStyle w:val="Bibliography"/>
                  <w:rPr>
                    <w:ins w:id="1079" w:author="Sean McDonagh" w:date="2019-04-25T12:55:00Z"/>
                    <w:noProof/>
                  </w:rPr>
                </w:pPr>
                <w:ins w:id="1080" w:author="Sean McDonagh" w:date="2019-04-25T12:55:00Z">
                  <w:r>
                    <w:rPr>
                      <w:noProof/>
                    </w:rPr>
                    <w:t xml:space="preserve">[5] </w:t>
                  </w:r>
                </w:ins>
              </w:p>
            </w:tc>
            <w:tc>
              <w:tcPr>
                <w:tcW w:w="0" w:type="auto"/>
                <w:hideMark/>
              </w:tcPr>
              <w:p w14:paraId="46E038F6" w14:textId="77777777" w:rsidR="00DE5F8F" w:rsidRDefault="00DE5F8F">
                <w:pPr>
                  <w:pStyle w:val="Bibliography"/>
                  <w:rPr>
                    <w:ins w:id="1081" w:author="Sean McDonagh" w:date="2019-04-25T12:55:00Z"/>
                    <w:noProof/>
                  </w:rPr>
                </w:pPr>
                <w:ins w:id="1082" w:author="Sean McDonagh" w:date="2019-04-25T12:55:00Z">
                  <w:r>
                    <w:rPr>
                      <w:noProof/>
                    </w:rPr>
                    <w:t xml:space="preserve">A. Martelli, Python in a Nutshell, Sebastopol, CA: O'Reilly Media, Inc., 2006. </w:t>
                  </w:r>
                </w:ins>
              </w:p>
            </w:tc>
          </w:tr>
          <w:tr w:rsidR="00DE5F8F" w14:paraId="706C0245" w14:textId="77777777">
            <w:trPr>
              <w:divId w:val="1823810743"/>
              <w:tblCellSpacing w:w="15" w:type="dxa"/>
              <w:ins w:id="1083" w:author="Sean McDonagh" w:date="2019-04-25T12:55:00Z"/>
            </w:trPr>
            <w:tc>
              <w:tcPr>
                <w:tcW w:w="50" w:type="pct"/>
                <w:hideMark/>
              </w:tcPr>
              <w:p w14:paraId="54D7943E" w14:textId="77777777" w:rsidR="00DE5F8F" w:rsidRDefault="00DE5F8F">
                <w:pPr>
                  <w:pStyle w:val="Bibliography"/>
                  <w:rPr>
                    <w:ins w:id="1084" w:author="Sean McDonagh" w:date="2019-04-25T12:55:00Z"/>
                    <w:noProof/>
                  </w:rPr>
                </w:pPr>
                <w:ins w:id="1085" w:author="Sean McDonagh" w:date="2019-04-25T12:55:00Z">
                  <w:r>
                    <w:rPr>
                      <w:noProof/>
                    </w:rPr>
                    <w:lastRenderedPageBreak/>
                    <w:t xml:space="preserve">[6] </w:t>
                  </w:r>
                </w:ins>
              </w:p>
            </w:tc>
            <w:tc>
              <w:tcPr>
                <w:tcW w:w="0" w:type="auto"/>
                <w:hideMark/>
              </w:tcPr>
              <w:p w14:paraId="6D5EFF10" w14:textId="77777777" w:rsidR="00DE5F8F" w:rsidRDefault="00DE5F8F">
                <w:pPr>
                  <w:pStyle w:val="Bibliography"/>
                  <w:rPr>
                    <w:ins w:id="1086" w:author="Sean McDonagh" w:date="2019-04-25T12:55:00Z"/>
                    <w:noProof/>
                  </w:rPr>
                </w:pPr>
                <w:ins w:id="1087" w:author="Sean McDonagh" w:date="2019-04-25T12:55:00Z">
                  <w:r>
                    <w:rPr>
                      <w:noProof/>
                    </w:rPr>
                    <w:t xml:space="preserve">M. Lutz, Programming Python, Sebastopol, CA: O'Reilly Media, Inc., 2011. </w:t>
                  </w:r>
                </w:ins>
              </w:p>
            </w:tc>
          </w:tr>
          <w:tr w:rsidR="00DE5F8F" w14:paraId="5315A044" w14:textId="77777777">
            <w:trPr>
              <w:divId w:val="1823810743"/>
              <w:tblCellSpacing w:w="15" w:type="dxa"/>
              <w:ins w:id="1088" w:author="Sean McDonagh" w:date="2019-04-25T12:55:00Z"/>
            </w:trPr>
            <w:tc>
              <w:tcPr>
                <w:tcW w:w="50" w:type="pct"/>
                <w:hideMark/>
              </w:tcPr>
              <w:p w14:paraId="7A9FFBD6" w14:textId="77777777" w:rsidR="00DE5F8F" w:rsidRDefault="00DE5F8F">
                <w:pPr>
                  <w:pStyle w:val="Bibliography"/>
                  <w:rPr>
                    <w:ins w:id="1089" w:author="Sean McDonagh" w:date="2019-04-25T12:55:00Z"/>
                    <w:noProof/>
                  </w:rPr>
                </w:pPr>
                <w:ins w:id="1090" w:author="Sean McDonagh" w:date="2019-04-25T12:55:00Z">
                  <w:r>
                    <w:rPr>
                      <w:noProof/>
                    </w:rPr>
                    <w:t xml:space="preserve">[7] </w:t>
                  </w:r>
                </w:ins>
              </w:p>
            </w:tc>
            <w:tc>
              <w:tcPr>
                <w:tcW w:w="0" w:type="auto"/>
                <w:hideMark/>
              </w:tcPr>
              <w:p w14:paraId="668D3ACC" w14:textId="77777777" w:rsidR="00DE5F8F" w:rsidRDefault="00DE5F8F">
                <w:pPr>
                  <w:pStyle w:val="Bibliography"/>
                  <w:rPr>
                    <w:ins w:id="1091" w:author="Sean McDonagh" w:date="2019-04-25T12:55:00Z"/>
                    <w:noProof/>
                  </w:rPr>
                </w:pPr>
                <w:ins w:id="1092" w:author="Sean McDonagh" w:date="2019-04-25T12:55:00Z">
                  <w:r>
                    <w:rPr>
                      <w:noProof/>
                    </w:rPr>
                    <w:t>A. G. Isaac, "Python Introduction," 23 06 2010. [Online]. Available: https://subversion.american.edu/aisaac/notes/python4class.xhtml#introduction-to-the-interpreter. [Accessed 12 05 2011].</w:t>
                  </w:r>
                </w:ins>
              </w:p>
            </w:tc>
          </w:tr>
          <w:tr w:rsidR="00DE5F8F" w14:paraId="59CF0649" w14:textId="77777777">
            <w:trPr>
              <w:divId w:val="1823810743"/>
              <w:tblCellSpacing w:w="15" w:type="dxa"/>
              <w:ins w:id="1093" w:author="Sean McDonagh" w:date="2019-04-25T12:55:00Z"/>
            </w:trPr>
            <w:tc>
              <w:tcPr>
                <w:tcW w:w="50" w:type="pct"/>
                <w:hideMark/>
              </w:tcPr>
              <w:p w14:paraId="7FB229B7" w14:textId="77777777" w:rsidR="00DE5F8F" w:rsidRDefault="00DE5F8F">
                <w:pPr>
                  <w:pStyle w:val="Bibliography"/>
                  <w:rPr>
                    <w:ins w:id="1094" w:author="Sean McDonagh" w:date="2019-04-25T12:55:00Z"/>
                    <w:noProof/>
                  </w:rPr>
                </w:pPr>
                <w:ins w:id="1095" w:author="Sean McDonagh" w:date="2019-04-25T12:55:00Z">
                  <w:r>
                    <w:rPr>
                      <w:noProof/>
                    </w:rPr>
                    <w:t xml:space="preserve">[8] </w:t>
                  </w:r>
                </w:ins>
              </w:p>
            </w:tc>
            <w:tc>
              <w:tcPr>
                <w:tcW w:w="0" w:type="auto"/>
                <w:hideMark/>
              </w:tcPr>
              <w:p w14:paraId="70F74996" w14:textId="77777777" w:rsidR="00DE5F8F" w:rsidRDefault="00DE5F8F">
                <w:pPr>
                  <w:pStyle w:val="Bibliography"/>
                  <w:rPr>
                    <w:ins w:id="1096" w:author="Sean McDonagh" w:date="2019-04-25T12:55:00Z"/>
                    <w:noProof/>
                  </w:rPr>
                </w:pPr>
                <w:ins w:id="1097" w:author="Sean McDonagh" w:date="2019-04-25T12:55:00Z">
                  <w:r>
                    <w:rPr>
                      <w:noProof/>
                    </w:rPr>
                    <w:t>H. Norwak, "10 Python Pitfalls," [Online]. Available: http://zephyrfalcon.org/labs/python_pitfalls.html. [Accessed 13 05 2011].</w:t>
                  </w:r>
                </w:ins>
              </w:p>
            </w:tc>
          </w:tr>
          <w:tr w:rsidR="00DE5F8F" w14:paraId="773345F5" w14:textId="77777777">
            <w:trPr>
              <w:divId w:val="1823810743"/>
              <w:tblCellSpacing w:w="15" w:type="dxa"/>
              <w:ins w:id="1098" w:author="Sean McDonagh" w:date="2019-04-25T12:55:00Z"/>
            </w:trPr>
            <w:tc>
              <w:tcPr>
                <w:tcW w:w="50" w:type="pct"/>
                <w:hideMark/>
              </w:tcPr>
              <w:p w14:paraId="76311607" w14:textId="77777777" w:rsidR="00DE5F8F" w:rsidRDefault="00DE5F8F">
                <w:pPr>
                  <w:pStyle w:val="Bibliography"/>
                  <w:rPr>
                    <w:ins w:id="1099" w:author="Sean McDonagh" w:date="2019-04-25T12:55:00Z"/>
                    <w:noProof/>
                  </w:rPr>
                </w:pPr>
                <w:ins w:id="1100" w:author="Sean McDonagh" w:date="2019-04-25T12:55:00Z">
                  <w:r>
                    <w:rPr>
                      <w:noProof/>
                    </w:rPr>
                    <w:t xml:space="preserve">[9] </w:t>
                  </w:r>
                </w:ins>
              </w:p>
            </w:tc>
            <w:tc>
              <w:tcPr>
                <w:tcW w:w="0" w:type="auto"/>
                <w:hideMark/>
              </w:tcPr>
              <w:p w14:paraId="5426FFE1" w14:textId="77777777" w:rsidR="00DE5F8F" w:rsidRDefault="00DE5F8F">
                <w:pPr>
                  <w:pStyle w:val="Bibliography"/>
                  <w:rPr>
                    <w:ins w:id="1101" w:author="Sean McDonagh" w:date="2019-04-25T12:55:00Z"/>
                    <w:noProof/>
                  </w:rPr>
                </w:pPr>
                <w:ins w:id="1102" w:author="Sean McDonagh" w:date="2019-04-25T12:55:00Z">
                  <w:r>
                    <w:rPr>
                      <w:noProof/>
                    </w:rPr>
                    <w:t>"Python Gotchas," [Online]. Available: http://www.ferg.org/projects/python_gotchas.html.</w:t>
                  </w:r>
                </w:ins>
              </w:p>
            </w:tc>
          </w:tr>
          <w:tr w:rsidR="00DE5F8F" w14:paraId="6E6B5145" w14:textId="77777777">
            <w:trPr>
              <w:divId w:val="1823810743"/>
              <w:tblCellSpacing w:w="15" w:type="dxa"/>
              <w:ins w:id="1103" w:author="Sean McDonagh" w:date="2019-04-25T12:55:00Z"/>
            </w:trPr>
            <w:tc>
              <w:tcPr>
                <w:tcW w:w="50" w:type="pct"/>
                <w:hideMark/>
              </w:tcPr>
              <w:p w14:paraId="050FC570" w14:textId="77777777" w:rsidR="00DE5F8F" w:rsidRDefault="00DE5F8F">
                <w:pPr>
                  <w:pStyle w:val="Bibliography"/>
                  <w:rPr>
                    <w:ins w:id="1104" w:author="Sean McDonagh" w:date="2019-04-25T12:55:00Z"/>
                    <w:noProof/>
                  </w:rPr>
                </w:pPr>
                <w:ins w:id="1105" w:author="Sean McDonagh" w:date="2019-04-25T12:55:00Z">
                  <w:r>
                    <w:rPr>
                      <w:noProof/>
                    </w:rPr>
                    <w:t xml:space="preserve">[10] </w:t>
                  </w:r>
                </w:ins>
              </w:p>
            </w:tc>
            <w:tc>
              <w:tcPr>
                <w:tcW w:w="0" w:type="auto"/>
                <w:hideMark/>
              </w:tcPr>
              <w:p w14:paraId="49160FDC" w14:textId="77777777" w:rsidR="00DE5F8F" w:rsidRDefault="00DE5F8F">
                <w:pPr>
                  <w:pStyle w:val="Bibliography"/>
                  <w:rPr>
                    <w:ins w:id="1106" w:author="Sean McDonagh" w:date="2019-04-25T12:55:00Z"/>
                    <w:noProof/>
                  </w:rPr>
                </w:pPr>
                <w:ins w:id="1107" w:author="Sean McDonagh" w:date="2019-04-25T12:55:00Z">
                  <w:r>
                    <w:rPr>
                      <w:noProof/>
                    </w:rPr>
                    <w:t>G. source, "Big List of Portabilty in Python," [Online]. Available: http://stackoverflow.com/questions/1883118/big-list-of-portability-in-python. [Accessed 12 6 2011].</w:t>
                  </w:r>
                </w:ins>
              </w:p>
            </w:tc>
          </w:tr>
        </w:tbl>
        <w:p w14:paraId="2619C8EB" w14:textId="77777777" w:rsidR="00DE5F8F" w:rsidRDefault="00DE5F8F">
          <w:pPr>
            <w:divId w:val="1823810743"/>
            <w:rPr>
              <w:ins w:id="1108" w:author="Sean McDonagh" w:date="2019-04-25T12:55:00Z"/>
              <w:rFonts w:eastAsia="Times New Roman"/>
              <w:noProof/>
            </w:rPr>
          </w:pPr>
        </w:p>
        <w:p w14:paraId="7E33BEB7" w14:textId="77777777" w:rsidR="00A34E55" w:rsidDel="00DE5F8F" w:rsidRDefault="00A34E55">
          <w:pPr>
            <w:rPr>
              <w:del w:id="1109" w:author="Sean McDonagh" w:date="2019-04-25T12:55:00Z"/>
              <w:noProof/>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5"/>
            <w:gridCol w:w="9735"/>
          </w:tblGrid>
          <w:tr w:rsidR="00A34E55" w:rsidRPr="00A34E55" w:rsidDel="00DE5F8F" w14:paraId="325EB842" w14:textId="77777777">
            <w:trPr>
              <w:divId w:val="2108883663"/>
              <w:tblCellSpacing w:w="15" w:type="dxa"/>
              <w:del w:id="1110" w:author="Sean McDonagh" w:date="2019-04-25T12:55:00Z"/>
            </w:trPr>
            <w:tc>
              <w:tcPr>
                <w:tcW w:w="50" w:type="pct"/>
                <w:hideMark/>
              </w:tcPr>
              <w:p w14:paraId="4A3C50EE" w14:textId="77777777" w:rsidR="00A34E55" w:rsidDel="00DE5F8F" w:rsidRDefault="00A34E55">
                <w:pPr>
                  <w:pStyle w:val="Bibliography"/>
                  <w:rPr>
                    <w:del w:id="1111" w:author="Sean McDonagh" w:date="2019-04-25T12:55:00Z"/>
                    <w:noProof/>
                    <w:szCs w:val="24"/>
                  </w:rPr>
                </w:pPr>
                <w:del w:id="1112" w:author="Sean McDonagh" w:date="2019-04-25T12:55:00Z">
                  <w:r w:rsidDel="00DE5F8F">
                    <w:rPr>
                      <w:noProof/>
                    </w:rPr>
                    <w:delText xml:space="preserve">[1] </w:delText>
                  </w:r>
                </w:del>
              </w:p>
            </w:tc>
            <w:tc>
              <w:tcPr>
                <w:tcW w:w="0" w:type="auto"/>
                <w:hideMark/>
              </w:tcPr>
              <w:p w14:paraId="06F9A5EA" w14:textId="77777777" w:rsidR="00A34E55" w:rsidRPr="00E94999" w:rsidDel="00DE5F8F" w:rsidRDefault="00A34E55">
                <w:pPr>
                  <w:pStyle w:val="Bibliography"/>
                  <w:rPr>
                    <w:del w:id="1113" w:author="Sean McDonagh" w:date="2019-04-25T12:55:00Z"/>
                    <w:noProof/>
                    <w:lang w:val="fr-FR"/>
                  </w:rPr>
                </w:pPr>
                <w:del w:id="1114" w:author="Sean McDonagh" w:date="2019-04-25T12:55:00Z">
                  <w:r w:rsidDel="00DE5F8F">
                    <w:rPr>
                      <w:noProof/>
                    </w:rPr>
                    <w:delText xml:space="preserve">"Enums for Python (Python recipe)," [Online]. </w:delText>
                  </w:r>
                  <w:r w:rsidRPr="00E94999" w:rsidDel="00DE5F8F">
                    <w:rPr>
                      <w:noProof/>
                      <w:lang w:val="fr-FR"/>
                    </w:rPr>
                    <w:delText>Available: http://code.activestate.com/recipes/67107/.</w:delText>
                  </w:r>
                </w:del>
              </w:p>
            </w:tc>
          </w:tr>
          <w:tr w:rsidR="00A34E55" w:rsidDel="00DE5F8F" w14:paraId="2F0B3EAD" w14:textId="77777777">
            <w:trPr>
              <w:divId w:val="2108883663"/>
              <w:tblCellSpacing w:w="15" w:type="dxa"/>
              <w:del w:id="1115" w:author="Sean McDonagh" w:date="2019-04-25T12:55:00Z"/>
            </w:trPr>
            <w:tc>
              <w:tcPr>
                <w:tcW w:w="50" w:type="pct"/>
                <w:hideMark/>
              </w:tcPr>
              <w:p w14:paraId="76CF82EE" w14:textId="77777777" w:rsidR="00A34E55" w:rsidDel="00DE5F8F" w:rsidRDefault="00A34E55">
                <w:pPr>
                  <w:pStyle w:val="Bibliography"/>
                  <w:rPr>
                    <w:del w:id="1116" w:author="Sean McDonagh" w:date="2019-04-25T12:55:00Z"/>
                    <w:noProof/>
                  </w:rPr>
                </w:pPr>
                <w:del w:id="1117" w:author="Sean McDonagh" w:date="2019-04-25T12:55:00Z">
                  <w:r w:rsidDel="00DE5F8F">
                    <w:rPr>
                      <w:noProof/>
                    </w:rPr>
                    <w:delText xml:space="preserve">[2] </w:delText>
                  </w:r>
                </w:del>
              </w:p>
            </w:tc>
            <w:tc>
              <w:tcPr>
                <w:tcW w:w="0" w:type="auto"/>
                <w:hideMark/>
              </w:tcPr>
              <w:p w14:paraId="11DEE531" w14:textId="77777777" w:rsidR="00A34E55" w:rsidDel="00DE5F8F" w:rsidRDefault="00A34E55">
                <w:pPr>
                  <w:pStyle w:val="Bibliography"/>
                  <w:rPr>
                    <w:del w:id="1118" w:author="Sean McDonagh" w:date="2019-04-25T12:55:00Z"/>
                    <w:noProof/>
                  </w:rPr>
                </w:pPr>
                <w:del w:id="1119" w:author="Sean McDonagh" w:date="2019-04-25T12:55:00Z">
                  <w:r w:rsidDel="00DE5F8F">
                    <w:rPr>
                      <w:noProof/>
                    </w:rPr>
                    <w:delText xml:space="preserve">M. Pilgrim, Dive Into Python, 2004. </w:delText>
                  </w:r>
                </w:del>
              </w:p>
            </w:tc>
          </w:tr>
          <w:tr w:rsidR="00A34E55" w:rsidDel="00DE5F8F" w14:paraId="748BE779" w14:textId="77777777">
            <w:trPr>
              <w:divId w:val="2108883663"/>
              <w:tblCellSpacing w:w="15" w:type="dxa"/>
              <w:del w:id="1120" w:author="Sean McDonagh" w:date="2019-04-25T12:55:00Z"/>
            </w:trPr>
            <w:tc>
              <w:tcPr>
                <w:tcW w:w="50" w:type="pct"/>
                <w:hideMark/>
              </w:tcPr>
              <w:p w14:paraId="5D703D53" w14:textId="77777777" w:rsidR="00A34E55" w:rsidDel="00DE5F8F" w:rsidRDefault="00A34E55">
                <w:pPr>
                  <w:pStyle w:val="Bibliography"/>
                  <w:rPr>
                    <w:del w:id="1121" w:author="Sean McDonagh" w:date="2019-04-25T12:55:00Z"/>
                    <w:noProof/>
                  </w:rPr>
                </w:pPr>
                <w:del w:id="1122" w:author="Sean McDonagh" w:date="2019-04-25T12:55:00Z">
                  <w:r w:rsidDel="00DE5F8F">
                    <w:rPr>
                      <w:noProof/>
                    </w:rPr>
                    <w:delText xml:space="preserve">[3] </w:delText>
                  </w:r>
                </w:del>
              </w:p>
            </w:tc>
            <w:tc>
              <w:tcPr>
                <w:tcW w:w="0" w:type="auto"/>
                <w:hideMark/>
              </w:tcPr>
              <w:p w14:paraId="35ED881F" w14:textId="77777777" w:rsidR="00A34E55" w:rsidDel="00DE5F8F" w:rsidRDefault="00A34E55">
                <w:pPr>
                  <w:pStyle w:val="Bibliography"/>
                  <w:rPr>
                    <w:del w:id="1123" w:author="Sean McDonagh" w:date="2019-04-25T12:55:00Z"/>
                    <w:noProof/>
                  </w:rPr>
                </w:pPr>
                <w:del w:id="1124" w:author="Sean McDonagh" w:date="2019-04-25T12:55:00Z">
                  <w:r w:rsidDel="00DE5F8F">
                    <w:rPr>
                      <w:noProof/>
                    </w:rPr>
                    <w:delText xml:space="preserve">M. Lutz, Learning Python, Sebastopol, CA: O'Reilly Media, Inc, 2009. </w:delText>
                  </w:r>
                </w:del>
              </w:p>
            </w:tc>
          </w:tr>
          <w:tr w:rsidR="00A34E55" w:rsidRPr="00A34E55" w:rsidDel="00DE5F8F" w14:paraId="2C637FFE" w14:textId="77777777">
            <w:trPr>
              <w:divId w:val="2108883663"/>
              <w:tblCellSpacing w:w="15" w:type="dxa"/>
              <w:del w:id="1125" w:author="Sean McDonagh" w:date="2019-04-25T12:55:00Z"/>
            </w:trPr>
            <w:tc>
              <w:tcPr>
                <w:tcW w:w="50" w:type="pct"/>
                <w:hideMark/>
              </w:tcPr>
              <w:p w14:paraId="363C0179" w14:textId="77777777" w:rsidR="00A34E55" w:rsidDel="00DE5F8F" w:rsidRDefault="00A34E55">
                <w:pPr>
                  <w:pStyle w:val="Bibliography"/>
                  <w:rPr>
                    <w:del w:id="1126" w:author="Sean McDonagh" w:date="2019-04-25T12:55:00Z"/>
                    <w:noProof/>
                  </w:rPr>
                </w:pPr>
                <w:del w:id="1127" w:author="Sean McDonagh" w:date="2019-04-25T12:55:00Z">
                  <w:r w:rsidDel="00DE5F8F">
                    <w:rPr>
                      <w:noProof/>
                    </w:rPr>
                    <w:delText xml:space="preserve">[4] </w:delText>
                  </w:r>
                </w:del>
              </w:p>
            </w:tc>
            <w:tc>
              <w:tcPr>
                <w:tcW w:w="0" w:type="auto"/>
                <w:hideMark/>
              </w:tcPr>
              <w:p w14:paraId="371143D1" w14:textId="77777777" w:rsidR="00A34E55" w:rsidRPr="00E94999" w:rsidDel="00DE5F8F" w:rsidRDefault="00A34E55">
                <w:pPr>
                  <w:pStyle w:val="Bibliography"/>
                  <w:rPr>
                    <w:del w:id="1128" w:author="Sean McDonagh" w:date="2019-04-25T12:55:00Z"/>
                    <w:noProof/>
                    <w:lang w:val="fr-FR"/>
                  </w:rPr>
                </w:pPr>
                <w:del w:id="1129" w:author="Sean McDonagh" w:date="2019-04-25T12:55:00Z">
                  <w:r w:rsidDel="00DE5F8F">
                    <w:rPr>
                      <w:noProof/>
                    </w:rPr>
                    <w:delText xml:space="preserve">"The Python Language Reference," [Online]. </w:delText>
                  </w:r>
                  <w:r w:rsidRPr="00E94999" w:rsidDel="00DE5F8F">
                    <w:rPr>
                      <w:noProof/>
                      <w:lang w:val="fr-FR"/>
                    </w:rPr>
                    <w:delText>Available: http://docs.python.org/reference/index.html#reference-index.</w:delText>
                  </w:r>
                </w:del>
              </w:p>
            </w:tc>
          </w:tr>
          <w:tr w:rsidR="00A34E55" w:rsidDel="00DE5F8F" w14:paraId="6FCC51ED" w14:textId="77777777">
            <w:trPr>
              <w:divId w:val="2108883663"/>
              <w:tblCellSpacing w:w="15" w:type="dxa"/>
              <w:del w:id="1130" w:author="Sean McDonagh" w:date="2019-04-25T12:55:00Z"/>
            </w:trPr>
            <w:tc>
              <w:tcPr>
                <w:tcW w:w="50" w:type="pct"/>
                <w:hideMark/>
              </w:tcPr>
              <w:p w14:paraId="00320FAA" w14:textId="77777777" w:rsidR="00A34E55" w:rsidDel="00DE5F8F" w:rsidRDefault="00A34E55">
                <w:pPr>
                  <w:pStyle w:val="Bibliography"/>
                  <w:rPr>
                    <w:del w:id="1131" w:author="Sean McDonagh" w:date="2019-04-25T12:55:00Z"/>
                    <w:noProof/>
                  </w:rPr>
                </w:pPr>
                <w:del w:id="1132" w:author="Sean McDonagh" w:date="2019-04-25T12:55:00Z">
                  <w:r w:rsidDel="00DE5F8F">
                    <w:rPr>
                      <w:noProof/>
                    </w:rPr>
                    <w:delText xml:space="preserve">[5] </w:delText>
                  </w:r>
                </w:del>
              </w:p>
            </w:tc>
            <w:tc>
              <w:tcPr>
                <w:tcW w:w="0" w:type="auto"/>
                <w:hideMark/>
              </w:tcPr>
              <w:p w14:paraId="1B8F9ED0" w14:textId="77777777" w:rsidR="00A34E55" w:rsidDel="00DE5F8F" w:rsidRDefault="00A34E55">
                <w:pPr>
                  <w:pStyle w:val="Bibliography"/>
                  <w:rPr>
                    <w:del w:id="1133" w:author="Sean McDonagh" w:date="2019-04-25T12:55:00Z"/>
                    <w:noProof/>
                  </w:rPr>
                </w:pPr>
                <w:del w:id="1134" w:author="Sean McDonagh" w:date="2019-04-25T12:55:00Z">
                  <w:r w:rsidDel="00DE5F8F">
                    <w:rPr>
                      <w:noProof/>
                    </w:rPr>
                    <w:delText xml:space="preserve">A. Martelli, Python in a Nutshell, Sebastopol, CA: O'Reilly Media, Inc., 2006. </w:delText>
                  </w:r>
                </w:del>
              </w:p>
            </w:tc>
          </w:tr>
          <w:tr w:rsidR="00A34E55" w:rsidDel="00DE5F8F" w14:paraId="6673726B" w14:textId="77777777">
            <w:trPr>
              <w:divId w:val="2108883663"/>
              <w:tblCellSpacing w:w="15" w:type="dxa"/>
              <w:del w:id="1135" w:author="Sean McDonagh" w:date="2019-04-25T12:55:00Z"/>
            </w:trPr>
            <w:tc>
              <w:tcPr>
                <w:tcW w:w="50" w:type="pct"/>
                <w:hideMark/>
              </w:tcPr>
              <w:p w14:paraId="0C6FDA73" w14:textId="77777777" w:rsidR="00A34E55" w:rsidDel="00DE5F8F" w:rsidRDefault="00A34E55">
                <w:pPr>
                  <w:pStyle w:val="Bibliography"/>
                  <w:rPr>
                    <w:del w:id="1136" w:author="Sean McDonagh" w:date="2019-04-25T12:55:00Z"/>
                    <w:noProof/>
                  </w:rPr>
                </w:pPr>
                <w:del w:id="1137" w:author="Sean McDonagh" w:date="2019-04-25T12:55:00Z">
                  <w:r w:rsidDel="00DE5F8F">
                    <w:rPr>
                      <w:noProof/>
                    </w:rPr>
                    <w:delText xml:space="preserve">[6] </w:delText>
                  </w:r>
                </w:del>
              </w:p>
            </w:tc>
            <w:tc>
              <w:tcPr>
                <w:tcW w:w="0" w:type="auto"/>
                <w:hideMark/>
              </w:tcPr>
              <w:p w14:paraId="3A1C303D" w14:textId="77777777" w:rsidR="00A34E55" w:rsidDel="00DE5F8F" w:rsidRDefault="00A34E55">
                <w:pPr>
                  <w:pStyle w:val="Bibliography"/>
                  <w:rPr>
                    <w:del w:id="1138" w:author="Sean McDonagh" w:date="2019-04-25T12:55:00Z"/>
                    <w:noProof/>
                  </w:rPr>
                </w:pPr>
                <w:del w:id="1139" w:author="Sean McDonagh" w:date="2019-04-25T12:55:00Z">
                  <w:r w:rsidDel="00DE5F8F">
                    <w:rPr>
                      <w:noProof/>
                    </w:rPr>
                    <w:delText xml:space="preserve">M. Lutz, Programming Python, Sebastopol, CA: O'Reilly Media, Inc., 2011. </w:delText>
                  </w:r>
                </w:del>
              </w:p>
            </w:tc>
          </w:tr>
          <w:tr w:rsidR="00A34E55" w:rsidDel="00DE5F8F" w14:paraId="70F4DD90" w14:textId="77777777">
            <w:trPr>
              <w:divId w:val="2108883663"/>
              <w:tblCellSpacing w:w="15" w:type="dxa"/>
              <w:del w:id="1140" w:author="Sean McDonagh" w:date="2019-04-25T12:55:00Z"/>
            </w:trPr>
            <w:tc>
              <w:tcPr>
                <w:tcW w:w="50" w:type="pct"/>
                <w:hideMark/>
              </w:tcPr>
              <w:p w14:paraId="75F9600A" w14:textId="77777777" w:rsidR="00A34E55" w:rsidDel="00DE5F8F" w:rsidRDefault="00A34E55">
                <w:pPr>
                  <w:pStyle w:val="Bibliography"/>
                  <w:rPr>
                    <w:del w:id="1141" w:author="Sean McDonagh" w:date="2019-04-25T12:55:00Z"/>
                    <w:noProof/>
                  </w:rPr>
                </w:pPr>
                <w:del w:id="1142" w:author="Sean McDonagh" w:date="2019-04-25T12:55:00Z">
                  <w:r w:rsidDel="00DE5F8F">
                    <w:rPr>
                      <w:noProof/>
                    </w:rPr>
                    <w:delText xml:space="preserve">[7] </w:delText>
                  </w:r>
                </w:del>
              </w:p>
            </w:tc>
            <w:tc>
              <w:tcPr>
                <w:tcW w:w="0" w:type="auto"/>
                <w:hideMark/>
              </w:tcPr>
              <w:p w14:paraId="7AE6526B" w14:textId="77777777" w:rsidR="00A34E55" w:rsidDel="00DE5F8F" w:rsidRDefault="00A34E55">
                <w:pPr>
                  <w:pStyle w:val="Bibliography"/>
                  <w:rPr>
                    <w:del w:id="1143" w:author="Sean McDonagh" w:date="2019-04-25T12:55:00Z"/>
                    <w:noProof/>
                  </w:rPr>
                </w:pPr>
                <w:del w:id="1144" w:author="Sean McDonagh" w:date="2019-04-25T12:55:00Z">
                  <w:r w:rsidDel="00DE5F8F">
                    <w:rPr>
                      <w:noProof/>
                    </w:rPr>
                    <w:delText>A. G. Isaac, "Python Introduction," 23 06 2010. [Online]. Available: https://subversion.american.edu/aisaac/notes/python4class.xhtml#introduction-to-the-interpreter. [Accessed 12 05 2011].</w:delText>
                  </w:r>
                </w:del>
              </w:p>
            </w:tc>
          </w:tr>
          <w:tr w:rsidR="00A34E55" w:rsidDel="00DE5F8F" w14:paraId="688A5931" w14:textId="77777777">
            <w:trPr>
              <w:divId w:val="2108883663"/>
              <w:tblCellSpacing w:w="15" w:type="dxa"/>
              <w:del w:id="1145" w:author="Sean McDonagh" w:date="2019-04-25T12:55:00Z"/>
            </w:trPr>
            <w:tc>
              <w:tcPr>
                <w:tcW w:w="50" w:type="pct"/>
                <w:hideMark/>
              </w:tcPr>
              <w:p w14:paraId="7CE4BF8A" w14:textId="77777777" w:rsidR="00A34E55" w:rsidDel="00DE5F8F" w:rsidRDefault="00A34E55">
                <w:pPr>
                  <w:pStyle w:val="Bibliography"/>
                  <w:rPr>
                    <w:del w:id="1146" w:author="Sean McDonagh" w:date="2019-04-25T12:55:00Z"/>
                    <w:noProof/>
                  </w:rPr>
                </w:pPr>
                <w:del w:id="1147" w:author="Sean McDonagh" w:date="2019-04-25T12:55:00Z">
                  <w:r w:rsidDel="00DE5F8F">
                    <w:rPr>
                      <w:noProof/>
                    </w:rPr>
                    <w:delText xml:space="preserve">[8] </w:delText>
                  </w:r>
                </w:del>
              </w:p>
            </w:tc>
            <w:tc>
              <w:tcPr>
                <w:tcW w:w="0" w:type="auto"/>
                <w:hideMark/>
              </w:tcPr>
              <w:p w14:paraId="6E95166D" w14:textId="77777777" w:rsidR="00A34E55" w:rsidDel="00DE5F8F" w:rsidRDefault="00A34E55">
                <w:pPr>
                  <w:pStyle w:val="Bibliography"/>
                  <w:rPr>
                    <w:del w:id="1148" w:author="Sean McDonagh" w:date="2019-04-25T12:55:00Z"/>
                    <w:noProof/>
                  </w:rPr>
                </w:pPr>
                <w:del w:id="1149" w:author="Sean McDonagh" w:date="2019-04-25T12:55:00Z">
                  <w:r w:rsidDel="00DE5F8F">
                    <w:rPr>
                      <w:noProof/>
                    </w:rPr>
                    <w:delText>H. Norwak, "10 Python Pitfalls," [Online]. Available: http://zephyrfalcon.org/labs/python_pitfalls.html. [Accessed 13 05 2011].</w:delText>
                  </w:r>
                </w:del>
              </w:p>
            </w:tc>
          </w:tr>
          <w:tr w:rsidR="00A34E55" w:rsidDel="00DE5F8F" w14:paraId="7C0CFF17" w14:textId="77777777">
            <w:trPr>
              <w:divId w:val="2108883663"/>
              <w:tblCellSpacing w:w="15" w:type="dxa"/>
              <w:del w:id="1150" w:author="Sean McDonagh" w:date="2019-04-25T12:55:00Z"/>
            </w:trPr>
            <w:tc>
              <w:tcPr>
                <w:tcW w:w="50" w:type="pct"/>
                <w:hideMark/>
              </w:tcPr>
              <w:p w14:paraId="1E8CA7E9" w14:textId="77777777" w:rsidR="00A34E55" w:rsidDel="00DE5F8F" w:rsidRDefault="00A34E55">
                <w:pPr>
                  <w:pStyle w:val="Bibliography"/>
                  <w:rPr>
                    <w:del w:id="1151" w:author="Sean McDonagh" w:date="2019-04-25T12:55:00Z"/>
                    <w:noProof/>
                  </w:rPr>
                </w:pPr>
                <w:del w:id="1152" w:author="Sean McDonagh" w:date="2019-04-25T12:55:00Z">
                  <w:r w:rsidDel="00DE5F8F">
                    <w:rPr>
                      <w:noProof/>
                    </w:rPr>
                    <w:delText xml:space="preserve">[9] </w:delText>
                  </w:r>
                </w:del>
              </w:p>
            </w:tc>
            <w:tc>
              <w:tcPr>
                <w:tcW w:w="0" w:type="auto"/>
                <w:hideMark/>
              </w:tcPr>
              <w:p w14:paraId="151259D5" w14:textId="77777777" w:rsidR="00A34E55" w:rsidDel="00DE5F8F" w:rsidRDefault="00A34E55">
                <w:pPr>
                  <w:pStyle w:val="Bibliography"/>
                  <w:rPr>
                    <w:del w:id="1153" w:author="Sean McDonagh" w:date="2019-04-25T12:55:00Z"/>
                    <w:noProof/>
                  </w:rPr>
                </w:pPr>
                <w:del w:id="1154" w:author="Sean McDonagh" w:date="2019-04-25T12:55:00Z">
                  <w:r w:rsidDel="00DE5F8F">
                    <w:rPr>
                      <w:noProof/>
                    </w:rPr>
                    <w:delText>"Python Gotchas," [Online]. Available: http://www.ferg.org/projects/python_gotchas.html.</w:delText>
                  </w:r>
                </w:del>
              </w:p>
            </w:tc>
          </w:tr>
          <w:tr w:rsidR="00A34E55" w:rsidDel="00DE5F8F" w14:paraId="1129154C" w14:textId="77777777">
            <w:trPr>
              <w:divId w:val="2108883663"/>
              <w:tblCellSpacing w:w="15" w:type="dxa"/>
              <w:del w:id="1155" w:author="Sean McDonagh" w:date="2019-04-25T12:55:00Z"/>
            </w:trPr>
            <w:tc>
              <w:tcPr>
                <w:tcW w:w="50" w:type="pct"/>
                <w:hideMark/>
              </w:tcPr>
              <w:p w14:paraId="19A316D6" w14:textId="77777777" w:rsidR="00A34E55" w:rsidDel="00DE5F8F" w:rsidRDefault="00A34E55">
                <w:pPr>
                  <w:pStyle w:val="Bibliography"/>
                  <w:rPr>
                    <w:del w:id="1156" w:author="Sean McDonagh" w:date="2019-04-25T12:55:00Z"/>
                    <w:noProof/>
                  </w:rPr>
                </w:pPr>
                <w:del w:id="1157" w:author="Sean McDonagh" w:date="2019-04-25T12:55:00Z">
                  <w:r w:rsidDel="00DE5F8F">
                    <w:rPr>
                      <w:noProof/>
                    </w:rPr>
                    <w:delText xml:space="preserve">[10] </w:delText>
                  </w:r>
                </w:del>
              </w:p>
            </w:tc>
            <w:tc>
              <w:tcPr>
                <w:tcW w:w="0" w:type="auto"/>
                <w:hideMark/>
              </w:tcPr>
              <w:p w14:paraId="20AFBE6D" w14:textId="77777777" w:rsidR="00A34E55" w:rsidDel="00DE5F8F" w:rsidRDefault="00A34E55">
                <w:pPr>
                  <w:pStyle w:val="Bibliography"/>
                  <w:rPr>
                    <w:del w:id="1158" w:author="Sean McDonagh" w:date="2019-04-25T12:55:00Z"/>
                    <w:noProof/>
                  </w:rPr>
                </w:pPr>
                <w:del w:id="1159" w:author="Sean McDonagh" w:date="2019-04-25T12:55:00Z">
                  <w:r w:rsidDel="00DE5F8F">
                    <w:rPr>
                      <w:noProof/>
                    </w:rPr>
                    <w:delText xml:space="preserve">G. source, "Big List of Portabilty in Python," [Online]. </w:delText>
                  </w:r>
                  <w:r w:rsidRPr="00E94999" w:rsidDel="00DE5F8F">
                    <w:rPr>
                      <w:noProof/>
                      <w:lang w:val="fr-FR"/>
                    </w:rPr>
                    <w:delText xml:space="preserve">Available: http://stackoverflow.com/questions/1883118/big-list-of-portability-in-python. </w:delText>
                  </w:r>
                  <w:r w:rsidDel="00DE5F8F">
                    <w:rPr>
                      <w:noProof/>
                    </w:rPr>
                    <w:delText>[Accessed 12 6 2011].</w:delText>
                  </w:r>
                </w:del>
              </w:p>
            </w:tc>
          </w:tr>
        </w:tbl>
        <w:p w14:paraId="7022B2D6" w14:textId="22E91682" w:rsidR="00A34E55" w:rsidDel="0056735F" w:rsidRDefault="00A34E55">
          <w:pPr>
            <w:divId w:val="2108883663"/>
            <w:rPr>
              <w:del w:id="1160" w:author="Sean McDonagh" w:date="2019-04-25T12:12:00Z"/>
              <w:rFonts w:eastAsia="Times New Roman"/>
              <w:noProof/>
            </w:rPr>
          </w:pPr>
        </w:p>
        <w:p w14:paraId="64932EDE" w14:textId="4A34294C" w:rsidR="00561A3D" w:rsidRDefault="00561A3D">
          <w:pPr>
            <w:rPr>
              <w:lang w:bidi="en-US"/>
            </w:rPr>
          </w:pPr>
          <w:r w:rsidRPr="00EC2958">
            <w:rPr>
              <w:rFonts w:cstheme="minorHAnsi"/>
              <w:lang w:bidi="en-US"/>
            </w:rPr>
            <w:fldChar w:fldCharType="end"/>
          </w:r>
          <w:commentRangeEnd w:id="1057"/>
          <w:r w:rsidR="0012451F">
            <w:rPr>
              <w:rStyle w:val="CommentReference"/>
            </w:rPr>
            <w:commentReference w:id="1057"/>
          </w:r>
        </w:p>
      </w:sdtContent>
    </w:sdt>
    <w:p w14:paraId="5E24A44D" w14:textId="1EE1A38C" w:rsidR="001060CD" w:rsidDel="0056735F" w:rsidRDefault="00561A3D" w:rsidP="0071177D">
      <w:pPr>
        <w:spacing w:after="240"/>
        <w:ind w:left="630" w:hanging="630"/>
        <w:rPr>
          <w:del w:id="1161" w:author="Sean McDonagh" w:date="2019-04-25T12:12:00Z"/>
          <w:lang w:val="en-CA"/>
        </w:rPr>
      </w:pPr>
      <w:r w:rsidDel="00C07348">
        <w:t xml:space="preserve"> </w:t>
      </w:r>
    </w:p>
    <w:p w14:paraId="3EBFFD82" w14:textId="77777777" w:rsidR="00741C0D" w:rsidRDefault="00741C0D">
      <w:pPr>
        <w:spacing w:after="240"/>
        <w:pPrChange w:id="1162" w:author="Sean McDonagh" w:date="2019-04-25T12:12:00Z">
          <w:pPr>
            <w:spacing w:after="240"/>
            <w:ind w:left="630" w:hanging="720"/>
          </w:pPr>
        </w:pPrChange>
      </w:pPr>
      <w:r>
        <w:br w:type="page"/>
      </w:r>
    </w:p>
    <w:p w14:paraId="666D2E67" w14:textId="77777777" w:rsidR="001610CB" w:rsidRDefault="00650C36" w:rsidP="009866F9">
      <w:pPr>
        <w:pStyle w:val="Heading1"/>
        <w:jc w:val="center"/>
      </w:pPr>
      <w:bookmarkStart w:id="1163" w:name="_Toc7089438"/>
      <w:r w:rsidRPr="00AB6756">
        <w:lastRenderedPageBreak/>
        <w:t>Index</w:t>
      </w:r>
      <w:bookmarkEnd w:id="1163"/>
    </w:p>
    <w:p w14:paraId="059A1EE1" w14:textId="77777777" w:rsidR="001610CB" w:rsidRDefault="001610CB"/>
    <w:p w14:paraId="59CA7DE0" w14:textId="77777777" w:rsidR="00DE5F8F" w:rsidRDefault="003E6398" w:rsidP="008216A8">
      <w:pPr>
        <w:pStyle w:val="Bibliography1"/>
        <w:rPr>
          <w:ins w:id="1164" w:author="Sean McDonagh" w:date="2019-04-25T12:55:00Z"/>
          <w:noProof/>
        </w:rPr>
        <w:sectPr w:rsidR="00DE5F8F" w:rsidSect="000E26A0">
          <w:headerReference w:type="even" r:id="rId42"/>
          <w:headerReference w:type="default" r:id="rId43"/>
          <w:footerReference w:type="even" r:id="rId44"/>
          <w:footerReference w:type="default" r:id="rId45"/>
          <w:headerReference w:type="first" r:id="rId46"/>
          <w:footerReference w:type="first" r:id="rId47"/>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484BEE10" w14:textId="77777777" w:rsidR="00DE5F8F" w:rsidRDefault="00DE5F8F">
      <w:pPr>
        <w:pStyle w:val="IndexHeading"/>
        <w:keepNext/>
        <w:tabs>
          <w:tab w:val="right" w:pos="4735"/>
        </w:tabs>
        <w:rPr>
          <w:ins w:id="1165" w:author="Sean McDonagh" w:date="2019-04-25T12:55:00Z"/>
          <w:rFonts w:cstheme="minorBidi"/>
          <w:b/>
          <w:bCs/>
          <w:noProof/>
        </w:rPr>
      </w:pPr>
      <w:ins w:id="1166" w:author="Sean McDonagh" w:date="2019-04-25T12:55:00Z">
        <w:r>
          <w:rPr>
            <w:noProof/>
          </w:rPr>
          <w:t xml:space="preserve"> </w:t>
        </w:r>
      </w:ins>
    </w:p>
    <w:p w14:paraId="23F8C709" w14:textId="77777777" w:rsidR="00DE5F8F" w:rsidRDefault="00DE5F8F">
      <w:pPr>
        <w:pStyle w:val="Index1"/>
        <w:tabs>
          <w:tab w:val="right" w:pos="4735"/>
        </w:tabs>
        <w:rPr>
          <w:ins w:id="1167" w:author="Sean McDonagh" w:date="2019-04-25T12:55:00Z"/>
          <w:noProof/>
        </w:rPr>
      </w:pPr>
      <w:ins w:id="1168" w:author="Sean McDonagh" w:date="2019-04-25T12:55:00Z">
        <w:r w:rsidRPr="00287143">
          <w:rPr>
            <w:noProof/>
            <w:lang w:val="en-CA"/>
          </w:rPr>
          <w:t>CGM – Protocol Lock Errors</w:t>
        </w:r>
        <w:r>
          <w:rPr>
            <w:noProof/>
          </w:rPr>
          <w:t>, 47</w:t>
        </w:r>
      </w:ins>
    </w:p>
    <w:p w14:paraId="19F87B57" w14:textId="77777777" w:rsidR="00DE5F8F" w:rsidRDefault="00DE5F8F">
      <w:pPr>
        <w:pStyle w:val="Index1"/>
        <w:tabs>
          <w:tab w:val="right" w:pos="4735"/>
        </w:tabs>
        <w:rPr>
          <w:ins w:id="1169" w:author="Sean McDonagh" w:date="2019-04-25T12:55:00Z"/>
          <w:noProof/>
        </w:rPr>
      </w:pPr>
      <w:ins w:id="1170" w:author="Sean McDonagh" w:date="2019-04-25T12:55:00Z">
        <w:r w:rsidRPr="00287143">
          <w:rPr>
            <w:noProof/>
            <w:lang w:val="en-CA"/>
          </w:rPr>
          <w:t>CGS – Concurrency – Premature Termination</w:t>
        </w:r>
        <w:r>
          <w:rPr>
            <w:noProof/>
          </w:rPr>
          <w:t>, 46</w:t>
        </w:r>
      </w:ins>
    </w:p>
    <w:p w14:paraId="6CA06EA0" w14:textId="77777777" w:rsidR="00DE5F8F" w:rsidRDefault="00DE5F8F">
      <w:pPr>
        <w:pStyle w:val="IndexHeading"/>
        <w:keepNext/>
        <w:tabs>
          <w:tab w:val="right" w:pos="4735"/>
        </w:tabs>
        <w:rPr>
          <w:ins w:id="1171" w:author="Sean McDonagh" w:date="2019-04-25T12:55:00Z"/>
          <w:rFonts w:cstheme="minorBidi"/>
          <w:b/>
          <w:bCs/>
          <w:noProof/>
        </w:rPr>
      </w:pPr>
      <w:ins w:id="1172" w:author="Sean McDonagh" w:date="2019-04-25T12:55:00Z">
        <w:r>
          <w:rPr>
            <w:noProof/>
          </w:rPr>
          <w:t xml:space="preserve"> </w:t>
        </w:r>
      </w:ins>
    </w:p>
    <w:p w14:paraId="61C0EEE7" w14:textId="77777777" w:rsidR="00DE5F8F" w:rsidRDefault="00DE5F8F">
      <w:pPr>
        <w:pStyle w:val="Index1"/>
        <w:tabs>
          <w:tab w:val="right" w:pos="4735"/>
        </w:tabs>
        <w:rPr>
          <w:ins w:id="1173" w:author="Sean McDonagh" w:date="2019-04-25T12:55:00Z"/>
          <w:noProof/>
        </w:rPr>
      </w:pPr>
      <w:ins w:id="1174" w:author="Sean McDonagh" w:date="2019-04-25T12:55:00Z">
        <w:r>
          <w:rPr>
            <w:noProof/>
          </w:rPr>
          <w:t>Language Vulnerabilities</w:t>
        </w:r>
      </w:ins>
    </w:p>
    <w:p w14:paraId="4199FAA5" w14:textId="77777777" w:rsidR="00DE5F8F" w:rsidRDefault="00DE5F8F">
      <w:pPr>
        <w:pStyle w:val="Index2"/>
        <w:tabs>
          <w:tab w:val="right" w:pos="4735"/>
        </w:tabs>
        <w:rPr>
          <w:ins w:id="1175" w:author="Sean McDonagh" w:date="2019-04-25T12:55:00Z"/>
          <w:noProof/>
        </w:rPr>
      </w:pPr>
      <w:ins w:id="1176" w:author="Sean McDonagh" w:date="2019-04-25T12:55:00Z">
        <w:r>
          <w:rPr>
            <w:noProof/>
          </w:rPr>
          <w:t>Concurrency – Premature Termination [CGS], 46</w:t>
        </w:r>
      </w:ins>
    </w:p>
    <w:p w14:paraId="4B3166E7" w14:textId="77777777" w:rsidR="00DE5F8F" w:rsidRDefault="00DE5F8F">
      <w:pPr>
        <w:pStyle w:val="Index2"/>
        <w:tabs>
          <w:tab w:val="right" w:pos="4735"/>
        </w:tabs>
        <w:rPr>
          <w:ins w:id="1177" w:author="Sean McDonagh" w:date="2019-04-25T12:55:00Z"/>
          <w:noProof/>
        </w:rPr>
      </w:pPr>
      <w:ins w:id="1178" w:author="Sean McDonagh" w:date="2019-04-25T12:55:00Z">
        <w:r>
          <w:rPr>
            <w:noProof/>
          </w:rPr>
          <w:t>Protocol Lock Errors [CGM], 47</w:t>
        </w:r>
      </w:ins>
    </w:p>
    <w:p w14:paraId="41459963" w14:textId="77777777" w:rsidR="00DE5F8F" w:rsidRDefault="00DE5F8F">
      <w:pPr>
        <w:pStyle w:val="Index2"/>
        <w:tabs>
          <w:tab w:val="right" w:pos="4735"/>
        </w:tabs>
        <w:rPr>
          <w:ins w:id="1179" w:author="Sean McDonagh" w:date="2019-04-25T12:55:00Z"/>
          <w:noProof/>
        </w:rPr>
      </w:pPr>
      <w:ins w:id="1180" w:author="Sean McDonagh" w:date="2019-04-25T12:55:00Z">
        <w:r>
          <w:rPr>
            <w:noProof/>
          </w:rPr>
          <w:t>Uncontrolled Fromat String [SHL], 47</w:t>
        </w:r>
      </w:ins>
    </w:p>
    <w:p w14:paraId="261A5344" w14:textId="77777777" w:rsidR="00DE5F8F" w:rsidRDefault="00DE5F8F">
      <w:pPr>
        <w:pStyle w:val="Index1"/>
        <w:tabs>
          <w:tab w:val="right" w:pos="4735"/>
        </w:tabs>
        <w:rPr>
          <w:ins w:id="1181" w:author="Sean McDonagh" w:date="2019-04-25T12:55:00Z"/>
          <w:noProof/>
        </w:rPr>
      </w:pPr>
      <w:ins w:id="1182" w:author="Sean McDonagh" w:date="2019-04-25T12:55:00Z">
        <w:r>
          <w:rPr>
            <w:noProof/>
          </w:rPr>
          <w:t>LHS (left-hand side), 23</w:t>
        </w:r>
      </w:ins>
    </w:p>
    <w:p w14:paraId="5AF92B8C" w14:textId="77777777" w:rsidR="00DE5F8F" w:rsidRDefault="00DE5F8F">
      <w:pPr>
        <w:pStyle w:val="IndexHeading"/>
        <w:keepNext/>
        <w:tabs>
          <w:tab w:val="right" w:pos="4735"/>
        </w:tabs>
        <w:rPr>
          <w:ins w:id="1183" w:author="Sean McDonagh" w:date="2019-04-25T12:55:00Z"/>
          <w:rFonts w:cstheme="minorBidi"/>
          <w:b/>
          <w:bCs/>
          <w:noProof/>
        </w:rPr>
      </w:pPr>
      <w:ins w:id="1184" w:author="Sean McDonagh" w:date="2019-04-25T12:55:00Z">
        <w:r>
          <w:rPr>
            <w:noProof/>
          </w:rPr>
          <w:t xml:space="preserve"> </w:t>
        </w:r>
      </w:ins>
    </w:p>
    <w:p w14:paraId="24087D84" w14:textId="77777777" w:rsidR="00DE5F8F" w:rsidRDefault="00DE5F8F">
      <w:pPr>
        <w:pStyle w:val="Index1"/>
        <w:tabs>
          <w:tab w:val="right" w:pos="4735"/>
        </w:tabs>
        <w:rPr>
          <w:ins w:id="1185" w:author="Sean McDonagh" w:date="2019-04-25T12:55:00Z"/>
          <w:noProof/>
        </w:rPr>
      </w:pPr>
      <w:ins w:id="1186" w:author="Sean McDonagh" w:date="2019-04-25T12:55:00Z">
        <w:r>
          <w:rPr>
            <w:noProof/>
          </w:rPr>
          <w:t>SHL – Uncontrolled Format String, 47</w:t>
        </w:r>
      </w:ins>
    </w:p>
    <w:p w14:paraId="35DB33EE" w14:textId="3564096D" w:rsidR="00DE5F8F" w:rsidRDefault="00DE5F8F" w:rsidP="008216A8">
      <w:pPr>
        <w:pStyle w:val="Bibliography1"/>
        <w:rPr>
          <w:ins w:id="1187" w:author="Sean McDonagh" w:date="2019-04-25T12:55:00Z"/>
          <w:noProof/>
        </w:rPr>
        <w:sectPr w:rsidR="00DE5F8F" w:rsidSect="008F5A32">
          <w:type w:val="continuous"/>
          <w:pgSz w:w="11909" w:h="16834" w:code="9"/>
          <w:pgMar w:top="792" w:right="734" w:bottom="821" w:left="821" w:header="706" w:footer="576" w:gutter="144"/>
          <w:cols w:num="2" w:space="720"/>
          <w:titlePg/>
          <w:docGrid w:linePitch="272"/>
        </w:sectPr>
      </w:pPr>
    </w:p>
    <w:p w14:paraId="049F6214" w14:textId="4CF032D7" w:rsidR="00C02C0F" w:rsidDel="00DE5F8F" w:rsidRDefault="00C02C0F" w:rsidP="008216A8">
      <w:pPr>
        <w:pStyle w:val="Bibliography1"/>
        <w:rPr>
          <w:del w:id="1188" w:author="Sean McDonagh" w:date="2019-04-25T12:55:00Z"/>
          <w:noProof/>
        </w:rPr>
        <w:sectPr w:rsidR="00C02C0F" w:rsidDel="00DE5F8F" w:rsidSect="00DE5F8F">
          <w:type w:val="continuous"/>
          <w:pgSz w:w="11909" w:h="16834" w:code="9"/>
          <w:pgMar w:top="792" w:right="734" w:bottom="821" w:left="821" w:header="706" w:footer="576" w:gutter="144"/>
          <w:pgNumType w:start="1"/>
          <w:cols w:space="720"/>
          <w:titlePg/>
          <w:docGrid w:linePitch="272"/>
        </w:sectPr>
      </w:pPr>
    </w:p>
    <w:p w14:paraId="71823F8D" w14:textId="77777777" w:rsidR="00C02C0F" w:rsidDel="00DE5F8F" w:rsidRDefault="00C02C0F">
      <w:pPr>
        <w:pStyle w:val="IndexHeading"/>
        <w:keepNext/>
        <w:tabs>
          <w:tab w:val="right" w:pos="4735"/>
        </w:tabs>
        <w:rPr>
          <w:del w:id="1189" w:author="Sean McDonagh" w:date="2019-04-25T12:55:00Z"/>
          <w:rFonts w:cstheme="minorBidi"/>
          <w:b/>
          <w:bCs/>
          <w:noProof/>
        </w:rPr>
      </w:pPr>
      <w:del w:id="1190" w:author="Sean McDonagh" w:date="2019-04-25T12:55:00Z">
        <w:r w:rsidDel="00DE5F8F">
          <w:rPr>
            <w:noProof/>
          </w:rPr>
          <w:delText xml:space="preserve"> </w:delText>
        </w:r>
      </w:del>
    </w:p>
    <w:p w14:paraId="2CCCFD75" w14:textId="77777777" w:rsidR="00C02C0F" w:rsidDel="00DE5F8F" w:rsidRDefault="00C02C0F" w:rsidP="009866F9">
      <w:pPr>
        <w:pStyle w:val="Index1"/>
        <w:tabs>
          <w:tab w:val="right" w:pos="4735"/>
        </w:tabs>
        <w:outlineLvl w:val="0"/>
        <w:rPr>
          <w:del w:id="1191" w:author="Sean McDonagh" w:date="2019-04-25T12:55:00Z"/>
          <w:noProof/>
        </w:rPr>
      </w:pPr>
      <w:del w:id="1192" w:author="Sean McDonagh" w:date="2019-04-25T12:55:00Z">
        <w:r w:rsidDel="00DE5F8F">
          <w:rPr>
            <w:noProof/>
          </w:rPr>
          <w:delText>LHS (left-hand side), 22</w:delText>
        </w:r>
      </w:del>
    </w:p>
    <w:p w14:paraId="4F244772" w14:textId="77777777" w:rsidR="00C02C0F" w:rsidDel="00DE5F8F" w:rsidRDefault="00C02C0F" w:rsidP="008216A8">
      <w:pPr>
        <w:pStyle w:val="Bibliography1"/>
        <w:rPr>
          <w:del w:id="1193" w:author="Sean McDonagh" w:date="2019-04-25T12:55:00Z"/>
          <w:noProof/>
        </w:rPr>
        <w:sectPr w:rsidR="00C02C0F" w:rsidDel="00DE5F8F" w:rsidSect="00E94999">
          <w:type w:val="continuous"/>
          <w:pgSz w:w="11909" w:h="16834" w:code="9"/>
          <w:pgMar w:top="792" w:right="734" w:bottom="821" w:left="821" w:header="706" w:footer="576" w:gutter="144"/>
          <w:pgNumType w:start="1"/>
          <w:cols w:num="2" w:space="720"/>
          <w:titlePg/>
          <w:docGrid w:linePitch="272"/>
        </w:sectPr>
      </w:pPr>
    </w:p>
    <w:p w14:paraId="14C10E3A" w14:textId="77777777"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6" w:author="Stephen Michell" w:date="2019-07-16T04:01:00Z" w:initials="SGM">
    <w:p w14:paraId="449DF83E" w14:textId="7B802459" w:rsidR="00200A0B" w:rsidRDefault="00200A0B">
      <w:pPr>
        <w:pStyle w:val="CommentText"/>
      </w:pPr>
      <w:r>
        <w:rPr>
          <w:rStyle w:val="CommentReference"/>
        </w:rPr>
        <w:annotationRef/>
      </w:r>
      <w:r>
        <w:t>Change these to correspond to the ISO way of definitions, where the definition can textually replace the word and additional sentences become notes to the particular entry.</w:t>
      </w:r>
    </w:p>
  </w:comment>
  <w:comment w:id="102" w:author="Stephen Michell" w:date="2019-07-16T04:09:00Z" w:initials="SGM">
    <w:p w14:paraId="130E3323" w14:textId="02DA74B7" w:rsidR="00200A0B" w:rsidRDefault="00200A0B" w:rsidP="00F359AE">
      <w:pPr>
        <w:rPr>
          <w:i/>
        </w:rPr>
      </w:pPr>
      <w:r>
        <w:rPr>
          <w:rStyle w:val="CommentReference"/>
        </w:rPr>
        <w:annotationRef/>
      </w:r>
      <w:r>
        <w:rPr>
          <w:i/>
        </w:rPr>
        <w:t>How do we treat libraries? Python has many libraries that essentially change the programming paradigm.</w:t>
      </w:r>
    </w:p>
    <w:p w14:paraId="61C575F0" w14:textId="6F4A5E3D" w:rsidR="00200A0B" w:rsidRDefault="00200A0B">
      <w:pPr>
        <w:pStyle w:val="CommentText"/>
      </w:pPr>
    </w:p>
  </w:comment>
  <w:comment w:id="103" w:author="Sean McDonagh [2]" w:date="2019-09-12T11:46:00Z" w:initials="SM">
    <w:p w14:paraId="03AA557F" w14:textId="02691DD6" w:rsidR="00200A0B" w:rsidRPr="006C4256" w:rsidRDefault="00200A0B" w:rsidP="00200A0B">
      <w:pPr>
        <w:pStyle w:val="ListParagraph"/>
        <w:spacing w:after="0" w:line="240" w:lineRule="auto"/>
        <w:ind w:left="0"/>
        <w:rPr>
          <w:i/>
          <w:sz w:val="18"/>
          <w:szCs w:val="18"/>
        </w:rPr>
      </w:pPr>
      <w:r>
        <w:rPr>
          <w:rStyle w:val="CommentReference"/>
        </w:rPr>
        <w:annotationRef/>
      </w:r>
      <w:r w:rsidR="00AD3684">
        <w:rPr>
          <w:sz w:val="18"/>
          <w:szCs w:val="18"/>
        </w:rPr>
        <w:t>A</w:t>
      </w:r>
      <w:r w:rsidR="00EE3F58">
        <w:rPr>
          <w:sz w:val="18"/>
          <w:szCs w:val="18"/>
        </w:rPr>
        <w:t>l</w:t>
      </w:r>
      <w:r w:rsidR="00AD3684">
        <w:rPr>
          <w:sz w:val="18"/>
          <w:szCs w:val="18"/>
        </w:rPr>
        <w:t>so</w:t>
      </w:r>
      <w:r w:rsidRPr="006C4256">
        <w:rPr>
          <w:sz w:val="18"/>
          <w:szCs w:val="18"/>
        </w:rPr>
        <w:t xml:space="preserve">, library names need to be verified for accuracy since “typo-squatted” names have been used to inject malicious code. </w:t>
      </w:r>
      <w:r w:rsidRPr="006C4256">
        <w:rPr>
          <w:i/>
          <w:sz w:val="18"/>
          <w:szCs w:val="18"/>
        </w:rPr>
        <w:t xml:space="preserve">Ref: </w:t>
      </w:r>
      <w:hyperlink r:id="rId1" w:history="1">
        <w:r w:rsidRPr="006C4256">
          <w:rPr>
            <w:rStyle w:val="Hyperlink"/>
            <w:i/>
            <w:sz w:val="18"/>
            <w:szCs w:val="18"/>
          </w:rPr>
          <w:t>https://www.zdnet.com/article/twelve-malicious-python-libraries-found-and-removed-from-pypi/</w:t>
        </w:r>
      </w:hyperlink>
    </w:p>
    <w:p w14:paraId="77EF47B0" w14:textId="319E3196" w:rsidR="00200A0B" w:rsidRDefault="00200A0B">
      <w:pPr>
        <w:pStyle w:val="CommentText"/>
      </w:pPr>
    </w:p>
  </w:comment>
  <w:comment w:id="106" w:author="Stephen Michell" w:date="2019-07-16T05:30:00Z" w:initials="SGM">
    <w:p w14:paraId="368C8EA5" w14:textId="0E0AB1DA" w:rsidR="00200A0B" w:rsidRDefault="00200A0B">
      <w:pPr>
        <w:pStyle w:val="CommentText"/>
      </w:pPr>
      <w:r>
        <w:t xml:space="preserve">Global comment: </w:t>
      </w:r>
      <w:r>
        <w:rPr>
          <w:rStyle w:val="CommentReference"/>
        </w:rPr>
        <w:annotationRef/>
      </w:r>
      <w:r>
        <w:t>Identify which vulnerabilities identified in Part 1 are applicable (and which ones are not).</w:t>
      </w:r>
    </w:p>
  </w:comment>
  <w:comment w:id="110" w:author="Stephen Michell" w:date="2019-07-16T05:34:00Z" w:initials="SGM">
    <w:p w14:paraId="4FE4CE2E" w14:textId="77777777" w:rsidR="00200A0B" w:rsidRDefault="00200A0B">
      <w:pPr>
        <w:pStyle w:val="CommentText"/>
      </w:pPr>
      <w:r>
        <w:rPr>
          <w:rStyle w:val="CommentReference"/>
        </w:rPr>
        <w:annotationRef/>
      </w:r>
      <w:r>
        <w:t xml:space="preserve">Is there a defined bit order or is it implementation defined? In either case </w:t>
      </w:r>
    </w:p>
    <w:p w14:paraId="20A4893B" w14:textId="77777777" w:rsidR="00200A0B" w:rsidRDefault="00200A0B">
      <w:pPr>
        <w:pStyle w:val="CommentText"/>
      </w:pPr>
      <w:r>
        <w:t>Does Python specify whether or not the “sign bit” gets shifted? If yes or if no, there are different vulnerabilities.</w:t>
      </w:r>
    </w:p>
    <w:p w14:paraId="75BC7059" w14:textId="77777777" w:rsidR="00200A0B" w:rsidRDefault="00200A0B">
      <w:pPr>
        <w:pStyle w:val="CommentText"/>
      </w:pPr>
    </w:p>
    <w:p w14:paraId="4B55A959" w14:textId="2F39BDF4" w:rsidR="00200A0B" w:rsidRDefault="00200A0B">
      <w:pPr>
        <w:pStyle w:val="CommentText"/>
      </w:pPr>
      <w:r>
        <w:t xml:space="preserve">What happens when you shift a maximally sized number? </w:t>
      </w:r>
    </w:p>
  </w:comment>
  <w:comment w:id="113" w:author="Stephen Michell" w:date="2019-07-14T20:40:00Z" w:initials="SGM">
    <w:p w14:paraId="3FE5DBEB" w14:textId="77777777" w:rsidR="00200A0B" w:rsidRDefault="00200A0B">
      <w:pPr>
        <w:pStyle w:val="CommentText"/>
      </w:pPr>
      <w:r>
        <w:rPr>
          <w:rStyle w:val="CommentReference"/>
        </w:rPr>
        <w:annotationRef/>
      </w:r>
    </w:p>
    <w:p w14:paraId="5E9E274B" w14:textId="77777777" w:rsidR="00200A0B" w:rsidRDefault="00200A0B">
      <w:pPr>
        <w:pStyle w:val="CommentText"/>
      </w:pPr>
    </w:p>
    <w:p w14:paraId="585FED49" w14:textId="77777777" w:rsidR="00200A0B" w:rsidRDefault="00200A0B">
      <w:pPr>
        <w:pStyle w:val="CommentText"/>
      </w:pPr>
      <w:r>
        <w:t>Language spec says that precision is 53 bits of mantissa, hence should be stated here.</w:t>
      </w:r>
    </w:p>
    <w:p w14:paraId="05AB7394" w14:textId="53444BC9" w:rsidR="00200A0B" w:rsidRDefault="00200A0B">
      <w:pPr>
        <w:pStyle w:val="CommentText"/>
      </w:pPr>
    </w:p>
    <w:p w14:paraId="47C93C1C" w14:textId="731EF50A" w:rsidR="00200A0B" w:rsidRDefault="00200A0B">
      <w:pPr>
        <w:pStyle w:val="CommentText"/>
      </w:pPr>
      <w:r>
        <w:t>Is there an issue with where the program is executed? I can write a Python program on one computer and then execute it on another. In such cases, does the representation change?</w:t>
      </w:r>
    </w:p>
  </w:comment>
  <w:comment w:id="114" w:author="Sean McDonagh [2]" w:date="2019-08-01T09:42:00Z" w:initials="SM">
    <w:p w14:paraId="506CCD10" w14:textId="194F5027" w:rsidR="00200A0B" w:rsidRDefault="00200A0B">
      <w:pPr>
        <w:pStyle w:val="CommentText"/>
      </w:pPr>
      <w:r>
        <w:rPr>
          <w:rStyle w:val="CommentReference"/>
        </w:rPr>
        <w:annotationRef/>
      </w:r>
      <w:r>
        <w:t xml:space="preserve">Almost all platforms map Python floating point numbers to IEEE 754 double precision, so changing platforms should be irrelevant. </w:t>
      </w:r>
    </w:p>
  </w:comment>
  <w:comment w:id="125" w:author="Stephen Michell" w:date="2017-09-22T09:43:00Z" w:initials="SGM">
    <w:p w14:paraId="25C23C6A" w14:textId="2ABB095B" w:rsidR="00200A0B" w:rsidRDefault="00200A0B">
      <w:pPr>
        <w:pStyle w:val="CommentText"/>
      </w:pPr>
      <w:r>
        <w:rPr>
          <w:rStyle w:val="CommentReference"/>
        </w:rPr>
        <w:annotationRef/>
      </w:r>
      <w:r>
        <w:t xml:space="preserve">From Nick Coghlan (2017-09-21) </w:t>
      </w:r>
    </w:p>
    <w:p w14:paraId="649FB454" w14:textId="77777777" w:rsidR="00200A0B" w:rsidRDefault="00200A0B" w:rsidP="00263434">
      <w:pPr>
        <w:spacing w:after="0" w:line="240" w:lineRule="auto"/>
        <w:rPr>
          <w:rFonts w:ascii="Helvetica" w:eastAsia="Times New Roman" w:hAnsi="Helvetica" w:cs="Times New Roman"/>
          <w:color w:val="000000"/>
          <w:sz w:val="18"/>
          <w:szCs w:val="18"/>
        </w:rPr>
      </w:pPr>
      <w:r w:rsidRPr="00263434">
        <w:rPr>
          <w:rFonts w:ascii="Helvetica" w:eastAsia="Times New Roman" w:hAnsi="Helvetica" w:cs="Times New Roman"/>
          <w:color w:val="000000"/>
          <w:sz w:val="18"/>
          <w:szCs w:val="18"/>
        </w:rPr>
        <w:t>- the section on enumerations should discuss the standard library's</w:t>
      </w:r>
      <w:r w:rsidRPr="00263434">
        <w:rPr>
          <w:rFonts w:ascii="Helvetica" w:eastAsia="Times New Roman" w:hAnsi="Helvetica" w:cs="Times New Roman"/>
          <w:color w:val="000000"/>
          <w:sz w:val="18"/>
          <w:szCs w:val="18"/>
        </w:rPr>
        <w:br/>
        <w:t>enum module (added in Python 3.4, available for 2.7 on PyPI as enum34)</w:t>
      </w:r>
    </w:p>
    <w:p w14:paraId="6FBC6D53" w14:textId="2E0533AA" w:rsidR="00200A0B" w:rsidRPr="00263434" w:rsidRDefault="00200A0B" w:rsidP="00263434">
      <w:pPr>
        <w:spacing w:after="0" w:line="240" w:lineRule="auto"/>
        <w:rPr>
          <w:rFonts w:ascii="Times New Roman" w:eastAsia="Times New Roman" w:hAnsi="Times New Roman" w:cs="Times New Roman"/>
          <w:sz w:val="24"/>
          <w:szCs w:val="24"/>
        </w:rPr>
      </w:pPr>
    </w:p>
  </w:comment>
  <w:comment w:id="126" w:author="Stephen Michell" w:date="2019-07-16T05:53:00Z" w:initials="SGM">
    <w:p w14:paraId="7D4EA2DE" w14:textId="77777777" w:rsidR="00200A0B" w:rsidRDefault="00200A0B">
      <w:pPr>
        <w:pStyle w:val="CommentText"/>
      </w:pPr>
      <w:r>
        <w:rPr>
          <w:rStyle w:val="CommentReference"/>
        </w:rPr>
        <w:annotationRef/>
      </w:r>
      <w:r>
        <w:t>What about arrays indexed by enums?</w:t>
      </w:r>
    </w:p>
    <w:p w14:paraId="794E930A" w14:textId="77777777" w:rsidR="00200A0B" w:rsidRDefault="00200A0B">
      <w:pPr>
        <w:pStyle w:val="CommentText"/>
      </w:pPr>
      <w:r>
        <w:t>Can I specify a mapping enum -&gt; value?</w:t>
      </w:r>
    </w:p>
    <w:p w14:paraId="04869494" w14:textId="77777777" w:rsidR="00200A0B" w:rsidRDefault="00200A0B">
      <w:pPr>
        <w:pStyle w:val="CommentText"/>
      </w:pPr>
      <w:r>
        <w:t>Can &lt; and &gt; be applied to enums?</w:t>
      </w:r>
    </w:p>
    <w:p w14:paraId="32757AAE" w14:textId="77777777" w:rsidR="00200A0B" w:rsidRDefault="00200A0B">
      <w:pPr>
        <w:pStyle w:val="CommentText"/>
      </w:pPr>
      <w:r>
        <w:t>Can enums be partially initialized?</w:t>
      </w:r>
    </w:p>
    <w:p w14:paraId="6BAF6838" w14:textId="05EF5A46" w:rsidR="00200A0B" w:rsidRDefault="00200A0B">
      <w:pPr>
        <w:pStyle w:val="CommentText"/>
      </w:pPr>
      <w:r>
        <w:t>Document what the new enumeration module does to eliminate some vulnerabilities and document what vulnerabilities are left.</w:t>
      </w:r>
    </w:p>
  </w:comment>
  <w:comment w:id="127" w:author="Sean McDonagh [2]" w:date="2019-09-12T12:20:00Z" w:initials="SM">
    <w:p w14:paraId="13A71CF0" w14:textId="52708436" w:rsidR="009243D9" w:rsidRDefault="009243D9">
      <w:pPr>
        <w:pStyle w:val="CommentText"/>
      </w:pPr>
      <w:r>
        <w:rPr>
          <w:rStyle w:val="CommentReference"/>
        </w:rPr>
        <w:annotationRef/>
      </w:r>
      <w:r>
        <w:t>enums can be compared using ‘.value’</w:t>
      </w:r>
    </w:p>
  </w:comment>
  <w:comment w:id="151" w:author="Stephen Michell" w:date="2015-09-18T15:34:00Z" w:initials="SM">
    <w:p w14:paraId="61E3E8A6" w14:textId="1FD2FF3C" w:rsidR="00200A0B" w:rsidRDefault="00200A0B">
      <w:pPr>
        <w:pStyle w:val="CommentText"/>
      </w:pPr>
      <w:r>
        <w:rPr>
          <w:rStyle w:val="CommentReference"/>
        </w:rPr>
        <w:annotationRef/>
      </w:r>
      <w:r>
        <w:t>We removed “Numeric” from “Numeric Conversion Error” and are generalizing the issues. Please try to ensure that Python 6.6 is in sync.</w:t>
      </w:r>
    </w:p>
  </w:comment>
  <w:comment w:id="152" w:author="Stephen Michell" w:date="2019-07-16T06:05:00Z" w:initials="SGM">
    <w:p w14:paraId="4D0A6296" w14:textId="77777777" w:rsidR="00200A0B" w:rsidRDefault="00200A0B">
      <w:pPr>
        <w:pStyle w:val="CommentText"/>
      </w:pPr>
      <w:r>
        <w:rPr>
          <w:rStyle w:val="CommentReference"/>
        </w:rPr>
        <w:annotationRef/>
      </w:r>
      <w:r>
        <w:t xml:space="preserve">Does Python have range </w:t>
      </w:r>
      <w:proofErr w:type="gramStart"/>
      <w:r>
        <w:t>checks?,</w:t>
      </w:r>
      <w:proofErr w:type="gramEnd"/>
      <w:r>
        <w:t xml:space="preserve"> permit truncation? On conversion? </w:t>
      </w:r>
    </w:p>
    <w:p w14:paraId="26F0CB20" w14:textId="30A763B6" w:rsidR="00200A0B" w:rsidRDefault="00200A0B">
      <w:pPr>
        <w:pStyle w:val="CommentText"/>
      </w:pPr>
      <w:r>
        <w:t xml:space="preserve">Does Python permit the concept </w:t>
      </w:r>
      <w:proofErr w:type="gramStart"/>
      <w:r>
        <w:t>of units systems (programmed)</w:t>
      </w:r>
      <w:proofErr w:type="gramEnd"/>
    </w:p>
  </w:comment>
  <w:comment w:id="153" w:author="Sean McDonagh [2]" w:date="2019-09-12T12:33:00Z" w:initials="SM">
    <w:p w14:paraId="39E98C6C" w14:textId="29071F75" w:rsidR="0054397F" w:rsidRDefault="00A1273A">
      <w:pPr>
        <w:pStyle w:val="CommentText"/>
      </w:pPr>
      <w:r>
        <w:rPr>
          <w:rStyle w:val="CommentReference"/>
        </w:rPr>
        <w:annotationRef/>
      </w:r>
      <w:r>
        <w:t xml:space="preserve">Python </w:t>
      </w:r>
      <w:r w:rsidR="00EB212A">
        <w:t>has</w:t>
      </w:r>
      <w:r>
        <w:t xml:space="preserve"> </w:t>
      </w:r>
      <w:r w:rsidR="0054397F">
        <w:t xml:space="preserve">range() and trunc() </w:t>
      </w:r>
      <w:r w:rsidR="0054397F" w:rsidRPr="00E460D4">
        <w:rPr>
          <w:i/>
        </w:rPr>
        <w:t>explicit</w:t>
      </w:r>
      <w:r w:rsidR="0054397F">
        <w:t xml:space="preserve"> functions, </w:t>
      </w:r>
      <w:r w:rsidR="00EB212A">
        <w:t xml:space="preserve">and the current text </w:t>
      </w:r>
      <w:r w:rsidR="00440D2A">
        <w:t>addresses</w:t>
      </w:r>
      <w:r w:rsidR="00EB212A">
        <w:t xml:space="preserve"> </w:t>
      </w:r>
      <w:r w:rsidR="0054397F" w:rsidRPr="00E460D4">
        <w:rPr>
          <w:i/>
        </w:rPr>
        <w:t>implicit</w:t>
      </w:r>
      <w:r w:rsidR="0054397F">
        <w:t xml:space="preserve"> conversion</w:t>
      </w:r>
    </w:p>
  </w:comment>
  <w:comment w:id="154" w:author="Stephen Michell" w:date="2015-09-18T15:29:00Z" w:initials="SM">
    <w:p w14:paraId="5987AC63" w14:textId="39BEC8B8" w:rsidR="00200A0B" w:rsidRDefault="00200A0B">
      <w:pPr>
        <w:pStyle w:val="CommentText"/>
      </w:pPr>
      <w:r>
        <w:rPr>
          <w:rStyle w:val="CommentReference"/>
        </w:rPr>
        <w:annotationRef/>
      </w:r>
      <w:r>
        <w:t>Put in bibliography and reference.</w:t>
      </w:r>
    </w:p>
  </w:comment>
  <w:comment w:id="171" w:author="Stephen Michell" w:date="2019-07-16T06:24:00Z" w:initials="SGM">
    <w:p w14:paraId="47A3FDB1" w14:textId="274F12D0" w:rsidR="00200A0B" w:rsidRDefault="00200A0B">
      <w:pPr>
        <w:pStyle w:val="CommentText"/>
      </w:pPr>
      <w:r>
        <w:rPr>
          <w:rStyle w:val="CommentReference"/>
        </w:rPr>
        <w:annotationRef/>
      </w:r>
      <w:r>
        <w:t xml:space="preserve">The vulnerabilities for pointers apply equally to general </w:t>
      </w:r>
      <w:proofErr w:type="gramStart"/>
      <w:r>
        <w:t>references..</w:t>
      </w:r>
      <w:proofErr w:type="gramEnd"/>
      <w:r>
        <w:t xml:space="preserve"> We need convincing that Python’s specific references do not exhibit the vulnerabilities of Part 1 clause 6.11.</w:t>
      </w:r>
    </w:p>
  </w:comment>
  <w:comment w:id="176" w:author="Stephen Michell" w:date="2019-07-16T06:37:00Z" w:initials="SGM">
    <w:p w14:paraId="70A6E99E" w14:textId="5455B420" w:rsidR="00200A0B" w:rsidRDefault="00200A0B">
      <w:pPr>
        <w:pStyle w:val="CommentText"/>
      </w:pPr>
      <w:r>
        <w:rPr>
          <w:rStyle w:val="CommentReference"/>
        </w:rPr>
        <w:annotationRef/>
      </w:r>
      <w:r>
        <w:t>What about   “a = none” “a.x “ is ??</w:t>
      </w:r>
    </w:p>
  </w:comment>
  <w:comment w:id="177" w:author="Sean McDonagh [2]" w:date="2019-09-12T13:26:00Z" w:initials="SM">
    <w:p w14:paraId="2FFF053F" w14:textId="3C143318" w:rsidR="009115BA" w:rsidRDefault="00054E77" w:rsidP="003D3179">
      <w:pPr>
        <w:pStyle w:val="CommentText"/>
      </w:pPr>
      <w:r>
        <w:t>‘</w:t>
      </w:r>
      <w:r w:rsidR="000C6FB6">
        <w:rPr>
          <w:rStyle w:val="CommentReference"/>
        </w:rPr>
        <w:annotationRef/>
      </w:r>
      <w:r>
        <w:t>None’ allows a variable to be defined</w:t>
      </w:r>
      <w:r w:rsidR="00315933">
        <w:t xml:space="preserve"> as</w:t>
      </w:r>
      <w:r>
        <w:t xml:space="preserve"> </w:t>
      </w:r>
      <w:r w:rsidRPr="00F97E3E">
        <w:rPr>
          <w:i/>
        </w:rPr>
        <w:t>type-less</w:t>
      </w:r>
      <w:r>
        <w:t xml:space="preserve"> and ‘a.x’ will </w:t>
      </w:r>
      <w:r w:rsidR="00041BC0">
        <w:t>throw</w:t>
      </w:r>
      <w:r>
        <w:t xml:space="preserve"> an </w:t>
      </w:r>
      <w:r w:rsidR="003D3179">
        <w:t>exception</w:t>
      </w:r>
      <w:r w:rsidR="00861B48">
        <w:t xml:space="preserve"> (</w:t>
      </w:r>
      <w:r w:rsidR="00861B48" w:rsidRPr="00861B48">
        <w:t>'NoneType' object has no attribute 'x'</w:t>
      </w:r>
      <w:r w:rsidR="00861B48">
        <w:t>)</w:t>
      </w:r>
      <w:r w:rsidR="00F97E3E">
        <w:t xml:space="preserve">. </w:t>
      </w:r>
    </w:p>
  </w:comment>
  <w:comment w:id="180" w:author="Stephen Michell" w:date="2019-07-16T06:40:00Z" w:initials="SGM">
    <w:p w14:paraId="76EC1E24" w14:textId="6AF7BC11" w:rsidR="00200A0B" w:rsidRDefault="00200A0B">
      <w:pPr>
        <w:pStyle w:val="CommentText"/>
      </w:pPr>
      <w:r>
        <w:rPr>
          <w:rStyle w:val="CommentReference"/>
        </w:rPr>
        <w:annotationRef/>
      </w:r>
      <w:r>
        <w:t>Python lets one “del” a part of a class or of a complete class. Needs refinement.</w:t>
      </w:r>
    </w:p>
  </w:comment>
  <w:comment w:id="204" w:author="Stephen Michell" w:date="2017-09-22T09:44:00Z" w:initials="SGM">
    <w:p w14:paraId="444C73FF" w14:textId="04A18B2E" w:rsidR="00200A0B" w:rsidRDefault="00200A0B">
      <w:pPr>
        <w:pStyle w:val="CommentText"/>
      </w:pPr>
      <w:r>
        <w:rPr>
          <w:rStyle w:val="CommentReference"/>
        </w:rPr>
        <w:annotationRef/>
      </w:r>
      <w:r>
        <w:t>Email from Nick Coghlan (2017-09-21)</w:t>
      </w:r>
    </w:p>
    <w:p w14:paraId="25265650" w14:textId="77777777" w:rsidR="00200A0B" w:rsidRDefault="00200A0B" w:rsidP="00263434">
      <w:pPr>
        <w:rPr>
          <w:rFonts w:ascii="Helvetica" w:eastAsia="Times New Roman" w:hAnsi="Helvetica"/>
          <w:color w:val="000000"/>
          <w:sz w:val="18"/>
          <w:szCs w:val="18"/>
        </w:rPr>
      </w:pPr>
      <w:r>
        <w:rPr>
          <w:rFonts w:ascii="Helvetica" w:eastAsia="Times New Roman" w:hAnsi="Helvetica"/>
          <w:color w:val="000000"/>
          <w:sz w:val="18"/>
          <w:szCs w:val="18"/>
        </w:rPr>
        <w:t>- the section on ambiguous naming needs to be updated to account for</w:t>
      </w:r>
      <w:r>
        <w:rPr>
          <w:rFonts w:ascii="Helvetica" w:eastAsia="Times New Roman" w:hAnsi="Helvetica"/>
          <w:color w:val="000000"/>
          <w:sz w:val="18"/>
          <w:szCs w:val="18"/>
        </w:rPr>
        <w:br/>
        <w:t>full Unicode identifier support in Python 3:</w:t>
      </w:r>
    </w:p>
    <w:p w14:paraId="42B0D4B3" w14:textId="77777777" w:rsidR="00200A0B" w:rsidRDefault="00200A0B" w:rsidP="00263434">
      <w:pPr>
        <w:rPr>
          <w:rFonts w:ascii="Helvetica" w:eastAsia="Times New Roman" w:hAnsi="Helvetica"/>
          <w:color w:val="000000"/>
          <w:sz w:val="18"/>
          <w:szCs w:val="18"/>
        </w:rPr>
      </w:pPr>
    </w:p>
    <w:p w14:paraId="4DC130E9" w14:textId="3D470E73" w:rsidR="00200A0B" w:rsidRDefault="00200A0B" w:rsidP="00263434">
      <w:pPr>
        <w:rPr>
          <w:rFonts w:eastAsia="Times New Roman"/>
          <w:sz w:val="24"/>
          <w:szCs w:val="24"/>
        </w:rPr>
      </w:pPr>
      <w:r>
        <w:rPr>
          <w:rFonts w:ascii="Helvetica" w:eastAsia="Times New Roman" w:hAnsi="Helvetica"/>
          <w:color w:val="000000"/>
          <w:sz w:val="18"/>
          <w:szCs w:val="18"/>
        </w:rPr>
        <w:t>DISAGREE – Unicode identifier support does not change these semantics.</w:t>
      </w:r>
      <w:r>
        <w:rPr>
          <w:rFonts w:ascii="Helvetica" w:eastAsia="Times New Roman" w:hAnsi="Helvetica"/>
          <w:color w:val="000000"/>
          <w:sz w:val="18"/>
          <w:szCs w:val="18"/>
        </w:rPr>
        <w:br/>
        <w:t>=============</w:t>
      </w:r>
      <w:r>
        <w:rPr>
          <w:rFonts w:ascii="Helvetica" w:eastAsia="Times New Roman" w:hAnsi="Helvetica"/>
          <w:color w:val="000000"/>
          <w:sz w:val="18"/>
          <w:szCs w:val="18"/>
        </w:rPr>
        <w:br/>
      </w:r>
    </w:p>
    <w:p w14:paraId="077E35B0" w14:textId="77777777" w:rsidR="00200A0B" w:rsidRDefault="00200A0B" w:rsidP="00263434">
      <w:pPr>
        <w:rPr>
          <w:rFonts w:ascii="Helvetica" w:eastAsia="Times New Roman" w:hAnsi="Helvetica"/>
          <w:sz w:val="18"/>
          <w:szCs w:val="18"/>
        </w:rPr>
      </w:pPr>
      <w:r>
        <w:rPr>
          <w:rFonts w:ascii="Helvetica" w:eastAsia="Times New Roman" w:hAnsi="Helvetica"/>
          <w:sz w:val="18"/>
          <w:szCs w:val="18"/>
        </w:rPr>
        <w:t>Сonfused = True</w:t>
      </w:r>
      <w:r>
        <w:rPr>
          <w:rFonts w:ascii="PMingLiU" w:eastAsia="PMingLiU" w:hAnsi="PMingLiU" w:cs="PMingLiU"/>
          <w:sz w:val="18"/>
          <w:szCs w:val="18"/>
        </w:rPr>
        <w:br/>
      </w:r>
      <w:r>
        <w:rPr>
          <w:rFonts w:ascii="Helvetica" w:eastAsia="Times New Roman" w:hAnsi="Helvetica"/>
          <w:sz w:val="18"/>
          <w:szCs w:val="18"/>
        </w:rPr>
        <w:t>Confused = False</w:t>
      </w:r>
      <w:r>
        <w:rPr>
          <w:rFonts w:ascii="PMingLiU" w:eastAsia="PMingLiU" w:hAnsi="PMingLiU" w:cs="PMingLiU"/>
          <w:sz w:val="18"/>
          <w:szCs w:val="18"/>
        </w:rPr>
        <w:br/>
      </w:r>
      <w:r>
        <w:rPr>
          <w:rFonts w:ascii="Helvetica" w:eastAsia="Times New Roman" w:hAnsi="Helvetica"/>
          <w:sz w:val="18"/>
          <w:szCs w:val="18"/>
        </w:rPr>
        <w:t>Сonfused == Confused</w:t>
      </w:r>
    </w:p>
    <w:p w14:paraId="0FDE48A7" w14:textId="77777777" w:rsidR="00200A0B" w:rsidRDefault="00200A0B" w:rsidP="00263434">
      <w:pPr>
        <w:rPr>
          <w:rFonts w:ascii="Times New Roman" w:eastAsia="Times New Roman" w:hAnsi="Times New Roman"/>
          <w:sz w:val="24"/>
          <w:szCs w:val="24"/>
        </w:rPr>
      </w:pPr>
      <w:r>
        <w:rPr>
          <w:rFonts w:ascii="Helvetica" w:eastAsia="Times New Roman" w:hAnsi="Helvetica"/>
          <w:color w:val="000000"/>
          <w:sz w:val="18"/>
          <w:szCs w:val="18"/>
        </w:rPr>
        <w:t>False</w:t>
      </w:r>
      <w:r>
        <w:rPr>
          <w:rFonts w:ascii="Helvetica" w:eastAsia="Times New Roman" w:hAnsi="Helvetica"/>
          <w:color w:val="000000"/>
          <w:sz w:val="18"/>
          <w:szCs w:val="18"/>
        </w:rPr>
        <w:br/>
      </w:r>
    </w:p>
    <w:p w14:paraId="5D95EC7B" w14:textId="77777777" w:rsidR="00200A0B" w:rsidRDefault="00200A0B" w:rsidP="00263434">
      <w:pPr>
        <w:rPr>
          <w:rFonts w:ascii="Helvetica" w:eastAsia="Times New Roman" w:hAnsi="Helvetica"/>
          <w:sz w:val="18"/>
          <w:szCs w:val="18"/>
        </w:rPr>
      </w:pPr>
      <w:r>
        <w:rPr>
          <w:rFonts w:ascii="Helvetica" w:eastAsia="Times New Roman" w:hAnsi="Helvetica"/>
          <w:sz w:val="18"/>
          <w:szCs w:val="18"/>
        </w:rPr>
        <w:t>"Сonfused"</w:t>
      </w:r>
    </w:p>
    <w:p w14:paraId="5B9E2544" w14:textId="77777777" w:rsidR="00200A0B" w:rsidRDefault="00200A0B" w:rsidP="00263434">
      <w:pPr>
        <w:rPr>
          <w:rFonts w:ascii="Times New Roman" w:eastAsia="Times New Roman" w:hAnsi="Times New Roman"/>
          <w:sz w:val="24"/>
          <w:szCs w:val="24"/>
        </w:rPr>
      </w:pPr>
      <w:r>
        <w:rPr>
          <w:rFonts w:ascii="Helvetica" w:eastAsia="Times New Roman" w:hAnsi="Helvetica"/>
          <w:color w:val="000000"/>
          <w:sz w:val="18"/>
          <w:szCs w:val="18"/>
        </w:rPr>
        <w:t>'Сonfused'</w:t>
      </w:r>
      <w:r>
        <w:rPr>
          <w:rFonts w:ascii="Helvetica" w:eastAsia="Times New Roman" w:hAnsi="Helvetica"/>
          <w:color w:val="000000"/>
          <w:sz w:val="18"/>
          <w:szCs w:val="18"/>
        </w:rPr>
        <w:br/>
      </w:r>
    </w:p>
    <w:p w14:paraId="5D0881D6" w14:textId="77777777" w:rsidR="00200A0B" w:rsidRDefault="00200A0B" w:rsidP="00263434">
      <w:pPr>
        <w:rPr>
          <w:rFonts w:ascii="Helvetica" w:eastAsia="Times New Roman" w:hAnsi="Helvetica"/>
          <w:sz w:val="18"/>
          <w:szCs w:val="18"/>
        </w:rPr>
      </w:pPr>
      <w:r>
        <w:rPr>
          <w:rFonts w:ascii="Helvetica" w:eastAsia="Times New Roman" w:hAnsi="Helvetica"/>
          <w:sz w:val="18"/>
          <w:szCs w:val="18"/>
        </w:rPr>
        <w:t>ascii("Сonfused")</w:t>
      </w:r>
    </w:p>
    <w:p w14:paraId="2A69CA4E" w14:textId="77777777" w:rsidR="00200A0B" w:rsidRDefault="00200A0B" w:rsidP="00263434">
      <w:pPr>
        <w:rPr>
          <w:rFonts w:ascii="Times New Roman" w:eastAsia="Times New Roman" w:hAnsi="Times New Roman"/>
          <w:sz w:val="24"/>
          <w:szCs w:val="24"/>
        </w:rPr>
      </w:pPr>
      <w:r>
        <w:rPr>
          <w:rFonts w:ascii="Helvetica" w:eastAsia="Times New Roman" w:hAnsi="Helvetica"/>
          <w:color w:val="000000"/>
          <w:sz w:val="18"/>
          <w:szCs w:val="18"/>
        </w:rPr>
        <w:t>"'</w:t>
      </w:r>
      <w:hyperlink r:id="rId2" w:history="1">
        <w:r>
          <w:rPr>
            <w:rStyle w:val="Hyperlink"/>
            <w:rFonts w:ascii="Helvetica" w:eastAsia="Times New Roman" w:hAnsi="Helvetica"/>
            <w:sz w:val="18"/>
            <w:szCs w:val="18"/>
          </w:rPr>
          <w:t>\\u0421onfused'</w:t>
        </w:r>
      </w:hyperlink>
      <w:r>
        <w:rPr>
          <w:rFonts w:ascii="Helvetica" w:eastAsia="Times New Roman" w:hAnsi="Helvetica"/>
          <w:color w:val="000000"/>
          <w:sz w:val="18"/>
          <w:szCs w:val="18"/>
        </w:rPr>
        <w:t>"</w:t>
      </w:r>
      <w:r>
        <w:rPr>
          <w:rFonts w:ascii="Helvetica" w:eastAsia="Times New Roman" w:hAnsi="Helvetica"/>
          <w:color w:val="000000"/>
          <w:sz w:val="18"/>
          <w:szCs w:val="18"/>
        </w:rPr>
        <w:br/>
      </w:r>
    </w:p>
    <w:p w14:paraId="3782EAD4" w14:textId="77777777" w:rsidR="00200A0B" w:rsidRDefault="00200A0B" w:rsidP="00263434">
      <w:pPr>
        <w:rPr>
          <w:rFonts w:ascii="Helvetica" w:eastAsia="Times New Roman" w:hAnsi="Helvetica"/>
          <w:sz w:val="18"/>
          <w:szCs w:val="18"/>
        </w:rPr>
      </w:pPr>
      <w:r>
        <w:rPr>
          <w:rFonts w:ascii="Helvetica" w:eastAsia="Times New Roman" w:hAnsi="Helvetica"/>
          <w:sz w:val="18"/>
          <w:szCs w:val="18"/>
        </w:rPr>
        <w:t>ascii("Confused")</w:t>
      </w:r>
    </w:p>
    <w:p w14:paraId="3D4E6C67" w14:textId="41288542" w:rsidR="00200A0B" w:rsidRPr="00263434" w:rsidRDefault="00200A0B" w:rsidP="00263434">
      <w:pPr>
        <w:rPr>
          <w:rFonts w:ascii="Times New Roman" w:eastAsia="Times New Roman" w:hAnsi="Times New Roman"/>
          <w:sz w:val="24"/>
          <w:szCs w:val="24"/>
        </w:rPr>
      </w:pPr>
      <w:r>
        <w:rPr>
          <w:rFonts w:ascii="Helvetica" w:eastAsia="Times New Roman" w:hAnsi="Helvetica"/>
          <w:color w:val="000000"/>
          <w:sz w:val="18"/>
          <w:szCs w:val="18"/>
        </w:rPr>
        <w:t>"'Confused'"</w:t>
      </w:r>
      <w:r>
        <w:rPr>
          <w:rFonts w:ascii="Helvetica" w:eastAsia="Times New Roman" w:hAnsi="Helvetica"/>
          <w:color w:val="000000"/>
          <w:sz w:val="18"/>
          <w:szCs w:val="18"/>
        </w:rPr>
        <w:br/>
        <w:t>=============</w:t>
      </w:r>
    </w:p>
  </w:comment>
  <w:comment w:id="213" w:author="Stephen Michell" w:date="2017-09-22T09:46:00Z" w:initials="SGM">
    <w:p w14:paraId="1D1276C2" w14:textId="478FF1D3" w:rsidR="00200A0B" w:rsidRDefault="00200A0B">
      <w:pPr>
        <w:pStyle w:val="CommentText"/>
      </w:pPr>
      <w:r>
        <w:rPr>
          <w:rStyle w:val="CommentReference"/>
        </w:rPr>
        <w:annotationRef/>
      </w:r>
      <w:r>
        <w:t>Email from Nick Coghlan (2017-09-21)</w:t>
      </w:r>
    </w:p>
    <w:p w14:paraId="44A449CA" w14:textId="77777777" w:rsidR="00200A0B" w:rsidRDefault="00200A0B" w:rsidP="00263434">
      <w:pPr>
        <w:spacing w:after="0" w:line="240" w:lineRule="auto"/>
        <w:rPr>
          <w:rFonts w:ascii="Helvetica" w:eastAsia="Times New Roman" w:hAnsi="Helvetica" w:cs="Times New Roman"/>
          <w:color w:val="000000"/>
          <w:sz w:val="18"/>
          <w:szCs w:val="18"/>
        </w:rPr>
      </w:pPr>
      <w:r w:rsidRPr="00263434">
        <w:rPr>
          <w:rFonts w:ascii="Helvetica" w:eastAsia="Times New Roman" w:hAnsi="Helvetica" w:cs="Times New Roman"/>
          <w:color w:val="000000"/>
          <w:sz w:val="18"/>
          <w:szCs w:val="18"/>
        </w:rPr>
        <w:t>- the discussion of dead stores may want to mention ResourceWarning</w:t>
      </w:r>
      <w:r w:rsidRPr="00263434">
        <w:rPr>
          <w:rFonts w:ascii="Helvetica" w:eastAsia="Times New Roman" w:hAnsi="Helvetica" w:cs="Times New Roman"/>
          <w:color w:val="000000"/>
          <w:sz w:val="18"/>
          <w:szCs w:val="18"/>
        </w:rPr>
        <w:br/>
        <w:t>(which emits a warning when ex</w:t>
      </w:r>
      <w:r>
        <w:rPr>
          <w:rFonts w:ascii="Helvetica" w:eastAsia="Times New Roman" w:hAnsi="Helvetica" w:cs="Times New Roman"/>
          <w:color w:val="000000"/>
          <w:sz w:val="18"/>
          <w:szCs w:val="18"/>
        </w:rPr>
        <w:t xml:space="preserve">ternal resources are cleaned up </w:t>
      </w:r>
      <w:r w:rsidRPr="00263434">
        <w:rPr>
          <w:rFonts w:ascii="Helvetica" w:eastAsia="Times New Roman" w:hAnsi="Helvetica" w:cs="Times New Roman"/>
          <w:color w:val="000000"/>
          <w:sz w:val="18"/>
          <w:szCs w:val="18"/>
        </w:rPr>
        <w:t>implicitly rather than explicitly) an</w:t>
      </w:r>
      <w:r>
        <w:rPr>
          <w:rFonts w:ascii="Helvetica" w:eastAsia="Times New Roman" w:hAnsi="Helvetica" w:cs="Times New Roman"/>
          <w:color w:val="000000"/>
          <w:sz w:val="18"/>
          <w:szCs w:val="18"/>
        </w:rPr>
        <w:t xml:space="preserve">d the tracemalloc module (which </w:t>
      </w:r>
      <w:r w:rsidRPr="00263434">
        <w:rPr>
          <w:rFonts w:ascii="Helvetica" w:eastAsia="Times New Roman" w:hAnsi="Helvetica" w:cs="Times New Roman"/>
          <w:color w:val="000000"/>
          <w:sz w:val="18"/>
          <w:szCs w:val="18"/>
        </w:rPr>
        <w:t>allows resource warnings to report whe</w:t>
      </w:r>
      <w:r>
        <w:rPr>
          <w:rFonts w:ascii="Helvetica" w:eastAsia="Times New Roman" w:hAnsi="Helvetica" w:cs="Times New Roman"/>
          <w:color w:val="000000"/>
          <w:sz w:val="18"/>
          <w:szCs w:val="18"/>
        </w:rPr>
        <w:t>re the resource managing object</w:t>
      </w:r>
      <w:r w:rsidRPr="00263434">
        <w:rPr>
          <w:rFonts w:ascii="Helvetica" w:eastAsia="Times New Roman" w:hAnsi="Helvetica" w:cs="Times New Roman"/>
          <w:color w:val="000000"/>
          <w:sz w:val="18"/>
          <w:szCs w:val="18"/>
        </w:rPr>
        <w:t>was allocated)</w:t>
      </w:r>
    </w:p>
    <w:p w14:paraId="4CBE9CBE" w14:textId="1FC1C1CF" w:rsidR="00200A0B" w:rsidRPr="00263434" w:rsidRDefault="00200A0B" w:rsidP="00263434">
      <w:pPr>
        <w:spacing w:after="0" w:line="240" w:lineRule="auto"/>
        <w:rPr>
          <w:rFonts w:ascii="Times New Roman" w:eastAsia="Times New Roman" w:hAnsi="Times New Roman" w:cs="Times New Roman"/>
          <w:sz w:val="24"/>
          <w:szCs w:val="24"/>
        </w:rPr>
      </w:pPr>
      <w:r>
        <w:rPr>
          <w:rFonts w:ascii="Helvetica" w:eastAsia="Times New Roman" w:hAnsi="Helvetica" w:cs="Times New Roman"/>
          <w:color w:val="000000"/>
          <w:sz w:val="18"/>
          <w:szCs w:val="18"/>
        </w:rPr>
        <w:t>Addressed: see last paragraph.</w:t>
      </w:r>
    </w:p>
  </w:comment>
  <w:comment w:id="258" w:author="Stephen Michell" w:date="2019-07-16T09:05:00Z" w:initials="SGM">
    <w:p w14:paraId="5D57D8DD" w14:textId="0E2780C3" w:rsidR="00200A0B" w:rsidRDefault="00200A0B">
      <w:pPr>
        <w:pStyle w:val="CommentText"/>
      </w:pPr>
      <w:r>
        <w:rPr>
          <w:rStyle w:val="CommentReference"/>
        </w:rPr>
        <w:annotationRef/>
      </w:r>
    </w:p>
  </w:comment>
  <w:comment w:id="313" w:author="Stephen Michell" w:date="2019-07-16T10:27:00Z" w:initials="SGM">
    <w:p w14:paraId="2A7DC251" w14:textId="4AED55AD" w:rsidR="00200A0B" w:rsidRDefault="00200A0B">
      <w:pPr>
        <w:pStyle w:val="CommentText"/>
      </w:pPr>
      <w:r>
        <w:rPr>
          <w:rStyle w:val="CommentReference"/>
        </w:rPr>
        <w:annotationRef/>
      </w:r>
      <w:r>
        <w:t xml:space="preserve">There is a new vulnerability which is the accidental creation of a variable when the intention was to reference the uplevel variable. We can tie it into </w:t>
      </w:r>
      <w:proofErr w:type="gramStart"/>
      <w:r>
        <w:t>this, or</w:t>
      </w:r>
      <w:proofErr w:type="gramEnd"/>
      <w:r>
        <w:t xml:space="preserve"> put in section 7.</w:t>
      </w:r>
    </w:p>
  </w:comment>
  <w:comment w:id="322" w:author="Stephen Michell" w:date="2017-09-22T09:50:00Z" w:initials="SGM">
    <w:p w14:paraId="5C99E8EB" w14:textId="77777777" w:rsidR="00200A0B" w:rsidRDefault="00200A0B" w:rsidP="00D46D22">
      <w:pPr>
        <w:pStyle w:val="CommentText"/>
      </w:pPr>
      <w:r>
        <w:rPr>
          <w:rStyle w:val="CommentReference"/>
        </w:rPr>
        <w:annotationRef/>
      </w:r>
      <w:r>
        <w:rPr>
          <w:rStyle w:val="CommentReference"/>
        </w:rPr>
        <w:annotationRef/>
      </w:r>
      <w:r>
        <w:t>Email from Nick Coghlan (2017-09-21)</w:t>
      </w:r>
    </w:p>
    <w:p w14:paraId="2FAB98EA" w14:textId="5638A7EA" w:rsidR="00200A0B" w:rsidRPr="00D46D22" w:rsidRDefault="00200A0B" w:rsidP="00D46D22">
      <w:pPr>
        <w:rPr>
          <w:rFonts w:eastAsia="Times New Roman"/>
          <w:sz w:val="24"/>
          <w:szCs w:val="24"/>
        </w:rPr>
      </w:pPr>
      <w:r>
        <w:rPr>
          <w:rFonts w:ascii="Helvetica" w:eastAsia="Times New Roman" w:hAnsi="Helvetica"/>
          <w:color w:val="000000"/>
          <w:sz w:val="18"/>
          <w:szCs w:val="18"/>
        </w:rPr>
        <w:t>metaclass __prepare__ methods can inject extra names into a class body</w:t>
      </w:r>
      <w:r>
        <w:rPr>
          <w:rFonts w:ascii="Helvetica" w:eastAsia="Times New Roman" w:hAnsi="Helvetica"/>
          <w:color w:val="000000"/>
          <w:sz w:val="18"/>
          <w:szCs w:val="18"/>
        </w:rPr>
        <w:br/>
        <w:t>execution namespace that the compiler knows nothing about (see</w:t>
      </w:r>
      <w:r>
        <w:rPr>
          <w:rFonts w:ascii="Helvetica" w:eastAsia="Times New Roman" w:hAnsi="Helvetica"/>
          <w:color w:val="000000"/>
          <w:sz w:val="18"/>
          <w:szCs w:val="18"/>
        </w:rPr>
        <w:br/>
        <w:t>types.prepare_class and</w:t>
      </w:r>
      <w:r>
        <w:rPr>
          <w:rFonts w:ascii="Helvetica" w:eastAsia="Times New Roman" w:hAnsi="Helvetica"/>
          <w:color w:val="000000"/>
          <w:sz w:val="18"/>
          <w:szCs w:val="18"/>
        </w:rPr>
        <w:br/>
      </w:r>
      <w:hyperlink r:id="rId3" w:anchor="preparing-the-class-namespace" w:history="1">
        <w:r w:rsidR="008D51FC" w:rsidRPr="00204458">
          <w:rPr>
            <w:rStyle w:val="Hyperlink"/>
            <w:rFonts w:ascii="Helvetica" w:eastAsia="Times New Roman" w:hAnsi="Helvetica"/>
            <w:sz w:val="18"/>
            <w:szCs w:val="18"/>
          </w:rPr>
          <w:t>https://docs.python.org/3/reference/datamodel.html#preparing-the-class-namespace</w:t>
        </w:r>
      </w:hyperlink>
      <w:r>
        <w:rPr>
          <w:rFonts w:ascii="Helvetica" w:eastAsia="Times New Roman" w:hAnsi="Helvetica"/>
          <w:color w:val="000000"/>
          <w:sz w:val="18"/>
          <w:szCs w:val="18"/>
        </w:rPr>
        <w:t>)</w:t>
      </w:r>
    </w:p>
  </w:comment>
  <w:comment w:id="364" w:author="Stephen Michell" w:date="2019-07-16T10:39:00Z" w:initials="SGM">
    <w:p w14:paraId="624A0AC2" w14:textId="07C951B1" w:rsidR="00200A0B" w:rsidRDefault="00200A0B">
      <w:pPr>
        <w:pStyle w:val="CommentText"/>
      </w:pPr>
      <w:r>
        <w:rPr>
          <w:rStyle w:val="CommentReference"/>
        </w:rPr>
        <w:annotationRef/>
      </w:r>
      <w:r>
        <w:t>Section .1 needs to explain an “absolute import”</w:t>
      </w:r>
    </w:p>
  </w:comment>
  <w:comment w:id="381" w:author="Stephen Michell" w:date="2019-07-16T10:51:00Z" w:initials="SGM">
    <w:p w14:paraId="44B4A54A" w14:textId="4DFCD496" w:rsidR="00200A0B" w:rsidRDefault="00200A0B">
      <w:pPr>
        <w:pStyle w:val="CommentText"/>
      </w:pPr>
      <w:r>
        <w:rPr>
          <w:rStyle w:val="CommentReference"/>
        </w:rPr>
        <w:annotationRef/>
      </w:r>
      <w:r>
        <w:t xml:space="preserve">Resolve the conflict between sentence </w:t>
      </w:r>
    </w:p>
  </w:comment>
  <w:comment w:id="407" w:author="Stephen Michell" w:date="2019-07-16T09:00:00Z" w:initials="SGM">
    <w:p w14:paraId="6F4A836E" w14:textId="78D05A48" w:rsidR="00200A0B" w:rsidRDefault="00200A0B" w:rsidP="009E1622">
      <w:pPr>
        <w:pStyle w:val="CommentText"/>
      </w:pPr>
      <w:r>
        <w:rPr>
          <w:rStyle w:val="CommentReference"/>
        </w:rPr>
        <w:annotationRef/>
      </w:r>
      <w:r>
        <w:t>moved from 6.18, consider integrating with existing 6.22 text</w:t>
      </w:r>
    </w:p>
  </w:comment>
  <w:comment w:id="448" w:author="Stephen Michell" w:date="2019-07-16T11:38:00Z" w:initials="SGM">
    <w:p w14:paraId="44312BD9" w14:textId="34FABFD6" w:rsidR="00200A0B" w:rsidRDefault="00200A0B">
      <w:pPr>
        <w:pStyle w:val="CommentText"/>
      </w:pPr>
      <w:r>
        <w:rPr>
          <w:rStyle w:val="CommentReference"/>
        </w:rPr>
        <w:annotationRef/>
      </w:r>
      <w:r>
        <w:t>Short circuit discussion into 6.24.</w:t>
      </w:r>
    </w:p>
  </w:comment>
  <w:comment w:id="451" w:author="Stephen Michell" w:date="2019-07-16T11:36:00Z" w:initials="SGM">
    <w:p w14:paraId="1761E29C" w14:textId="569CC86D" w:rsidR="00200A0B" w:rsidRDefault="00200A0B">
      <w:pPr>
        <w:pStyle w:val="CommentText"/>
      </w:pPr>
      <w:r>
        <w:rPr>
          <w:rStyle w:val="CommentReference"/>
        </w:rPr>
        <w:annotationRef/>
      </w:r>
      <w:r>
        <w:t>Don’t use a bad example.</w:t>
      </w:r>
    </w:p>
  </w:comment>
  <w:comment w:id="487" w:author="Stephen Michell" w:date="2017-09-22T09:51:00Z" w:initials="SGM">
    <w:p w14:paraId="27697CC2" w14:textId="4DCE0510" w:rsidR="00200A0B" w:rsidRDefault="00200A0B">
      <w:pPr>
        <w:pStyle w:val="CommentText"/>
      </w:pPr>
      <w:r>
        <w:rPr>
          <w:rStyle w:val="CommentReference"/>
        </w:rPr>
        <w:annotationRef/>
      </w:r>
      <w:r>
        <w:t>Email from Nick Coghlan (2017-09-21)</w:t>
      </w:r>
    </w:p>
    <w:p w14:paraId="6F2C89FF" w14:textId="77777777" w:rsidR="00200A0B" w:rsidRDefault="00200A0B" w:rsidP="00D46D22">
      <w:pPr>
        <w:spacing w:after="0" w:line="240" w:lineRule="auto"/>
        <w:rPr>
          <w:rFonts w:ascii="Helvetica" w:eastAsia="Times New Roman" w:hAnsi="Helvetica" w:cs="Times New Roman"/>
          <w:color w:val="000000"/>
          <w:sz w:val="18"/>
          <w:szCs w:val="18"/>
        </w:rPr>
      </w:pPr>
      <w:r w:rsidRPr="00D46D22">
        <w:rPr>
          <w:rFonts w:ascii="Helvetica" w:eastAsia="Times New Roman" w:hAnsi="Helvetica" w:cs="Times New Roman"/>
          <w:color w:val="000000"/>
          <w:sz w:val="18"/>
          <w:szCs w:val="18"/>
        </w:rPr>
        <w:t>- for order of evaluation: it was not</w:t>
      </w:r>
      <w:r>
        <w:rPr>
          <w:rFonts w:ascii="Helvetica" w:eastAsia="Times New Roman" w:hAnsi="Helvetica" w:cs="Times New Roman"/>
          <w:color w:val="000000"/>
          <w:sz w:val="18"/>
          <w:szCs w:val="18"/>
        </w:rPr>
        <w:t xml:space="preserve">iced a couple of years ago that </w:t>
      </w:r>
      <w:r w:rsidRPr="00D46D22">
        <w:rPr>
          <w:rFonts w:ascii="Helvetica" w:eastAsia="Times New Roman" w:hAnsi="Helvetica" w:cs="Times New Roman"/>
          <w:color w:val="000000"/>
          <w:sz w:val="18"/>
          <w:szCs w:val="18"/>
        </w:rPr>
        <w:t>dictionary displays didn't actually e</w:t>
      </w:r>
      <w:r>
        <w:rPr>
          <w:rFonts w:ascii="Helvetica" w:eastAsia="Times New Roman" w:hAnsi="Helvetica" w:cs="Times New Roman"/>
          <w:color w:val="000000"/>
          <w:sz w:val="18"/>
          <w:szCs w:val="18"/>
        </w:rPr>
        <w:t xml:space="preserve">valuate in the expected left to </w:t>
      </w:r>
      <w:r w:rsidRPr="00D46D22">
        <w:rPr>
          <w:rFonts w:ascii="Helvetica" w:eastAsia="Times New Roman" w:hAnsi="Helvetica" w:cs="Times New Roman"/>
          <w:color w:val="000000"/>
          <w:sz w:val="18"/>
          <w:szCs w:val="18"/>
        </w:rPr>
        <w:t>right order (they went value/key rather</w:t>
      </w:r>
      <w:r>
        <w:rPr>
          <w:rFonts w:ascii="Helvetica" w:eastAsia="Times New Roman" w:hAnsi="Helvetica" w:cs="Times New Roman"/>
          <w:color w:val="000000"/>
          <w:sz w:val="18"/>
          <w:szCs w:val="18"/>
        </w:rPr>
        <w:t xml:space="preserve"> than key/value). </w:t>
      </w:r>
    </w:p>
    <w:p w14:paraId="5E7BDBCB" w14:textId="77777777" w:rsidR="00200A0B" w:rsidRDefault="00200A0B" w:rsidP="00D46D22">
      <w:pPr>
        <w:spacing w:after="0" w:line="240" w:lineRule="auto"/>
        <w:rPr>
          <w:rFonts w:ascii="Helvetica" w:eastAsia="Times New Roman" w:hAnsi="Helvetica" w:cs="Times New Roman"/>
          <w:color w:val="000000"/>
          <w:sz w:val="18"/>
          <w:szCs w:val="18"/>
        </w:rPr>
      </w:pPr>
    </w:p>
    <w:p w14:paraId="1F6EE594" w14:textId="1AB6FB18" w:rsidR="00200A0B" w:rsidRPr="00D46D22" w:rsidRDefault="00200A0B" w:rsidP="00D46D22">
      <w:pPr>
        <w:spacing w:after="0" w:line="240" w:lineRule="auto"/>
        <w:rPr>
          <w:rFonts w:ascii="Times New Roman" w:eastAsia="Times New Roman" w:hAnsi="Times New Roman" w:cs="Times New Roman"/>
          <w:sz w:val="24"/>
          <w:szCs w:val="24"/>
        </w:rPr>
      </w:pPr>
      <w:r>
        <w:rPr>
          <w:rFonts w:ascii="Helvetica" w:eastAsia="Times New Roman" w:hAnsi="Helvetica" w:cs="Times New Roman"/>
          <w:color w:val="000000"/>
          <w:sz w:val="18"/>
          <w:szCs w:val="18"/>
        </w:rPr>
        <w:t xml:space="preserve">This has been </w:t>
      </w:r>
      <w:r w:rsidRPr="00D46D22">
        <w:rPr>
          <w:rFonts w:ascii="Helvetica" w:eastAsia="Times New Roman" w:hAnsi="Helvetica" w:cs="Times New Roman"/>
          <w:color w:val="000000"/>
          <w:sz w:val="18"/>
          <w:szCs w:val="18"/>
        </w:rPr>
        <w:t xml:space="preserve">fixed (in 3.6 if I recall correctly), </w:t>
      </w:r>
      <w:r>
        <w:rPr>
          <w:rFonts w:ascii="Helvetica" w:eastAsia="Times New Roman" w:hAnsi="Helvetica" w:cs="Times New Roman"/>
          <w:color w:val="000000"/>
          <w:sz w:val="18"/>
          <w:szCs w:val="18"/>
        </w:rPr>
        <w:t xml:space="preserve">but may be useful as an example </w:t>
      </w:r>
      <w:r w:rsidRPr="00D46D22">
        <w:rPr>
          <w:rFonts w:ascii="Helvetica" w:eastAsia="Times New Roman" w:hAnsi="Helvetica" w:cs="Times New Roman"/>
          <w:color w:val="000000"/>
          <w:sz w:val="18"/>
          <w:szCs w:val="18"/>
        </w:rPr>
        <w:t>of the value of ensuring that operations with side eff</w:t>
      </w:r>
      <w:r>
        <w:rPr>
          <w:rFonts w:ascii="Helvetica" w:eastAsia="Times New Roman" w:hAnsi="Helvetica" w:cs="Times New Roman"/>
          <w:color w:val="000000"/>
          <w:sz w:val="18"/>
          <w:szCs w:val="18"/>
        </w:rPr>
        <w:t xml:space="preserve">ects don't </w:t>
      </w:r>
      <w:r w:rsidRPr="00D46D22">
        <w:rPr>
          <w:rFonts w:ascii="Helvetica" w:eastAsia="Times New Roman" w:hAnsi="Helvetica" w:cs="Times New Roman"/>
          <w:color w:val="000000"/>
          <w:sz w:val="18"/>
          <w:szCs w:val="18"/>
        </w:rPr>
        <w:t>depend on subtle order of evaluation details</w:t>
      </w:r>
    </w:p>
    <w:p w14:paraId="122919C3" w14:textId="77777777" w:rsidR="00200A0B" w:rsidRDefault="00200A0B">
      <w:pPr>
        <w:pStyle w:val="CommentText"/>
      </w:pPr>
    </w:p>
  </w:comment>
  <w:comment w:id="488" w:author="Sean McDonagh" w:date="2019-05-30T10:33:00Z" w:initials="SM">
    <w:p w14:paraId="1B09D7D0" w14:textId="6C7F1355" w:rsidR="00200A0B" w:rsidRDefault="00200A0B">
      <w:pPr>
        <w:pStyle w:val="CommentText"/>
      </w:pPr>
      <w:r>
        <w:rPr>
          <w:rStyle w:val="CommentReference"/>
        </w:rPr>
        <w:annotationRef/>
      </w:r>
      <w:r>
        <w:t>Confirmed that the dictionary evaluation order has been fixed in Python v3.5.</w:t>
      </w:r>
    </w:p>
  </w:comment>
  <w:comment w:id="509" w:author="Stephen Michell" w:date="2017-09-22T09:53:00Z" w:initials="SGM">
    <w:p w14:paraId="7194BA41" w14:textId="7BA8C7FB" w:rsidR="00200A0B" w:rsidRDefault="00200A0B">
      <w:pPr>
        <w:pStyle w:val="CommentText"/>
      </w:pPr>
      <w:r>
        <w:rPr>
          <w:rStyle w:val="CommentReference"/>
        </w:rPr>
        <w:annotationRef/>
      </w:r>
      <w:r>
        <w:t>Email from Nick Coghlan (2017-09-21)</w:t>
      </w:r>
    </w:p>
    <w:p w14:paraId="7465ACF2" w14:textId="68DCD4EE" w:rsidR="00200A0B" w:rsidRPr="00D46D22" w:rsidRDefault="00200A0B" w:rsidP="00D46D22">
      <w:pPr>
        <w:rPr>
          <w:rFonts w:eastAsia="Times New Roman"/>
          <w:sz w:val="24"/>
          <w:szCs w:val="24"/>
        </w:rPr>
      </w:pPr>
      <w:r>
        <w:rPr>
          <w:rFonts w:ascii="Helvetica" w:eastAsia="Times New Roman" w:hAnsi="Helvetica"/>
          <w:color w:val="000000"/>
          <w:sz w:val="18"/>
          <w:szCs w:val="18"/>
        </w:rPr>
        <w:t>- async/await syntax introduces another opportunity for a "likely</w:t>
      </w:r>
      <w:r>
        <w:rPr>
          <w:rFonts w:ascii="Helvetica" w:eastAsia="Times New Roman" w:hAnsi="Helvetica"/>
          <w:color w:val="000000"/>
          <w:sz w:val="18"/>
          <w:szCs w:val="18"/>
        </w:rPr>
        <w:br/>
        <w:t xml:space="preserve">incorrect expression", which is to forget to await a coroutine – see </w:t>
      </w:r>
      <w:hyperlink r:id="rId4" w:history="1">
        <w:r>
          <w:rPr>
            <w:rStyle w:val="Hyperlink"/>
            <w:rFonts w:ascii="Helvetica" w:eastAsia="Times New Roman" w:hAnsi="Helvetica"/>
            <w:sz w:val="18"/>
            <w:szCs w:val="18"/>
          </w:rPr>
          <w:t>https://github.com/python-trio/trio/issues/79</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for discussion (it does cause a "Coroutine was never awaited" runtime warning)</w:t>
      </w:r>
    </w:p>
  </w:comment>
  <w:comment w:id="510" w:author="Sean McDonagh [2]" w:date="2019-09-12T14:09:00Z" w:initials="SM">
    <w:p w14:paraId="49B225EF" w14:textId="34683D1D" w:rsidR="00054E6F" w:rsidRDefault="00054E6F">
      <w:pPr>
        <w:pStyle w:val="CommentText"/>
      </w:pPr>
      <w:r>
        <w:rPr>
          <w:rStyle w:val="CommentReference"/>
        </w:rPr>
        <w:annotationRef/>
      </w:r>
      <w:r>
        <w:t xml:space="preserve">Section 6.61.2 </w:t>
      </w:r>
      <w:r w:rsidR="00C93C00">
        <w:t xml:space="preserve">also </w:t>
      </w:r>
      <w:r>
        <w:t>references this concern</w:t>
      </w:r>
    </w:p>
  </w:comment>
  <w:comment w:id="527" w:author="Stephen Michell" w:date="2018-08-25T22:49:00Z" w:initials="SGM">
    <w:p w14:paraId="560F5070" w14:textId="6CA406A7" w:rsidR="00200A0B" w:rsidRDefault="00200A0B">
      <w:pPr>
        <w:pStyle w:val="CommentText"/>
      </w:pPr>
      <w:r>
        <w:rPr>
          <w:rStyle w:val="CommentReference"/>
        </w:rPr>
        <w:annotationRef/>
      </w:r>
      <w:r>
        <w:t>This is in direct conflict with the guidance of 6.21.2. We must be consistent.</w:t>
      </w:r>
    </w:p>
  </w:comment>
  <w:comment w:id="582" w:author="Stephen Michell" w:date="2018-08-25T23:07:00Z" w:initials="SGM">
    <w:p w14:paraId="1C2ACE18" w14:textId="14D85880" w:rsidR="00200A0B" w:rsidRDefault="00200A0B">
      <w:pPr>
        <w:pStyle w:val="CommentText"/>
      </w:pPr>
      <w:r>
        <w:rPr>
          <w:rStyle w:val="CommentReference"/>
        </w:rPr>
        <w:annotationRef/>
      </w:r>
      <w:r>
        <w:t>This is dramatically incomplete. Significant coding guidelines are needed to provide the safety of full enumeration types with condition statements.</w:t>
      </w:r>
    </w:p>
  </w:comment>
  <w:comment w:id="596" w:author="Stephen Michell" w:date="2017-09-22T09:55:00Z" w:initials="SGM">
    <w:p w14:paraId="03F607D1" w14:textId="02A5BE14" w:rsidR="00200A0B" w:rsidRDefault="00200A0B">
      <w:pPr>
        <w:pStyle w:val="CommentText"/>
      </w:pPr>
      <w:r>
        <w:rPr>
          <w:rStyle w:val="CommentReference"/>
        </w:rPr>
        <w:annotationRef/>
      </w:r>
      <w:r>
        <w:t>Email from Nick Coghlan (20170921)</w:t>
      </w:r>
    </w:p>
    <w:p w14:paraId="170A5684" w14:textId="3E6BBF9D" w:rsidR="00200A0B" w:rsidRPr="00CE2429" w:rsidRDefault="00200A0B" w:rsidP="00CE2429">
      <w:pPr>
        <w:spacing w:after="0" w:line="240" w:lineRule="auto"/>
        <w:rPr>
          <w:rFonts w:ascii="Times New Roman" w:eastAsia="Times New Roman" w:hAnsi="Times New Roman" w:cs="Times New Roman"/>
          <w:sz w:val="24"/>
          <w:szCs w:val="24"/>
        </w:rPr>
      </w:pPr>
      <w:r w:rsidRPr="00CE2429">
        <w:rPr>
          <w:rFonts w:ascii="Helvetica" w:eastAsia="Times New Roman" w:hAnsi="Helvetica" w:cs="Times New Roman"/>
          <w:color w:val="000000"/>
          <w:sz w:val="18"/>
          <w:szCs w:val="18"/>
        </w:rPr>
        <w:t>- Python 3 makes mixing tabs and spaces for indentation a compile-time error</w:t>
      </w:r>
    </w:p>
  </w:comment>
  <w:comment w:id="598" w:author="Stephen Michell" w:date="2015-09-18T15:39:00Z" w:initials="SM">
    <w:p w14:paraId="5387F4AE" w14:textId="2679B9A3" w:rsidR="00200A0B" w:rsidRDefault="00200A0B">
      <w:pPr>
        <w:pStyle w:val="CommentText"/>
      </w:pPr>
      <w:r>
        <w:rPr>
          <w:rStyle w:val="CommentReference"/>
        </w:rPr>
        <w:annotationRef/>
      </w:r>
      <w:r>
        <w:t>Check - is it “dendentation” or “undentation”?</w:t>
      </w:r>
    </w:p>
  </w:comment>
  <w:comment w:id="603" w:author="Stephen Michell" w:date="2019-07-14T21:56:00Z" w:initials="SGM">
    <w:p w14:paraId="5734E2DA" w14:textId="2236737D" w:rsidR="00200A0B" w:rsidRDefault="00200A0B">
      <w:pPr>
        <w:pStyle w:val="CommentText"/>
      </w:pPr>
      <w:r>
        <w:rPr>
          <w:rStyle w:val="CommentReference"/>
        </w:rPr>
        <w:annotationRef/>
      </w:r>
      <w:r>
        <w:t>Is this (spaces or tabs but not both) applicable to a single module, or to the complete program? If it is the whole program, then we need guidance about project-level control of spaces vs tabs.</w:t>
      </w:r>
    </w:p>
  </w:comment>
  <w:comment w:id="606" w:author="Stephen Michell" w:date="2017-09-22T09:56:00Z" w:initials="SGM">
    <w:p w14:paraId="067C0A77" w14:textId="47167459" w:rsidR="00200A0B" w:rsidRDefault="00200A0B">
      <w:pPr>
        <w:pStyle w:val="CommentText"/>
      </w:pPr>
      <w:r>
        <w:rPr>
          <w:rStyle w:val="CommentReference"/>
        </w:rPr>
        <w:annotationRef/>
      </w:r>
      <w:r>
        <w:t>Email from Nick Coghlan (2017-09-21)</w:t>
      </w:r>
    </w:p>
    <w:p w14:paraId="304AF7F0" w14:textId="6C1ECEFA" w:rsidR="00200A0B" w:rsidRPr="00F67ED2" w:rsidRDefault="00200A0B" w:rsidP="00F67ED2">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in Python 2, a particularly problematic case of loop control</w:t>
      </w:r>
      <w:r w:rsidRPr="00F67ED2">
        <w:rPr>
          <w:rFonts w:ascii="Helvetica" w:eastAsia="Times New Roman" w:hAnsi="Helvetica" w:cs="Times New Roman"/>
          <w:color w:val="000000"/>
          <w:sz w:val="18"/>
          <w:szCs w:val="18"/>
        </w:rPr>
        <w:br/>
        <w:t>variables leaking is in list comprehensions. In Python 3,</w:t>
      </w:r>
      <w:r w:rsidRPr="00F67ED2">
        <w:rPr>
          <w:rFonts w:ascii="Helvetica" w:eastAsia="Times New Roman" w:hAnsi="Helvetica" w:cs="Times New Roman"/>
          <w:color w:val="000000"/>
          <w:sz w:val="18"/>
          <w:szCs w:val="18"/>
        </w:rPr>
        <w:br/>
        <w:t>comprehensions use their own scope, so</w:t>
      </w:r>
      <w:r>
        <w:rPr>
          <w:rFonts w:ascii="Helvetica" w:eastAsia="Times New Roman" w:hAnsi="Helvetica" w:cs="Times New Roman"/>
          <w:color w:val="000000"/>
          <w:sz w:val="18"/>
          <w:szCs w:val="18"/>
        </w:rPr>
        <w:t xml:space="preserve"> the loop variable doesn't leak </w:t>
      </w:r>
      <w:r w:rsidRPr="00F67ED2">
        <w:rPr>
          <w:rFonts w:ascii="Helvetica" w:eastAsia="Times New Roman" w:hAnsi="Helvetica" w:cs="Times New Roman"/>
          <w:color w:val="000000"/>
          <w:sz w:val="18"/>
          <w:szCs w:val="18"/>
        </w:rPr>
        <w:t>anymore</w:t>
      </w:r>
    </w:p>
  </w:comment>
  <w:comment w:id="614" w:author="Stephen Michell" w:date="2017-09-22T09:57:00Z" w:initials="SGM">
    <w:p w14:paraId="067643A7" w14:textId="0C12D9CA" w:rsidR="00200A0B" w:rsidRDefault="00200A0B">
      <w:pPr>
        <w:pStyle w:val="CommentText"/>
      </w:pPr>
      <w:r>
        <w:rPr>
          <w:rStyle w:val="CommentReference"/>
        </w:rPr>
        <w:annotationRef/>
      </w:r>
      <w:r>
        <w:t>Email from Nick Coghlan (2017-09-21)</w:t>
      </w:r>
    </w:p>
    <w:p w14:paraId="5A586476" w14:textId="7BBA08CB" w:rsidR="00200A0B" w:rsidRPr="00F67ED2" w:rsidRDefault="00200A0B" w:rsidP="00F67ED2">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for structured programming, the use</w:t>
      </w:r>
      <w:r>
        <w:rPr>
          <w:rFonts w:ascii="Helvetica" w:eastAsia="Times New Roman" w:hAnsi="Helvetica" w:cs="Times New Roman"/>
          <w:color w:val="000000"/>
          <w:sz w:val="18"/>
          <w:szCs w:val="18"/>
        </w:rPr>
        <w:t xml:space="preserve"> of with statements and context </w:t>
      </w:r>
      <w:r w:rsidRPr="00F67ED2">
        <w:rPr>
          <w:rFonts w:ascii="Helvetica" w:eastAsia="Times New Roman" w:hAnsi="Helvetica" w:cs="Times New Roman"/>
          <w:color w:val="000000"/>
          <w:sz w:val="18"/>
          <w:szCs w:val="18"/>
        </w:rPr>
        <w:t>managers may be preferable to ad</w:t>
      </w:r>
      <w:r>
        <w:rPr>
          <w:rFonts w:ascii="Helvetica" w:eastAsia="Times New Roman" w:hAnsi="Helvetica" w:cs="Times New Roman"/>
          <w:color w:val="000000"/>
          <w:sz w:val="18"/>
          <w:szCs w:val="18"/>
        </w:rPr>
        <w:t xml:space="preserve"> hoc try/except and try/finally </w:t>
      </w:r>
      <w:r w:rsidRPr="00F67ED2">
        <w:rPr>
          <w:rFonts w:ascii="Helvetica" w:eastAsia="Times New Roman" w:hAnsi="Helvetica" w:cs="Times New Roman"/>
          <w:color w:val="000000"/>
          <w:sz w:val="18"/>
          <w:szCs w:val="18"/>
        </w:rPr>
        <w:t>statements</w:t>
      </w:r>
    </w:p>
  </w:comment>
  <w:comment w:id="615" w:author="Stephen Michell" w:date="2019-07-14T22:01:00Z" w:initials="SGM">
    <w:p w14:paraId="1DF93D3B" w14:textId="2144F07C" w:rsidR="00200A0B" w:rsidRDefault="00200A0B">
      <w:pPr>
        <w:pStyle w:val="CommentText"/>
      </w:pPr>
      <w:r>
        <w:rPr>
          <w:rStyle w:val="CommentReference"/>
        </w:rPr>
        <w:annotationRef/>
      </w:r>
      <w:r>
        <w:t>We need an explanation of the “with” concept here, with sufficient explanation to justify the first bullet in subclause 2</w:t>
      </w:r>
    </w:p>
  </w:comment>
  <w:comment w:id="625" w:author="Stephen Michell" w:date="2017-09-22T09:59:00Z" w:initials="SGM">
    <w:p w14:paraId="3A86282A" w14:textId="77777777" w:rsidR="00200A0B" w:rsidRDefault="00200A0B" w:rsidP="00195914">
      <w:pPr>
        <w:pStyle w:val="CommentText"/>
      </w:pPr>
      <w:r>
        <w:rPr>
          <w:rStyle w:val="CommentReference"/>
        </w:rPr>
        <w:annotationRef/>
      </w:r>
      <w:r>
        <w:t xml:space="preserve">This section needs a rewrite to acknowledge the vulnerability. </w:t>
      </w:r>
    </w:p>
    <w:p w14:paraId="47BFB56A" w14:textId="77777777" w:rsidR="00200A0B" w:rsidRDefault="00200A0B" w:rsidP="00195914">
      <w:pPr>
        <w:pStyle w:val="CommentText"/>
      </w:pPr>
      <w:r>
        <w:t>Email from Nick Coghlan (2017-09-21)</w:t>
      </w:r>
    </w:p>
    <w:p w14:paraId="209F7B67" w14:textId="77777777" w:rsidR="00200A0B" w:rsidRPr="00F67ED2" w:rsidRDefault="00200A0B" w:rsidP="00195914">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reading the section on dangling refe</w:t>
      </w:r>
      <w:r>
        <w:rPr>
          <w:rFonts w:ascii="Helvetica" w:eastAsia="Times New Roman" w:hAnsi="Helvetica" w:cs="Times New Roman"/>
          <w:color w:val="000000"/>
          <w:sz w:val="18"/>
          <w:szCs w:val="18"/>
        </w:rPr>
        <w:t xml:space="preserve">rences to stack frames reminded </w:t>
      </w:r>
      <w:r w:rsidRPr="00F67ED2">
        <w:rPr>
          <w:rFonts w:ascii="Helvetica" w:eastAsia="Times New Roman" w:hAnsi="Helvetica" w:cs="Times New Roman"/>
          <w:color w:val="000000"/>
          <w:sz w:val="18"/>
          <w:szCs w:val="18"/>
        </w:rPr>
        <w:t>me that if you want to write robust, s</w:t>
      </w:r>
      <w:r>
        <w:rPr>
          <w:rFonts w:ascii="Helvetica" w:eastAsia="Times New Roman" w:hAnsi="Helvetica" w:cs="Times New Roman"/>
          <w:color w:val="000000"/>
          <w:sz w:val="18"/>
          <w:szCs w:val="18"/>
        </w:rPr>
        <w:t xml:space="preserve">ecure, and reliable code, don't </w:t>
      </w:r>
      <w:r w:rsidRPr="00F67ED2">
        <w:rPr>
          <w:rFonts w:ascii="Helvetica" w:eastAsia="Times New Roman" w:hAnsi="Helvetica" w:cs="Times New Roman"/>
          <w:color w:val="000000"/>
          <w:sz w:val="18"/>
          <w:szCs w:val="18"/>
        </w:rPr>
        <w:t xml:space="preserve">use the ctypes module (since that </w:t>
      </w:r>
      <w:r>
        <w:rPr>
          <w:rFonts w:ascii="Helvetica" w:eastAsia="Times New Roman" w:hAnsi="Helvetica" w:cs="Times New Roman"/>
          <w:color w:val="000000"/>
          <w:sz w:val="18"/>
          <w:szCs w:val="18"/>
        </w:rPr>
        <w:t xml:space="preserve">*does* let you access arbitrary </w:t>
      </w:r>
      <w:r w:rsidRPr="00F67ED2">
        <w:rPr>
          <w:rFonts w:ascii="Helvetica" w:eastAsia="Times New Roman" w:hAnsi="Helvetica" w:cs="Times New Roman"/>
          <w:color w:val="000000"/>
          <w:sz w:val="18"/>
          <w:szCs w:val="18"/>
        </w:rPr>
        <w:t>memory addresses). cffi is a safer th</w:t>
      </w:r>
      <w:r>
        <w:rPr>
          <w:rFonts w:ascii="Helvetica" w:eastAsia="Times New Roman" w:hAnsi="Helvetica" w:cs="Times New Roman"/>
          <w:color w:val="000000"/>
          <w:sz w:val="18"/>
          <w:szCs w:val="18"/>
        </w:rPr>
        <w:t xml:space="preserve">ird party alternative, since it </w:t>
      </w:r>
      <w:r w:rsidRPr="00F67ED2">
        <w:rPr>
          <w:rFonts w:ascii="Helvetica" w:eastAsia="Times New Roman" w:hAnsi="Helvetica" w:cs="Times New Roman"/>
          <w:color w:val="000000"/>
          <w:sz w:val="18"/>
          <w:szCs w:val="18"/>
        </w:rPr>
        <w:t>will read C header files and genera</w:t>
      </w:r>
      <w:r>
        <w:rPr>
          <w:rFonts w:ascii="Helvetica" w:eastAsia="Times New Roman" w:hAnsi="Helvetica" w:cs="Times New Roman"/>
          <w:color w:val="000000"/>
          <w:sz w:val="18"/>
          <w:szCs w:val="18"/>
        </w:rPr>
        <w:t xml:space="preserve">te safe(r) Python wrappers </w:t>
      </w:r>
      <w:proofErr w:type="gramStart"/>
      <w:r>
        <w:rPr>
          <w:rFonts w:ascii="Helvetica" w:eastAsia="Times New Roman" w:hAnsi="Helvetica" w:cs="Times New Roman"/>
          <w:color w:val="000000"/>
          <w:sz w:val="18"/>
          <w:szCs w:val="18"/>
        </w:rPr>
        <w:t xml:space="preserve">than  </w:t>
      </w:r>
      <w:r w:rsidRPr="00F67ED2">
        <w:rPr>
          <w:rFonts w:ascii="Helvetica" w:eastAsia="Times New Roman" w:hAnsi="Helvetica" w:cs="Times New Roman"/>
          <w:color w:val="000000"/>
          <w:sz w:val="18"/>
          <w:szCs w:val="18"/>
        </w:rPr>
        <w:t>direct</w:t>
      </w:r>
      <w:proofErr w:type="gramEnd"/>
      <w:r w:rsidRPr="00F67ED2">
        <w:rPr>
          <w:rFonts w:ascii="Helvetica" w:eastAsia="Times New Roman" w:hAnsi="Helvetica" w:cs="Times New Roman"/>
          <w:color w:val="000000"/>
          <w:sz w:val="18"/>
          <w:szCs w:val="18"/>
        </w:rPr>
        <w:t xml:space="preserve"> C ABI access with ctypes.</w:t>
      </w:r>
    </w:p>
  </w:comment>
  <w:comment w:id="636" w:author="Stephen Michell" w:date="2018-08-26T00:02:00Z" w:initials="SGM">
    <w:p w14:paraId="55D56B9A" w14:textId="365EBD5D" w:rsidR="00200A0B" w:rsidRDefault="00200A0B">
      <w:pPr>
        <w:pStyle w:val="CommentText"/>
      </w:pPr>
      <w:r>
        <w:rPr>
          <w:rStyle w:val="CommentReference"/>
        </w:rPr>
        <w:annotationRef/>
      </w:r>
      <w:r>
        <w:t xml:space="preserve">We need to note that except : catches all exceptions and except someOtherError: catches explicit exceptions. </w:t>
      </w:r>
    </w:p>
  </w:comment>
  <w:comment w:id="648" w:author="Stephen Michell" w:date="2017-09-27T10:15:00Z" w:initials="SGM">
    <w:p w14:paraId="343267EB" w14:textId="4133567B" w:rsidR="00200A0B" w:rsidRDefault="00200A0B">
      <w:pPr>
        <w:pStyle w:val="CommentText"/>
      </w:pPr>
      <w:r>
        <w:rPr>
          <w:rStyle w:val="CommentReference"/>
        </w:rPr>
        <w:annotationRef/>
      </w:r>
      <w:r>
        <w:t>Comment from Nick Coghlan:</w:t>
      </w:r>
    </w:p>
    <w:p w14:paraId="76895E89" w14:textId="07E5C504" w:rsidR="00200A0B" w:rsidRPr="00932558" w:rsidRDefault="00200A0B" w:rsidP="00932558">
      <w:pPr>
        <w:spacing w:after="0" w:line="240" w:lineRule="auto"/>
        <w:rPr>
          <w:rFonts w:ascii="Times New Roman" w:eastAsia="Times New Roman" w:hAnsi="Times New Roman" w:cs="Times New Roman"/>
          <w:sz w:val="24"/>
          <w:szCs w:val="24"/>
        </w:rPr>
      </w:pPr>
      <w:r w:rsidRPr="00932558">
        <w:rPr>
          <w:rFonts w:ascii="Helvetica" w:eastAsia="Times New Roman" w:hAnsi="Helvetica" w:cs="Times New Roman"/>
          <w:color w:val="000000"/>
          <w:sz w:val="18"/>
          <w:szCs w:val="18"/>
        </w:rPr>
        <w:t>For shallow copying: we don't detect or prevent it, but reference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counting at least ensures the references copied that way remain alive.</w:t>
      </w:r>
      <w:r w:rsidRPr="00932558">
        <w:rPr>
          <w:rFonts w:ascii="Helvetica" w:eastAsia="Times New Roman" w:hAnsi="Helvetica" w:cs="Times New Roman"/>
          <w:color w:val="000000"/>
          <w:sz w:val="18"/>
          <w:szCs w:val="18"/>
        </w:rPr>
        <w:br/>
        <w:t>(Hmm, that does prompt a thought though: memoryview and the PEP 3118</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buffer protocol do create some interesting new issues, since the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obligation is on the buffer publisher to ensure that the memory</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remains valid at least as long as the object lives, while buffer</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consumers need to make sure they keep an active reference to the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publisher)</w:t>
      </w:r>
    </w:p>
    <w:p w14:paraId="29FF4629" w14:textId="77777777" w:rsidR="00200A0B" w:rsidRDefault="00200A0B">
      <w:pPr>
        <w:pStyle w:val="CommentText"/>
      </w:pPr>
    </w:p>
  </w:comment>
  <w:comment w:id="667" w:author="Stephen Michell" w:date="2017-09-27T10:24:00Z" w:initials="SGM">
    <w:p w14:paraId="3D1C76F5" w14:textId="058D67A7" w:rsidR="00200A0B" w:rsidRPr="00C337DA" w:rsidRDefault="00200A0B" w:rsidP="00C337DA">
      <w:pPr>
        <w:rPr>
          <w:rFonts w:eastAsia="Times New Roman"/>
          <w:sz w:val="24"/>
          <w:szCs w:val="24"/>
        </w:rPr>
      </w:pPr>
      <w:r>
        <w:rPr>
          <w:rStyle w:val="CommentReference"/>
        </w:rPr>
        <w:annotationRef/>
      </w:r>
      <w:r>
        <w:t xml:space="preserve">Note from Nick Coghlan: </w:t>
      </w:r>
      <w:r>
        <w:rPr>
          <w:rFonts w:ascii="Helvetica" w:eastAsia="Times New Roman" w:hAnsi="Helvetica"/>
          <w:color w:val="000000"/>
          <w:sz w:val="18"/>
          <w:szCs w:val="18"/>
        </w:rPr>
        <w:t>For Liskov/redispatch/polymorphism, I'm not really the right person to ask - the folks working on mypy and other typechecking tools are.</w:t>
      </w:r>
      <w:r>
        <w:rPr>
          <w:rFonts w:ascii="Helvetica" w:eastAsia="Times New Roman" w:hAnsi="Helvetica"/>
          <w:color w:val="000000"/>
          <w:sz w:val="18"/>
          <w:szCs w:val="18"/>
        </w:rPr>
        <w:br/>
        <w:t xml:space="preserve">Probably the best way to contact them would be to file an issue on </w:t>
      </w:r>
      <w:hyperlink r:id="rId5"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674" w:author="Stephen Michell" w:date="2017-09-27T10:25:00Z" w:initials="SGM">
    <w:p w14:paraId="1CCE1509" w14:textId="07A081BB" w:rsidR="00200A0B" w:rsidRDefault="00200A0B">
      <w:pPr>
        <w:pStyle w:val="CommentText"/>
      </w:pPr>
      <w:r>
        <w:rPr>
          <w:rStyle w:val="CommentReference"/>
        </w:rPr>
        <w:annotationRef/>
      </w:r>
      <w:r>
        <w:t>Comment from Nick Coghlan:</w:t>
      </w:r>
    </w:p>
    <w:p w14:paraId="7794196E" w14:textId="6AACEB31" w:rsidR="00200A0B" w:rsidRPr="009866F9" w:rsidRDefault="00200A0B" w:rsidP="009866F9">
      <w:pPr>
        <w:rPr>
          <w:rFonts w:eastAsia="Times New Roman"/>
          <w:sz w:val="24"/>
          <w:szCs w:val="24"/>
        </w:rPr>
      </w:pPr>
      <w:r>
        <w:rPr>
          <w:rFonts w:ascii="Helvetica" w:eastAsia="Times New Roman" w:hAnsi="Helvetica"/>
          <w:color w:val="000000"/>
          <w:sz w:val="18"/>
          <w:szCs w:val="18"/>
        </w:rPr>
        <w:t>For Liskov/redispatch/polymorphism, I'm not really the right person to ask - the folks working on mypy and other typechecking tools are.</w:t>
      </w:r>
      <w:r>
        <w:rPr>
          <w:rFonts w:ascii="Helvetica" w:eastAsia="Times New Roman" w:hAnsi="Helvetica"/>
          <w:color w:val="000000"/>
          <w:sz w:val="18"/>
          <w:szCs w:val="18"/>
        </w:rPr>
        <w:br/>
        <w:t xml:space="preserve">Probably the best way to contact them would be to file an issue on </w:t>
      </w:r>
      <w:hyperlink r:id="rId6"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684" w:author="Stephen Michell" w:date="2017-09-27T10:26:00Z" w:initials="SGM">
    <w:p w14:paraId="3C0FF403" w14:textId="005991D3" w:rsidR="00200A0B" w:rsidRDefault="00200A0B">
      <w:pPr>
        <w:pStyle w:val="CommentText"/>
      </w:pPr>
      <w:r>
        <w:rPr>
          <w:rStyle w:val="CommentReference"/>
        </w:rPr>
        <w:annotationRef/>
      </w:r>
      <w:r>
        <w:t>Note from Nick Coghlan:</w:t>
      </w:r>
    </w:p>
    <w:p w14:paraId="63C10E97" w14:textId="52142A70" w:rsidR="00200A0B" w:rsidRPr="009866F9" w:rsidRDefault="00200A0B" w:rsidP="009866F9">
      <w:pPr>
        <w:rPr>
          <w:rFonts w:eastAsia="Times New Roman"/>
          <w:sz w:val="24"/>
          <w:szCs w:val="24"/>
        </w:rPr>
      </w:pPr>
      <w:r>
        <w:rPr>
          <w:rFonts w:ascii="Helvetica" w:eastAsia="Times New Roman" w:hAnsi="Helvetica"/>
          <w:color w:val="000000"/>
          <w:sz w:val="18"/>
          <w:szCs w:val="18"/>
        </w:rPr>
        <w:t>For Liskov/redispatch/polymorphism, I'm not really the right person to ask - the folks working on mypy and other typechecking tools are.</w:t>
      </w:r>
      <w:r>
        <w:rPr>
          <w:rFonts w:ascii="Helvetica" w:eastAsia="Times New Roman" w:hAnsi="Helvetica"/>
          <w:color w:val="000000"/>
          <w:sz w:val="18"/>
          <w:szCs w:val="18"/>
        </w:rPr>
        <w:br/>
        <w:t xml:space="preserve">Probably the best way to contact them would be to file an issue on </w:t>
      </w:r>
      <w:hyperlink r:id="rId7"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696" w:author="Stephen Michell" w:date="2015-09-18T15:46:00Z" w:initials="SM">
    <w:p w14:paraId="4E1FABC3" w14:textId="76CC5FFA" w:rsidR="00200A0B" w:rsidRDefault="00200A0B">
      <w:pPr>
        <w:pStyle w:val="CommentText"/>
      </w:pPr>
      <w:r>
        <w:rPr>
          <w:rStyle w:val="CommentReference"/>
        </w:rPr>
        <w:annotationRef/>
      </w:r>
      <w:r>
        <w:t>Put reference in the bibliography and reference the bibliography (here and 2 lines down).</w:t>
      </w:r>
    </w:p>
  </w:comment>
  <w:comment w:id="702" w:author="Stephen Michell" w:date="2015-09-18T15:48:00Z" w:initials="SM">
    <w:p w14:paraId="198AF8AD" w14:textId="7825F7C2" w:rsidR="00200A0B" w:rsidRDefault="00200A0B">
      <w:pPr>
        <w:pStyle w:val="CommentText"/>
      </w:pPr>
      <w:r>
        <w:rPr>
          <w:rStyle w:val="CommentReference"/>
        </w:rPr>
        <w:annotationRef/>
      </w:r>
      <w:r>
        <w:t xml:space="preserve">This may not be dynamically linked code, but the recommendation is good (just maybe elsewhere). </w:t>
      </w:r>
    </w:p>
  </w:comment>
  <w:comment w:id="725" w:author="Stephen Michell" w:date="2017-09-22T10:05:00Z" w:initials="SGM">
    <w:p w14:paraId="313A0BCA" w14:textId="667E91F9" w:rsidR="00200A0B" w:rsidRDefault="00200A0B">
      <w:pPr>
        <w:pStyle w:val="CommentText"/>
      </w:pPr>
      <w:r>
        <w:rPr>
          <w:rStyle w:val="CommentReference"/>
        </w:rPr>
        <w:annotationRef/>
      </w:r>
      <w:r>
        <w:t>Email from Nick Coghlan (2017-09-21)</w:t>
      </w:r>
    </w:p>
    <w:p w14:paraId="279034F7" w14:textId="624CA5FE" w:rsidR="0040287E" w:rsidRPr="00BB711A" w:rsidRDefault="00200A0B" w:rsidP="00BB711A">
      <w:pPr>
        <w:spacing w:after="0" w:line="240" w:lineRule="auto"/>
        <w:rPr>
          <w:rFonts w:ascii="Helvetica" w:eastAsia="Times New Roman" w:hAnsi="Helvetica" w:cs="Times New Roman"/>
          <w:color w:val="000000"/>
          <w:sz w:val="18"/>
          <w:szCs w:val="18"/>
        </w:rPr>
      </w:pPr>
      <w:r w:rsidRPr="00BB711A">
        <w:rPr>
          <w:rFonts w:ascii="Helvetica" w:eastAsia="Times New Roman" w:hAnsi="Helvetica" w:cs="Times New Roman"/>
          <w:color w:val="000000"/>
          <w:sz w:val="18"/>
          <w:szCs w:val="18"/>
        </w:rPr>
        <w:t>- the asyncio infrastructure has introduced a number of new "</w:t>
      </w:r>
      <w:r>
        <w:rPr>
          <w:rFonts w:ascii="Helvetica" w:eastAsia="Times New Roman" w:hAnsi="Helvetica" w:cs="Times New Roman"/>
          <w:color w:val="000000"/>
          <w:sz w:val="18"/>
          <w:szCs w:val="18"/>
        </w:rPr>
        <w:t xml:space="preserve">obscure </w:t>
      </w:r>
      <w:r w:rsidRPr="00BB711A">
        <w:rPr>
          <w:rFonts w:ascii="Helvetica" w:eastAsia="Times New Roman" w:hAnsi="Helvetica" w:cs="Times New Roman"/>
          <w:color w:val="000000"/>
          <w:sz w:val="18"/>
          <w:szCs w:val="18"/>
        </w:rPr>
        <w:t>language features" for use by event lo</w:t>
      </w:r>
      <w:r>
        <w:rPr>
          <w:rFonts w:ascii="Helvetica" w:eastAsia="Times New Roman" w:hAnsi="Helvetica" w:cs="Times New Roman"/>
          <w:color w:val="000000"/>
          <w:sz w:val="18"/>
          <w:szCs w:val="18"/>
        </w:rPr>
        <w:t xml:space="preserve">op implementors (e.g. there's a </w:t>
      </w:r>
      <w:r w:rsidRPr="00BB711A">
        <w:rPr>
          <w:rFonts w:ascii="Helvetica" w:eastAsia="Times New Roman" w:hAnsi="Helvetica" w:cs="Times New Roman"/>
          <w:color w:val="000000"/>
          <w:sz w:val="18"/>
          <w:szCs w:val="18"/>
        </w:rPr>
        <w:t>hook that gets called any time a native coroutine is created)</w:t>
      </w:r>
    </w:p>
    <w:p w14:paraId="5BABBD00" w14:textId="77777777" w:rsidR="00200A0B" w:rsidRDefault="00200A0B">
      <w:pPr>
        <w:pStyle w:val="CommentText"/>
      </w:pPr>
    </w:p>
  </w:comment>
  <w:comment w:id="726" w:author="Sean McDonagh [2]" w:date="2019-09-16T11:18:00Z" w:initials="SM">
    <w:p w14:paraId="05D90352" w14:textId="221E3F94" w:rsidR="00C525E2" w:rsidRDefault="00C525E2">
      <w:pPr>
        <w:pStyle w:val="CommentText"/>
      </w:pPr>
      <w:r>
        <w:rPr>
          <w:rStyle w:val="CommentReference"/>
        </w:rPr>
        <w:annotationRef/>
      </w:r>
      <w:r>
        <w:t xml:space="preserve"> asyncio is also identified in 6.59 along with some precautions to take when using it  </w:t>
      </w:r>
    </w:p>
  </w:comment>
  <w:comment w:id="740" w:author="Stephen Michell" w:date="2015-09-18T15:55:00Z" w:initials="SM">
    <w:p w14:paraId="40E7015E" w14:textId="30B56F90" w:rsidR="00200A0B" w:rsidRDefault="00200A0B">
      <w:pPr>
        <w:pStyle w:val="CommentText"/>
      </w:pPr>
      <w:r>
        <w:rPr>
          <w:rStyle w:val="CommentReference"/>
        </w:rPr>
        <w:annotationRef/>
      </w:r>
      <w:r>
        <w:t>Put in bibliography and reference bibliography.</w:t>
      </w:r>
    </w:p>
  </w:comment>
  <w:comment w:id="850" w:author="Stephen Michell" w:date="2019-07-15T08:55:00Z" w:initials="SGM">
    <w:p w14:paraId="32978FCF" w14:textId="1F079337" w:rsidR="00200A0B" w:rsidRDefault="00200A0B">
      <w:pPr>
        <w:pStyle w:val="CommentText"/>
      </w:pPr>
      <w:r>
        <w:rPr>
          <w:rStyle w:val="CommentReference"/>
        </w:rPr>
        <w:annotationRef/>
      </w:r>
      <w:r>
        <w:t>The solution in most programming languages is to place all access to such shared data in subprograms that first test-and-set a lock, then manipulate the data  and then release the lock when finished and exit the subprogram.</w:t>
      </w:r>
    </w:p>
  </w:comment>
  <w:comment w:id="1032" w:author="Stephen Michell" w:date="2017-09-27T10:22:00Z" w:initials="SGM">
    <w:p w14:paraId="5A64A07C" w14:textId="6285ED9E" w:rsidR="00200A0B" w:rsidRDefault="00200A0B">
      <w:pPr>
        <w:pStyle w:val="CommentText"/>
      </w:pPr>
      <w:r>
        <w:rPr>
          <w:rStyle w:val="CommentReference"/>
        </w:rPr>
        <w:annotationRef/>
      </w:r>
      <w:r>
        <w:t>Note from Nick Coghlan:</w:t>
      </w:r>
    </w:p>
    <w:p w14:paraId="7B46A943" w14:textId="45F0ACA8" w:rsidR="00200A0B" w:rsidRDefault="00200A0B" w:rsidP="00C337DA">
      <w:pPr>
        <w:rPr>
          <w:rFonts w:eastAsia="Times New Roman"/>
          <w:sz w:val="24"/>
          <w:szCs w:val="24"/>
        </w:rPr>
      </w:pPr>
      <w:r>
        <w:rPr>
          <w:rFonts w:ascii="Helvetica" w:eastAsia="Times New Roman" w:hAnsi="Helvetica"/>
          <w:color w:val="000000"/>
          <w:sz w:val="18"/>
          <w:szCs w:val="18"/>
        </w:rPr>
        <w:t xml:space="preserve">Speaking of clocks &amp; timing, there are some use cases that should be updated to use time.monotonic() rather than time.time() or time.clock() : </w:t>
      </w:r>
      <w:r>
        <w:rPr>
          <w:rStyle w:val="apple-converted-space"/>
          <w:rFonts w:ascii="Helvetica" w:eastAsia="Times New Roman" w:hAnsi="Helvetica"/>
          <w:color w:val="000000"/>
          <w:sz w:val="18"/>
          <w:szCs w:val="18"/>
        </w:rPr>
        <w:t> </w:t>
      </w:r>
      <w:hyperlink r:id="rId8" w:anchor="time-monotonic" w:history="1">
        <w:r>
          <w:rPr>
            <w:rStyle w:val="Hyperlink"/>
            <w:rFonts w:ascii="Helvetica" w:eastAsia="Times New Roman" w:hAnsi="Helvetica"/>
            <w:sz w:val="18"/>
            <w:szCs w:val="18"/>
          </w:rPr>
          <w:t>https://www.python.org/dev/peps/pep-0418/#time-monotonic</w:t>
        </w:r>
      </w:hyperlink>
    </w:p>
    <w:p w14:paraId="47033E9D" w14:textId="77777777" w:rsidR="00200A0B" w:rsidRDefault="00200A0B">
      <w:pPr>
        <w:pStyle w:val="CommentText"/>
      </w:pPr>
    </w:p>
    <w:p w14:paraId="6F97B3A2" w14:textId="77777777" w:rsidR="00200A0B" w:rsidRDefault="00200A0B" w:rsidP="009866F9">
      <w:pPr>
        <w:rPr>
          <w:rFonts w:eastAsia="Times New Roman"/>
          <w:sz w:val="24"/>
          <w:szCs w:val="24"/>
        </w:rPr>
      </w:pPr>
      <w:r>
        <w:rPr>
          <w:rFonts w:ascii="Helvetica" w:eastAsia="Times New Roman" w:hAnsi="Helvetica"/>
          <w:color w:val="000000"/>
          <w:sz w:val="18"/>
          <w:szCs w:val="18"/>
        </w:rPr>
        <w:t>Windows applications should also be aware of the fact that Python 3.6</w:t>
      </w:r>
      <w:r>
        <w:rPr>
          <w:rFonts w:ascii="Helvetica" w:eastAsia="Times New Roman" w:hAnsi="Helvetica"/>
          <w:color w:val="000000"/>
          <w:sz w:val="18"/>
          <w:szCs w:val="18"/>
        </w:rPr>
        <w:br/>
        <w:t>always uses utf-8 for binary filesystem and console interfaces:</w:t>
      </w:r>
      <w:r>
        <w:rPr>
          <w:rFonts w:ascii="Helvetica" w:eastAsia="Times New Roman" w:hAnsi="Helvetica"/>
          <w:color w:val="000000"/>
          <w:sz w:val="18"/>
          <w:szCs w:val="18"/>
        </w:rPr>
        <w:br/>
      </w:r>
      <w:hyperlink r:id="rId9" w:anchor="pep-529-change-windows-filesystem-encoding-to-utf-8" w:history="1">
        <w:r>
          <w:rPr>
            <w:rStyle w:val="Hyperlink"/>
            <w:rFonts w:ascii="Helvetica" w:eastAsia="Times New Roman" w:hAnsi="Helvetica"/>
            <w:sz w:val="18"/>
            <w:szCs w:val="18"/>
          </w:rPr>
          <w:t>https://docs.python.org/dev/whatsnew/3.6.html#pep-529-change-windows-filesystem-encoding-to-utf-8</w:t>
        </w:r>
      </w:hyperlink>
      <w:r>
        <w:rPr>
          <w:rFonts w:ascii="Helvetica" w:eastAsia="Times New Roman" w:hAnsi="Helvetica"/>
          <w:color w:val="000000"/>
          <w:sz w:val="18"/>
          <w:szCs w:val="18"/>
        </w:rPr>
        <w:br/>
      </w:r>
      <w:r>
        <w:rPr>
          <w:rFonts w:ascii="Helvetica" w:eastAsia="Times New Roman" w:hAnsi="Helvetica"/>
          <w:color w:val="000000"/>
          <w:sz w:val="18"/>
          <w:szCs w:val="18"/>
        </w:rPr>
        <w:br/>
        <w:t>Non-Windows applications should be aware of the fact that Python 3.7+</w:t>
      </w:r>
      <w:r>
        <w:rPr>
          <w:rFonts w:ascii="Helvetica" w:eastAsia="Times New Roman" w:hAnsi="Helvetica"/>
          <w:color w:val="000000"/>
          <w:sz w:val="18"/>
          <w:szCs w:val="18"/>
        </w:rPr>
        <w:br/>
        <w:t>will attempt to coerce the C locale to C.UTF-8 (or an equivalent</w:t>
      </w:r>
      <w:r>
        <w:rPr>
          <w:rFonts w:ascii="Helvetica" w:eastAsia="Times New Roman" w:hAnsi="Helvetica"/>
          <w:color w:val="000000"/>
          <w:sz w:val="18"/>
          <w:szCs w:val="18"/>
        </w:rPr>
        <w:br/>
        <w:t>locale), and that implementing that behaviour is an approved option</w:t>
      </w:r>
      <w:r>
        <w:rPr>
          <w:rFonts w:ascii="Helvetica" w:eastAsia="Times New Roman" w:hAnsi="Helvetica"/>
          <w:color w:val="000000"/>
          <w:sz w:val="18"/>
          <w:szCs w:val="18"/>
        </w:rPr>
        <w:br/>
        <w:t>for redistributor's Python 3.6 implementations (e.g. the system Python</w:t>
      </w:r>
      <w:r>
        <w:rPr>
          <w:rFonts w:ascii="Helvetica" w:eastAsia="Times New Roman" w:hAnsi="Helvetica"/>
          <w:color w:val="000000"/>
          <w:sz w:val="18"/>
          <w:szCs w:val="18"/>
        </w:rPr>
        <w:br/>
        <w:t>in Fedora implements the option).</w:t>
      </w:r>
      <w:r>
        <w:rPr>
          <w:rFonts w:ascii="Helvetica" w:eastAsia="Times New Roman" w:hAnsi="Helvetica"/>
          <w:color w:val="000000"/>
          <w:sz w:val="18"/>
          <w:szCs w:val="18"/>
        </w:rPr>
        <w:br/>
      </w:r>
      <w:hyperlink r:id="rId10" w:history="1">
        <w:r>
          <w:rPr>
            <w:rStyle w:val="Hyperlink"/>
            <w:rFonts w:ascii="Helvetica" w:eastAsia="Times New Roman" w:hAnsi="Helvetica"/>
            <w:sz w:val="18"/>
            <w:szCs w:val="18"/>
          </w:rPr>
          <w:t>https://www.python.org/dev/peps/pep-0538/</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has the details of that.</w:t>
      </w:r>
    </w:p>
    <w:p w14:paraId="06C7B535" w14:textId="77777777" w:rsidR="00200A0B" w:rsidRDefault="00200A0B">
      <w:pPr>
        <w:pStyle w:val="CommentText"/>
      </w:pPr>
    </w:p>
  </w:comment>
  <w:comment w:id="1033" w:author="Stephen Michell" w:date="2017-09-27T10:29:00Z" w:initials="SGM">
    <w:p w14:paraId="2F96D66A" w14:textId="48AC7673" w:rsidR="00200A0B" w:rsidRDefault="00200A0B">
      <w:pPr>
        <w:pStyle w:val="CommentText"/>
      </w:pPr>
      <w:r>
        <w:rPr>
          <w:rStyle w:val="CommentReference"/>
        </w:rPr>
        <w:annotationRef/>
      </w:r>
    </w:p>
  </w:comment>
  <w:comment w:id="1057" w:author="Stephen Michell" w:date="2015-09-18T15:56:00Z" w:initials="SM">
    <w:p w14:paraId="3B85C6D9" w14:textId="6D736F2F" w:rsidR="00200A0B" w:rsidRDefault="00200A0B">
      <w:pPr>
        <w:pStyle w:val="CommentText"/>
      </w:pPr>
      <w:r>
        <w:rPr>
          <w:rStyle w:val="CommentReference"/>
        </w:rPr>
        <w:annotationRef/>
      </w:r>
      <w:r>
        <w:t>Rationalize with rest of bibliography.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9DF83E" w15:done="0"/>
  <w15:commentEx w15:paraId="61C575F0" w15:done="0"/>
  <w15:commentEx w15:paraId="77EF47B0" w15:paraIdParent="61C575F0" w15:done="0"/>
  <w15:commentEx w15:paraId="368C8EA5" w15:done="0"/>
  <w15:commentEx w15:paraId="4B55A959" w15:done="0"/>
  <w15:commentEx w15:paraId="47C93C1C" w15:done="0"/>
  <w15:commentEx w15:paraId="506CCD10" w15:paraIdParent="47C93C1C" w15:done="0"/>
  <w15:commentEx w15:paraId="6FBC6D53" w15:done="0"/>
  <w15:commentEx w15:paraId="6BAF6838" w15:done="0"/>
  <w15:commentEx w15:paraId="13A71CF0" w15:paraIdParent="6BAF6838" w15:done="0"/>
  <w15:commentEx w15:paraId="61E3E8A6" w15:done="0"/>
  <w15:commentEx w15:paraId="26F0CB20" w15:done="0"/>
  <w15:commentEx w15:paraId="39E98C6C" w15:paraIdParent="26F0CB20" w15:done="0"/>
  <w15:commentEx w15:paraId="5987AC63" w15:done="0"/>
  <w15:commentEx w15:paraId="47A3FDB1" w15:done="0"/>
  <w15:commentEx w15:paraId="70A6E99E" w15:done="0"/>
  <w15:commentEx w15:paraId="2FFF053F" w15:paraIdParent="70A6E99E" w15:done="0"/>
  <w15:commentEx w15:paraId="76EC1E24" w15:done="0"/>
  <w15:commentEx w15:paraId="3D4E6C67" w15:done="0"/>
  <w15:commentEx w15:paraId="4CBE9CBE" w15:done="0"/>
  <w15:commentEx w15:paraId="5D57D8DD" w15:done="0"/>
  <w15:commentEx w15:paraId="2A7DC251" w15:done="0"/>
  <w15:commentEx w15:paraId="2FAB98EA" w15:done="0"/>
  <w15:commentEx w15:paraId="624A0AC2" w15:done="0"/>
  <w15:commentEx w15:paraId="44B4A54A" w15:done="0"/>
  <w15:commentEx w15:paraId="6F4A836E" w15:done="0"/>
  <w15:commentEx w15:paraId="44312BD9" w15:done="0"/>
  <w15:commentEx w15:paraId="1761E29C" w15:done="0"/>
  <w15:commentEx w15:paraId="122919C3" w15:done="0"/>
  <w15:commentEx w15:paraId="1B09D7D0" w15:paraIdParent="122919C3" w15:done="0"/>
  <w15:commentEx w15:paraId="7465ACF2" w15:done="0"/>
  <w15:commentEx w15:paraId="49B225EF" w15:paraIdParent="7465ACF2" w15:done="0"/>
  <w15:commentEx w15:paraId="560F5070" w15:done="0"/>
  <w15:commentEx w15:paraId="1C2ACE18" w15:done="0"/>
  <w15:commentEx w15:paraId="170A5684" w15:done="0"/>
  <w15:commentEx w15:paraId="5387F4AE" w15:done="0"/>
  <w15:commentEx w15:paraId="5734E2DA" w15:done="0"/>
  <w15:commentEx w15:paraId="304AF7F0" w15:done="0"/>
  <w15:commentEx w15:paraId="5A586476" w15:done="0"/>
  <w15:commentEx w15:paraId="1DF93D3B" w15:done="0"/>
  <w15:commentEx w15:paraId="209F7B67" w15:done="0"/>
  <w15:commentEx w15:paraId="55D56B9A" w15:done="0"/>
  <w15:commentEx w15:paraId="29FF4629" w15:done="0"/>
  <w15:commentEx w15:paraId="3D1C76F5" w15:done="0"/>
  <w15:commentEx w15:paraId="7794196E" w15:done="0"/>
  <w15:commentEx w15:paraId="63C10E97" w15:done="0"/>
  <w15:commentEx w15:paraId="4E1FABC3" w15:done="0"/>
  <w15:commentEx w15:paraId="198AF8AD" w15:done="0"/>
  <w15:commentEx w15:paraId="5BABBD00" w15:done="0"/>
  <w15:commentEx w15:paraId="05D90352" w15:paraIdParent="5BABBD00" w15:done="0"/>
  <w15:commentEx w15:paraId="40E7015E" w15:done="0"/>
  <w15:commentEx w15:paraId="32978FCF" w15:done="0"/>
  <w15:commentEx w15:paraId="06C7B535" w15:done="0"/>
  <w15:commentEx w15:paraId="2F96D66A" w15:paraIdParent="06C7B535" w15:done="0"/>
  <w15:commentEx w15:paraId="3B85C6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9DF83E" w16cid:durableId="20D7CA8E"/>
  <w16cid:commentId w16cid:paraId="61C575F0" w16cid:durableId="20D7CC74"/>
  <w16cid:commentId w16cid:paraId="77EF47B0" w16cid:durableId="2124AE7F"/>
  <w16cid:commentId w16cid:paraId="368C8EA5" w16cid:durableId="20D7DF7B"/>
  <w16cid:commentId w16cid:paraId="4B55A959" w16cid:durableId="20D7E04C"/>
  <w16cid:commentId w16cid:paraId="47C93C1C" w16cid:durableId="20D611C4"/>
  <w16cid:commentId w16cid:paraId="506CCD10" w16cid:durableId="20ED3272"/>
  <w16cid:commentId w16cid:paraId="6FBC6D53" w16cid:durableId="1F035520"/>
  <w16cid:commentId w16cid:paraId="6BAF6838" w16cid:durableId="20D7E4C4"/>
  <w16cid:commentId w16cid:paraId="13A71CF0" w16cid:durableId="2124B680"/>
  <w16cid:commentId w16cid:paraId="61E3E8A6" w16cid:durableId="1F035521"/>
  <w16cid:commentId w16cid:paraId="26F0CB20" w16cid:durableId="20D7E7C5"/>
  <w16cid:commentId w16cid:paraId="39E98C6C" w16cid:durableId="2124B97E"/>
  <w16cid:commentId w16cid:paraId="5987AC63" w16cid:durableId="1F035522"/>
  <w16cid:commentId w16cid:paraId="47A3FDB1" w16cid:durableId="20D7EC02"/>
  <w16cid:commentId w16cid:paraId="70A6E99E" w16cid:durableId="20D7EF24"/>
  <w16cid:commentId w16cid:paraId="2FFF053F" w16cid:durableId="2124C5FD"/>
  <w16cid:commentId w16cid:paraId="76EC1E24" w16cid:durableId="20D7EFE6"/>
  <w16cid:commentId w16cid:paraId="3D4E6C67" w16cid:durableId="1F035523"/>
  <w16cid:commentId w16cid:paraId="4CBE9CBE" w16cid:durableId="1F035524"/>
  <w16cid:commentId w16cid:paraId="5D57D8DD" w16cid:durableId="20D811EE"/>
  <w16cid:commentId w16cid:paraId="2A7DC251" w16cid:durableId="20D82509"/>
  <w16cid:commentId w16cid:paraId="2FAB98EA" w16cid:durableId="1F035525"/>
  <w16cid:commentId w16cid:paraId="624A0AC2" w16cid:durableId="20D827DC"/>
  <w16cid:commentId w16cid:paraId="44B4A54A" w16cid:durableId="20D82ACD"/>
  <w16cid:commentId w16cid:paraId="6F4A836E" w16cid:durableId="20D810C7"/>
  <w16cid:commentId w16cid:paraId="44312BD9" w16cid:durableId="20D835A5"/>
  <w16cid:commentId w16cid:paraId="1761E29C" w16cid:durableId="20D8352E"/>
  <w16cid:commentId w16cid:paraId="122919C3" w16cid:durableId="1F035526"/>
  <w16cid:commentId w16cid:paraId="1B09D7D0" w16cid:durableId="209A2FE1"/>
  <w16cid:commentId w16cid:paraId="7465ACF2" w16cid:durableId="1F035527"/>
  <w16cid:commentId w16cid:paraId="49B225EF" w16cid:durableId="2124D020"/>
  <w16cid:commentId w16cid:paraId="560F5070" w16cid:durableId="1F2C5B70"/>
  <w16cid:commentId w16cid:paraId="1C2ACE18" w16cid:durableId="1F2C5F9C"/>
  <w16cid:commentId w16cid:paraId="170A5684" w16cid:durableId="1F035528"/>
  <w16cid:commentId w16cid:paraId="5387F4AE" w16cid:durableId="1F035529"/>
  <w16cid:commentId w16cid:paraId="5734E2DA" w16cid:durableId="20D623A0"/>
  <w16cid:commentId w16cid:paraId="304AF7F0" w16cid:durableId="1F03552A"/>
  <w16cid:commentId w16cid:paraId="5A586476" w16cid:durableId="1F03552B"/>
  <w16cid:commentId w16cid:paraId="1DF93D3B" w16cid:durableId="20D624BF"/>
  <w16cid:commentId w16cid:paraId="209F7B67" w16cid:durableId="1F03552C"/>
  <w16cid:commentId w16cid:paraId="55D56B9A" w16cid:durableId="1F2C6C82"/>
  <w16cid:commentId w16cid:paraId="29FF4629" w16cid:durableId="1F03552D"/>
  <w16cid:commentId w16cid:paraId="3D1C76F5" w16cid:durableId="1F03552E"/>
  <w16cid:commentId w16cid:paraId="7794196E" w16cid:durableId="1F03552F"/>
  <w16cid:commentId w16cid:paraId="63C10E97" w16cid:durableId="1F035531"/>
  <w16cid:commentId w16cid:paraId="4E1FABC3" w16cid:durableId="1F035532"/>
  <w16cid:commentId w16cid:paraId="198AF8AD" w16cid:durableId="1F035533"/>
  <w16cid:commentId w16cid:paraId="5BABBD00" w16cid:durableId="1F035535"/>
  <w16cid:commentId w16cid:paraId="05D90352" w16cid:durableId="2129EDFD"/>
  <w16cid:commentId w16cid:paraId="40E7015E" w16cid:durableId="1F035536"/>
  <w16cid:commentId w16cid:paraId="32978FCF" w16cid:durableId="20D6BDF8"/>
  <w16cid:commentId w16cid:paraId="06C7B535" w16cid:durableId="1F035537"/>
  <w16cid:commentId w16cid:paraId="2F96D66A" w16cid:durableId="1F035538"/>
  <w16cid:commentId w16cid:paraId="3B85C6D9" w16cid:durableId="1F0355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52AA3" w14:textId="77777777" w:rsidR="00775AA6" w:rsidRDefault="00775AA6">
      <w:r>
        <w:separator/>
      </w:r>
    </w:p>
  </w:endnote>
  <w:endnote w:type="continuationSeparator" w:id="0">
    <w:p w14:paraId="5B73C04F" w14:textId="77777777" w:rsidR="00775AA6" w:rsidRDefault="00775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1"/>
    <w:family w:val="swiss"/>
    <w:pitch w:val="variable"/>
    <w:sig w:usb0="E0002AFF" w:usb1="C0007843" w:usb2="00000009" w:usb3="00000000" w:csb0="000001FF" w:csb1="00000000"/>
  </w:font>
  <w:font w:name="OpenSymbol">
    <w:altName w:val="Calibri"/>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Italic">
    <w:altName w:val="Calibri"/>
    <w:panose1 w:val="020B0604020202020204"/>
    <w:charset w:val="00"/>
    <w:family w:val="swiss"/>
    <w:pitch w:val="variable"/>
    <w:sig w:usb0="E00002FF" w:usb1="4000ACFF" w:usb2="00000001" w:usb3="00000000" w:csb0="0000019F" w:csb1="00000000"/>
  </w:font>
  <w:font w:name="Miriam Fixed">
    <w:panose1 w:val="020B0509050101010101"/>
    <w:charset w:val="B1"/>
    <w:family w:val="modern"/>
    <w:pitch w:val="fixed"/>
    <w:sig w:usb0="00000803" w:usb1="00000000" w:usb2="00000000" w:usb3="00000000" w:csb0="00000021" w:csb1="00000000"/>
  </w:font>
  <w:font w:name="Helvetica">
    <w:panose1 w:val="00000000000000000000"/>
    <w:charset w:val="00"/>
    <w:family w:val="auto"/>
    <w:pitch w:val="variable"/>
    <w:sig w:usb0="E00002FF" w:usb1="5000785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ZWAdobeF">
    <w:altName w:val="Times New Roman"/>
    <w:panose1 w:val="020B0604020202020204"/>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00A0B" w14:paraId="6173FDD1" w14:textId="77777777">
      <w:trPr>
        <w:cantSplit/>
        <w:jc w:val="center"/>
      </w:trPr>
      <w:tc>
        <w:tcPr>
          <w:tcW w:w="4876" w:type="dxa"/>
          <w:tcBorders>
            <w:top w:val="nil"/>
            <w:left w:val="nil"/>
            <w:bottom w:val="nil"/>
            <w:right w:val="nil"/>
          </w:tcBorders>
        </w:tcPr>
        <w:p w14:paraId="29486D26" w14:textId="263E634B" w:rsidR="00200A0B" w:rsidRDefault="00200A0B">
          <w:pPr>
            <w:pStyle w:val="Footer"/>
            <w:spacing w:before="540"/>
          </w:pPr>
          <w:r>
            <w:fldChar w:fldCharType="begin"/>
          </w:r>
          <w:r>
            <w:instrText xml:space="preserve">\PAGE \* ROMAN \* LOWER \* CHARFORMAT </w:instrText>
          </w:r>
          <w:r>
            <w:fldChar w:fldCharType="separate"/>
          </w:r>
          <w:r>
            <w:rPr>
              <w:noProof/>
            </w:rPr>
            <w:t>vi</w:t>
          </w:r>
          <w:r>
            <w:rPr>
              <w:noProof/>
            </w:rPr>
            <w:fldChar w:fldCharType="end"/>
          </w:r>
        </w:p>
      </w:tc>
      <w:tc>
        <w:tcPr>
          <w:tcW w:w="4876" w:type="dxa"/>
          <w:tcBorders>
            <w:top w:val="nil"/>
            <w:left w:val="nil"/>
            <w:bottom w:val="nil"/>
            <w:right w:val="nil"/>
          </w:tcBorders>
        </w:tcPr>
        <w:p w14:paraId="5A90009A" w14:textId="0B828875" w:rsidR="00200A0B" w:rsidRDefault="00200A0B">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15</w:t>
          </w:r>
          <w:r w:rsidRPr="00BD083E">
            <w:rPr>
              <w:color w:val="000000"/>
              <w:sz w:val="16"/>
              <w:szCs w:val="16"/>
            </w:rPr>
            <w:t> </w:t>
          </w:r>
          <w:r>
            <w:rPr>
              <w:sz w:val="16"/>
              <w:szCs w:val="16"/>
            </w:rPr>
            <w:t>– All rights reserved</w:t>
          </w:r>
        </w:p>
      </w:tc>
    </w:tr>
  </w:tbl>
  <w:p w14:paraId="39DD2E04" w14:textId="77777777" w:rsidR="00200A0B" w:rsidRDefault="00200A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00A0B" w14:paraId="656E61E1" w14:textId="77777777">
      <w:trPr>
        <w:cantSplit/>
        <w:jc w:val="center"/>
      </w:trPr>
      <w:tc>
        <w:tcPr>
          <w:tcW w:w="4876" w:type="dxa"/>
          <w:tcBorders>
            <w:top w:val="nil"/>
            <w:left w:val="nil"/>
            <w:bottom w:val="nil"/>
            <w:right w:val="nil"/>
          </w:tcBorders>
        </w:tcPr>
        <w:p w14:paraId="79ABF3EA" w14:textId="29B9B66A" w:rsidR="00200A0B" w:rsidRDefault="00200A0B">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3D2EEB9D" w:rsidR="00200A0B" w:rsidRDefault="00200A0B">
          <w:pPr>
            <w:pStyle w:val="Footer"/>
            <w:spacing w:before="540"/>
            <w:jc w:val="right"/>
          </w:pPr>
          <w:r>
            <w:fldChar w:fldCharType="begin"/>
          </w:r>
          <w:r>
            <w:instrText xml:space="preserve">\PAGE \* ROMAN \* LOWER \* CHARFORMAT </w:instrText>
          </w:r>
          <w:r>
            <w:fldChar w:fldCharType="separate"/>
          </w:r>
          <w:r>
            <w:rPr>
              <w:noProof/>
            </w:rPr>
            <w:t>vii</w:t>
          </w:r>
          <w:r>
            <w:rPr>
              <w:noProof/>
            </w:rPr>
            <w:fldChar w:fldCharType="end"/>
          </w:r>
        </w:p>
      </w:tc>
    </w:tr>
  </w:tbl>
  <w:p w14:paraId="56ADE594" w14:textId="77777777" w:rsidR="00200A0B" w:rsidRDefault="00200A0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F7E8C" w14:textId="77777777" w:rsidR="00200A0B" w:rsidRDefault="00200A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00A0B" w14:paraId="166F4B03" w14:textId="77777777">
      <w:trPr>
        <w:cantSplit/>
        <w:jc w:val="center"/>
      </w:trPr>
      <w:tc>
        <w:tcPr>
          <w:tcW w:w="4876" w:type="dxa"/>
          <w:tcBorders>
            <w:top w:val="nil"/>
            <w:left w:val="nil"/>
            <w:bottom w:val="nil"/>
            <w:right w:val="nil"/>
          </w:tcBorders>
        </w:tcPr>
        <w:p w14:paraId="25B42DE1" w14:textId="0AAEBF1E" w:rsidR="00200A0B" w:rsidRDefault="00200A0B">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50</w:t>
          </w:r>
          <w:r>
            <w:rPr>
              <w:b/>
              <w:bCs/>
            </w:rPr>
            <w:fldChar w:fldCharType="end"/>
          </w:r>
        </w:p>
      </w:tc>
      <w:tc>
        <w:tcPr>
          <w:tcW w:w="4876" w:type="dxa"/>
          <w:tcBorders>
            <w:top w:val="nil"/>
            <w:left w:val="nil"/>
            <w:bottom w:val="nil"/>
            <w:right w:val="nil"/>
          </w:tcBorders>
        </w:tcPr>
        <w:p w14:paraId="0C50E509" w14:textId="5497C60A" w:rsidR="00200A0B" w:rsidRDefault="00200A0B">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r>
  </w:tbl>
  <w:p w14:paraId="469D632B" w14:textId="77777777" w:rsidR="00200A0B" w:rsidRDefault="00200A0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200A0B" w14:paraId="5936A545" w14:textId="77777777">
      <w:trPr>
        <w:cantSplit/>
      </w:trPr>
      <w:tc>
        <w:tcPr>
          <w:tcW w:w="4876" w:type="dxa"/>
          <w:tcBorders>
            <w:top w:val="nil"/>
            <w:left w:val="nil"/>
            <w:bottom w:val="nil"/>
            <w:right w:val="nil"/>
          </w:tcBorders>
        </w:tcPr>
        <w:p w14:paraId="4EC71C38" w14:textId="5D955D0D" w:rsidR="00200A0B" w:rsidRDefault="00200A0B">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15</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3F628FF2" w:rsidR="00200A0B" w:rsidRDefault="00200A0B">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49</w:t>
          </w:r>
          <w:r>
            <w:rPr>
              <w:b/>
              <w:bCs/>
            </w:rPr>
            <w:fldChar w:fldCharType="end"/>
          </w:r>
        </w:p>
      </w:tc>
    </w:tr>
  </w:tbl>
  <w:p w14:paraId="206F1B3D" w14:textId="77777777" w:rsidR="00200A0B" w:rsidRDefault="00200A0B">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00A0B" w14:paraId="249F8B97" w14:textId="77777777">
      <w:trPr>
        <w:cantSplit/>
        <w:jc w:val="center"/>
      </w:trPr>
      <w:tc>
        <w:tcPr>
          <w:tcW w:w="4876" w:type="dxa"/>
          <w:tcBorders>
            <w:top w:val="nil"/>
            <w:left w:val="nil"/>
            <w:bottom w:val="nil"/>
            <w:right w:val="nil"/>
          </w:tcBorders>
        </w:tcPr>
        <w:p w14:paraId="2EA122EF" w14:textId="454C2064" w:rsidR="00200A0B" w:rsidRDefault="00200A0B">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w:t>
          </w:r>
          <w:r>
            <w:rPr>
              <w:color w:val="000000"/>
              <w:sz w:val="16"/>
              <w:szCs w:val="16"/>
            </w:rPr>
            <w:t>2018</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372C91A2" w:rsidR="00200A0B" w:rsidRDefault="00200A0B"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8</w:t>
          </w:r>
          <w:r>
            <w:rPr>
              <w:b/>
              <w:bCs/>
            </w:rPr>
            <w:fldChar w:fldCharType="end"/>
          </w:r>
        </w:p>
      </w:tc>
    </w:tr>
  </w:tbl>
  <w:p w14:paraId="17BAD6A1" w14:textId="77777777" w:rsidR="00200A0B" w:rsidRDefault="00200A0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E5256" w14:textId="77777777" w:rsidR="00775AA6" w:rsidRDefault="00775AA6">
      <w:r>
        <w:separator/>
      </w:r>
    </w:p>
  </w:footnote>
  <w:footnote w:type="continuationSeparator" w:id="0">
    <w:p w14:paraId="536840A3" w14:textId="77777777" w:rsidR="00775AA6" w:rsidRDefault="00775AA6">
      <w:r>
        <w:continuationSeparator/>
      </w:r>
    </w:p>
  </w:footnote>
  <w:footnote w:id="1">
    <w:p w14:paraId="5BA9EE33" w14:textId="77777777" w:rsidR="00200A0B" w:rsidRDefault="00200A0B" w:rsidP="004C770C">
      <w:pPr>
        <w:pStyle w:val="FootnoteText"/>
      </w:pPr>
      <w:r>
        <w:rPr>
          <w:rStyle w:val="FootnoteReference"/>
        </w:rPr>
        <w:footnoteRef/>
      </w:r>
      <w:r>
        <w:t xml:space="preserve"> </w:t>
      </w:r>
      <w:r>
        <w:rPr>
          <w:i/>
        </w:rPr>
        <w:t>V</w:t>
      </w:r>
      <w:r w:rsidRPr="00786E26">
        <w:t xml:space="preserve">alues are assigned to objects which in turn are referenced by variables but it’s simpler to say the value is assigned to the variable. Also, the encompassing code could be at a prompt level instead of a module. For brevity this </w:t>
      </w:r>
      <w:r>
        <w:t>annex</w:t>
      </w:r>
      <w:r w:rsidRPr="00786E26">
        <w:t xml:space="preserve"> uses this simpler, though not as exact, wording.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4C12" w14:textId="457A9784" w:rsidR="00200A0B" w:rsidRPr="00BD083E" w:rsidRDefault="00200A0B">
    <w:pPr>
      <w:pStyle w:val="Header"/>
      <w:rPr>
        <w:color w:val="000000"/>
      </w:rPr>
    </w:pPr>
    <w:r>
      <w:rPr>
        <w:color w:val="000000"/>
      </w:rPr>
      <w:t>WG 23/N 0813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B6484" w14:textId="0B138317" w:rsidR="00200A0B" w:rsidRDefault="00775AA6" w:rsidP="002D21CE">
    <w:pPr>
      <w:pStyle w:val="Header"/>
      <w:jc w:val="center"/>
      <w:rPr>
        <w:color w:val="000000"/>
      </w:rPr>
    </w:pPr>
    <w:sdt>
      <w:sdtPr>
        <w:rPr>
          <w:color w:val="000000"/>
        </w:rPr>
        <w:id w:val="1169292668"/>
        <w:docPartObj>
          <w:docPartGallery w:val="Watermarks"/>
          <w:docPartUnique/>
        </w:docPartObj>
      </w:sdtPr>
      <w:sdtEndPr/>
      <w:sdtContent>
        <w:r>
          <w:rPr>
            <w:noProof/>
          </w:rPr>
          <w:pict w14:anchorId="5212CE9D">
            <v:shapetype id="_x0000_t202" coordsize="21600,21600" o:spt="202" path="m,l,21600r21600,l21600,xe">
              <v:stroke joinstyle="miter"/>
              <v:path gradientshapeok="t" o:connecttype="rect"/>
            </v:shapetype>
            <v:shape id="PowerPlusWaterMarkObject357831064" o:spid="_x0000_s2049" type="#_x0000_t202" style="position:absolute;left:0;text-align:left;margin-left:0;margin-top:0;width:412.4pt;height:247.4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t01lowIAACkFAAAOAAAAZHJzL2Uyb0RvYy54bWysVE1zmzAQvXem/0HD3QFssA0TnMmXe0ka&#13;&#10;zySdnGUkjBLQqpJs8HT637sS5Ku9dDrlIMRq9fbtvl1Oz/q2IQeujQBZBPFJFBAuS2BC7org28N6&#13;&#10;sgyIsVQy2oDkRXDkJjhbff502qmcT6GGhnFNEESavFNFUFur8jA0Zc1bak5AcYmHFeiWWvzUu5Bp&#13;&#10;2iF624TTKJqHHWimNJTcGLReDYfByuNXFS/tXVUZbklTBMjN+lX7devWcHVK852mqhblSIP+A4uW&#13;&#10;ColBX6GuqKVkr8UfUK0oNRio7EkJbQhVJUruc8Bs4ui3bO5rqrjPBYtj1GuZzP+DLb8eNpoIVgQo&#13;&#10;lKQtSrSBjutNszeP1HJ9S/Xz3fYJCzlLF8tZHM0TV7ROmRzv3iu8bfsL6FF8XwCjbqB8NkTCZU3l&#13;&#10;jp8bhXfdKZqumbAbENJiBt4w+mgNXc0p+2j26T8cFXKKXczwXdCBgXHht90tMPShewueQl/plmhw&#13;&#10;QZdZ5B5vxmITpIldcHxVnveWlGhMp7NFssSjEs9mcTKdx6kPSXOH5pRV2tgvHFriNkWgMSsPSw83&#13;&#10;xjp2by7OHZHRPu6GVviRxdMkuphmk/V8uZgk6ySdZItoOYni7CKbR0mWXK1/OtA4yWvBGJc3QvKX&#13;&#10;toyTv5N9HJChoXxjkq4IsnSaer4GGsHWomkcN6N328tGkwN18zHUasjlg5uGvWRop7lT6XrcWyqa&#13;&#10;YR9+ZOyLgQV4eftCePWcYIN0tt/2iOgk3QI7oo4dTmERmO97qjk2y769BCSFbVJpaB9xzM+1k9Qn&#13;&#10;4TR46B+pVqMcFsNtmpcp9Jo4ujs2NjVlTwjUNjjcmCtJfVcMmY7Oo34Dqrsr4Rw7qhJe3DeeYx/i&#13;&#10;PPr0xn+HG/j3397r7Q+3+gUAAP//AwBQSwMEFAAGAAgAAAAhAG9RyGXgAAAACgEAAA8AAABkcnMv&#13;&#10;ZG93bnJldi54bWxMj8FuwjAQRO9I/IO1SL2g4hSlFYQ4qFBxKhcoB44mXpKIeB1iB9J+fbe9tJeR&#13;&#10;VqOZnZcue1uLG7a+cqTgaRKBQMqdqahQcPjYPM5A+KDJ6NoRKvhED8tsOEh1Ytyddnjbh0JwCflE&#13;&#10;KyhDaBIpfV6i1X7iGiT2zq61OvDZFtK0+s7ltpbTKHqRVlfEH0rd4LrE/LLvrILifLx21/F2/b45&#13;&#10;9Dm67erruVop9TDq3xYsrwsQAfvwl4AfBt4PGQ87uY6MF7UCpgm/yt5sGjPLSUE8j+cgs1T+R8i+&#13;&#10;AQAA//8DAFBLAQItABQABgAIAAAAIQC2gziS/gAAAOEBAAATAAAAAAAAAAAAAAAAAAAAAABbQ29u&#13;&#10;dGVudF9UeXBlc10ueG1sUEsBAi0AFAAGAAgAAAAhADj9If/WAAAAlAEAAAsAAAAAAAAAAAAAAAAA&#13;&#10;LwEAAF9yZWxzLy5yZWxzUEsBAi0AFAAGAAgAAAAhAGS3TWWjAgAAKQUAAA4AAAAAAAAAAAAAAAAA&#13;&#10;LgIAAGRycy9lMm9Eb2MueG1sUEsBAi0AFAAGAAgAAAAhAG9RyGXgAAAACgEAAA8AAAAAAAAAAAAA&#13;&#10;AAAA/QQAAGRycy9kb3ducmV2LnhtbFBLBQYAAAAABAAEAPMAAAAKBgAAAAA=&#13;&#10;" o:allowincell="f" filled="f" stroked="f">
              <v:stroke joinstyle="round"/>
              <o:lock v:ext="edit" aspectratio="t" verticies="t" shapetype="t"/>
              <v:textbox>
                <w:txbxContent>
                  <w:p w14:paraId="36A46B27" w14:textId="77777777" w:rsidR="00200A0B" w:rsidRDefault="00200A0B" w:rsidP="00E0433A">
                    <w:pPr>
                      <w:pStyle w:val="NormalWeb"/>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w:r>
      </w:sdtContent>
    </w:sdt>
    <w:r w:rsidR="00200A0B">
      <w:rPr>
        <w:color w:val="000000"/>
      </w:rPr>
      <w:t xml:space="preserve">Baseline Edition </w:t>
    </w:r>
    <w:r w:rsidR="00200A0B">
      <w:rPr>
        <w:color w:val="000000"/>
      </w:rPr>
      <w:tab/>
      <w:t>TR 24772</w:t>
    </w:r>
    <w:r w:rsidR="00200A0B" w:rsidRPr="00076C3F">
      <w:rPr>
        <w:color w:val="000000"/>
      </w:rPr>
      <w:t>–</w:t>
    </w:r>
    <w:r w:rsidR="00200A0B">
      <w:rPr>
        <w:color w:val="00000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BDE34" w14:textId="77777777" w:rsidR="00200A0B" w:rsidRDefault="00200A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FF82" w14:textId="77777777" w:rsidR="00200A0B" w:rsidRDefault="00200A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C7E2" w14:textId="77777777" w:rsidR="00200A0B" w:rsidRDefault="00200A0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200A0B"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200A0B" w:rsidRPr="00BD083E" w:rsidRDefault="00200A0B">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D110A81" w:rsidR="00200A0B" w:rsidRPr="00BD083E" w:rsidRDefault="00200A0B">
          <w:pPr>
            <w:pStyle w:val="Header"/>
            <w:spacing w:before="120" w:after="120" w:line="-230" w:lineRule="auto"/>
            <w:jc w:val="right"/>
            <w:rPr>
              <w:color w:val="000000"/>
            </w:rPr>
          </w:pPr>
          <w:r w:rsidRPr="00BD083E">
            <w:rPr>
              <w:color w:val="000000"/>
            </w:rPr>
            <w:t>ISO/IEC TR 24772</w:t>
          </w:r>
          <w:r>
            <w:rPr>
              <w:color w:val="000000"/>
            </w:rPr>
            <w:t>-1:2018(E)</w:t>
          </w:r>
        </w:p>
      </w:tc>
    </w:tr>
  </w:tbl>
  <w:p w14:paraId="49477643" w14:textId="77777777" w:rsidR="00200A0B" w:rsidRDefault="00200A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15:restartNumberingAfterBreak="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3836F7F"/>
    <w:multiLevelType w:val="hybridMultilevel"/>
    <w:tmpl w:val="4E1852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15:restartNumberingAfterBreak="0">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9" w15:restartNumberingAfterBreak="0">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15:restartNumberingAfterBreak="0">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4" w15:restartNumberingAfterBreak="0">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5" w15:restartNumberingAfterBreak="0">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6" w15:restartNumberingAfterBreak="0">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1" w15:restartNumberingAfterBreak="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2" w15:restartNumberingAfterBreak="0">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1" w15:restartNumberingAfterBreak="0">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2" w15:restartNumberingAfterBreak="0">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8"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0" w15:restartNumberingAfterBreak="0">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3" w15:restartNumberingAfterBreak="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4" w15:restartNumberingAfterBreak="0">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26" w15:restartNumberingAfterBreak="0">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29" w15:restartNumberingAfterBreak="0">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1C0C1F06"/>
    <w:multiLevelType w:val="hybridMultilevel"/>
    <w:tmpl w:val="E1623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39" w15:restartNumberingAfterBreak="0">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4" w15:restartNumberingAfterBreak="0">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1E956581"/>
    <w:multiLevelType w:val="hybridMultilevel"/>
    <w:tmpl w:val="88605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4" w15:restartNumberingAfterBreak="0">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7" w15:restartNumberingAfterBreak="0">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15:restartNumberingAfterBreak="0">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2" w15:restartNumberingAfterBreak="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7" w15:restartNumberingAfterBreak="0">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0" w15:restartNumberingAfterBreak="0">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3" w15:restartNumberingAfterBreak="0">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15:restartNumberingAfterBreak="0">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6" w15:restartNumberingAfterBreak="0">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15:restartNumberingAfterBreak="0">
    <w:nsid w:val="23BB77C3"/>
    <w:multiLevelType w:val="hybridMultilevel"/>
    <w:tmpl w:val="6FAC8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15:restartNumberingAfterBreak="0">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15:restartNumberingAfterBreak="0">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1" w15:restartNumberingAfterBreak="0">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283D5B1D"/>
    <w:multiLevelType w:val="hybridMultilevel"/>
    <w:tmpl w:val="569868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15:restartNumberingAfterBreak="0">
    <w:nsid w:val="28951520"/>
    <w:multiLevelType w:val="hybridMultilevel"/>
    <w:tmpl w:val="4AA4E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3" w15:restartNumberingAfterBreak="0">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2A121DB4"/>
    <w:multiLevelType w:val="hybridMultilevel"/>
    <w:tmpl w:val="ACD64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9" w15:restartNumberingAfterBreak="0">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1"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2" w15:restartNumberingAfterBreak="0">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14" w15:restartNumberingAfterBreak="0">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15:restartNumberingAfterBreak="0">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15:restartNumberingAfterBreak="0">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7" w15:restartNumberingAfterBreak="0">
    <w:nsid w:val="2CDD45EC"/>
    <w:multiLevelType w:val="hybridMultilevel"/>
    <w:tmpl w:val="621C3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9" w15:restartNumberingAfterBreak="0">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15:restartNumberingAfterBreak="0">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3" w15:restartNumberingAfterBreak="0">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4" w15:restartNumberingAfterBreak="0">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5"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15:restartNumberingAfterBreak="0">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2" w15:restartNumberingAfterBreak="0">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5"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3056011B"/>
    <w:multiLevelType w:val="hybridMultilevel"/>
    <w:tmpl w:val="1716F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9" w15:restartNumberingAfterBreak="0">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0" w15:restartNumberingAfterBreak="0">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15:restartNumberingAfterBreak="0">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5" w15:restartNumberingAfterBreak="0">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7" w15:restartNumberingAfterBreak="0">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2" w15:restartNumberingAfterBreak="0">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5" w15:restartNumberingAfterBreak="0">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57"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9" w15:restartNumberingAfterBreak="0">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1" w15:restartNumberingAfterBreak="0">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3" w15:restartNumberingAfterBreak="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9"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70"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6"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7"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39FE029C"/>
    <w:multiLevelType w:val="hybridMultilevel"/>
    <w:tmpl w:val="8050D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1" w15:restartNumberingAfterBreak="0">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15:restartNumberingAfterBreak="0">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4" w15:restartNumberingAfterBreak="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9" w15:restartNumberingAfterBreak="0">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1" w15:restartNumberingAfterBreak="0">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4" w15:restartNumberingAfterBreak="0">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6"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7"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8" w15:restartNumberingAfterBreak="0">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1" w15:restartNumberingAfterBreak="0">
    <w:nsid w:val="3EC677BE"/>
    <w:multiLevelType w:val="hybridMultilevel"/>
    <w:tmpl w:val="F62A2E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2" w15:restartNumberingAfterBreak="0">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3"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4" w15:restartNumberingAfterBreak="0">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06" w15:restartNumberingAfterBreak="0">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7" w15:restartNumberingAfterBreak="0">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8" w15:restartNumberingAfterBreak="0">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10" w15:restartNumberingAfterBreak="0">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2" w15:restartNumberingAfterBreak="0">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403E4A40"/>
    <w:multiLevelType w:val="hybridMultilevel"/>
    <w:tmpl w:val="9DDCB2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4" w15:restartNumberingAfterBreak="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5"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6" w15:restartNumberingAfterBreak="0">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15:restartNumberingAfterBreak="0">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19" w15:restartNumberingAfterBreak="0">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1" w15:restartNumberingAfterBreak="0">
    <w:nsid w:val="422965DC"/>
    <w:multiLevelType w:val="hybridMultilevel"/>
    <w:tmpl w:val="2AE291A4"/>
    <w:lvl w:ilvl="0" w:tplc="D96C9EAE">
      <w:start w:val="6"/>
      <w:numFmt w:val="bullet"/>
      <w:lvlText w:val=""/>
      <w:lvlJc w:val="left"/>
      <w:pPr>
        <w:ind w:left="510" w:hanging="360"/>
      </w:pPr>
      <w:rPr>
        <w:rFonts w:ascii="Wingdings" w:eastAsiaTheme="minorEastAsia" w:hAnsi="Wingdings" w:cs="Courier New"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322" w15:restartNumberingAfterBreak="0">
    <w:nsid w:val="4232289D"/>
    <w:multiLevelType w:val="hybridMultilevel"/>
    <w:tmpl w:val="80D4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4" w15:restartNumberingAfterBreak="0">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5" w15:restartNumberingAfterBreak="0">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6" w15:restartNumberingAfterBreak="0">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15:restartNumberingAfterBreak="0">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8" w15:restartNumberingAfterBreak="0">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29"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0" w15:restartNumberingAfterBreak="0">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1" w15:restartNumberingAfterBreak="0">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3" w15:restartNumberingAfterBreak="0">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4"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35" w15:restartNumberingAfterBreak="0">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6" w15:restartNumberingAfterBreak="0">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7" w15:restartNumberingAfterBreak="0">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8"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9" w15:restartNumberingAfterBreak="0">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2" w15:restartNumberingAfterBreak="0">
    <w:nsid w:val="45D40DA9"/>
    <w:multiLevelType w:val="hybridMultilevel"/>
    <w:tmpl w:val="8DFEB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3" w15:restartNumberingAfterBreak="0">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4" w15:restartNumberingAfterBreak="0">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6" w15:restartNumberingAfterBreak="0">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7"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8"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4" w15:restartNumberingAfterBreak="0">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5"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6"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7"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8" w15:restartNumberingAfterBreak="0">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15:restartNumberingAfterBreak="0">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0" w15:restartNumberingAfterBreak="0">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1" w15:restartNumberingAfterBreak="0">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3" w15:restartNumberingAfterBreak="0">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7" w15:restartNumberingAfterBreak="0">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15:restartNumberingAfterBreak="0">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9" w15:restartNumberingAfterBreak="0">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15:restartNumberingAfterBreak="0">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2" w15:restartNumberingAfterBreak="0">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4CEB189A"/>
    <w:multiLevelType w:val="hybridMultilevel"/>
    <w:tmpl w:val="E6EA2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7"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8" w15:restartNumberingAfterBreak="0">
    <w:nsid w:val="4E416263"/>
    <w:multiLevelType w:val="hybridMultilevel"/>
    <w:tmpl w:val="83444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9" w15:restartNumberingAfterBreak="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0" w15:restartNumberingAfterBreak="0">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4" w15:restartNumberingAfterBreak="0">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6" w15:restartNumberingAfterBreak="0">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15:restartNumberingAfterBreak="0">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8" w15:restartNumberingAfterBreak="0">
    <w:nsid w:val="4F2F0E9C"/>
    <w:multiLevelType w:val="hybridMultilevel"/>
    <w:tmpl w:val="71CE7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15:restartNumberingAfterBreak="0">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0" w15:restartNumberingAfterBreak="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3" w15:restartNumberingAfterBreak="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94"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5" w15:restartNumberingAfterBreak="0">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6" w15:restartNumberingAfterBreak="0">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7" w15:restartNumberingAfterBreak="0">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15:restartNumberingAfterBreak="0">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1" w15:restartNumberingAfterBreak="0">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15:restartNumberingAfterBreak="0">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4" w15:restartNumberingAfterBreak="0">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15:restartNumberingAfterBreak="0">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7" w15:restartNumberingAfterBreak="0">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8"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9"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0" w15:restartNumberingAfterBreak="0">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12"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15:restartNumberingAfterBreak="0">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5"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6" w15:restartNumberingAfterBreak="0">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15:restartNumberingAfterBreak="0">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8" w15:restartNumberingAfterBreak="0">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9" w15:restartNumberingAfterBreak="0">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1" w15:restartNumberingAfterBreak="0">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15:restartNumberingAfterBreak="0">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3" w15:restartNumberingAfterBreak="0">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4"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5"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6" w15:restartNumberingAfterBreak="0">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0" w15:restartNumberingAfterBreak="0">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31" w15:restartNumberingAfterBreak="0">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32" w15:restartNumberingAfterBreak="0">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4" w15:restartNumberingAfterBreak="0">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6" w15:restartNumberingAfterBreak="0">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9" w15:restartNumberingAfterBreak="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15:restartNumberingAfterBreak="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1" w15:restartNumberingAfterBreak="0">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15:restartNumberingAfterBreak="0">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6" w15:restartNumberingAfterBreak="0">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15:restartNumberingAfterBreak="0">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15:restartNumberingAfterBreak="0">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15:restartNumberingAfterBreak="0">
    <w:nsid w:val="5B3F3C7C"/>
    <w:multiLevelType w:val="hybridMultilevel"/>
    <w:tmpl w:val="E6EA2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0" w15:restartNumberingAfterBreak="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2"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15:restartNumberingAfterBreak="0">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4"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5" w15:restartNumberingAfterBreak="0">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7" w15:restartNumberingAfterBreak="0">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8" w15:restartNumberingAfterBreak="0">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9" w15:restartNumberingAfterBreak="0">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62"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15:restartNumberingAfterBreak="0">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15:restartNumberingAfterBreak="0">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6163564A"/>
    <w:multiLevelType w:val="hybridMultilevel"/>
    <w:tmpl w:val="5426878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7"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8" w15:restartNumberingAfterBreak="0">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9"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0" w15:restartNumberingAfterBreak="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71" w15:restartNumberingAfterBreak="0">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2" w15:restartNumberingAfterBreak="0">
    <w:nsid w:val="633C4516"/>
    <w:multiLevelType w:val="multilevel"/>
    <w:tmpl w:val="97924E78"/>
    <w:numStyleLink w:val="headings"/>
  </w:abstractNum>
  <w:abstractNum w:abstractNumId="473" w15:restartNumberingAfterBreak="0">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75" w15:restartNumberingAfterBreak="0">
    <w:nsid w:val="63CB3B5B"/>
    <w:multiLevelType w:val="hybridMultilevel"/>
    <w:tmpl w:val="E1AE6F70"/>
    <w:lvl w:ilvl="0" w:tplc="37A8B798">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6" w15:restartNumberingAfterBreak="0">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7" w15:restartNumberingAfterBreak="0">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15:restartNumberingAfterBreak="0">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9" w15:restartNumberingAfterBreak="0">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15:restartNumberingAfterBreak="0">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1" w15:restartNumberingAfterBreak="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2" w15:restartNumberingAfterBreak="0">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15:restartNumberingAfterBreak="0">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15:restartNumberingAfterBreak="0">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5"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6" w15:restartNumberingAfterBreak="0">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9" w15:restartNumberingAfterBreak="0">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15:restartNumberingAfterBreak="0">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1"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2"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3" w15:restartNumberingAfterBreak="0">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5"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6" w15:restartNumberingAfterBreak="0">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7" w15:restartNumberingAfterBreak="0">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15:restartNumberingAfterBreak="0">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0" w15:restartNumberingAfterBreak="0">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15:restartNumberingAfterBreak="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15:restartNumberingAfterBreak="0">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3" w15:restartNumberingAfterBreak="0">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5" w15:restartNumberingAfterBreak="0">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6" w15:restartNumberingAfterBreak="0">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7" w15:restartNumberingAfterBreak="0">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15:restartNumberingAfterBreak="0">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15:restartNumberingAfterBreak="0">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0" w15:restartNumberingAfterBreak="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1" w15:restartNumberingAfterBreak="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2" w15:restartNumberingAfterBreak="0">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5" w15:restartNumberingAfterBreak="0">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15:restartNumberingAfterBreak="0">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7" w15:restartNumberingAfterBreak="0">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8" w15:restartNumberingAfterBreak="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9" w15:restartNumberingAfterBreak="0">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0" w15:restartNumberingAfterBreak="0">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15:restartNumberingAfterBreak="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2" w15:restartNumberingAfterBreak="0">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3" w15:restartNumberingAfterBreak="0">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15:restartNumberingAfterBreak="0">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26" w15:restartNumberingAfterBreak="0">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7" w15:restartNumberingAfterBreak="0">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8" w15:restartNumberingAfterBreak="0">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15:restartNumberingAfterBreak="0">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15:restartNumberingAfterBreak="0">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31" w15:restartNumberingAfterBreak="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2"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3" w15:restartNumberingAfterBreak="0">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4" w15:restartNumberingAfterBreak="0">
    <w:nsid w:val="700950DD"/>
    <w:multiLevelType w:val="hybridMultilevel"/>
    <w:tmpl w:val="BB2AD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15:restartNumberingAfterBreak="0">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15:restartNumberingAfterBreak="0">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15:restartNumberingAfterBreak="0">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15:restartNumberingAfterBreak="0">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15:restartNumberingAfterBreak="0">
    <w:nsid w:val="718F4614"/>
    <w:multiLevelType w:val="hybridMultilevel"/>
    <w:tmpl w:val="69AEB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15:restartNumberingAfterBreak="0">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1" w15:restartNumberingAfterBreak="0">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15:restartNumberingAfterBreak="0">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15:restartNumberingAfterBreak="0">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15:restartNumberingAfterBreak="0">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7" w15:restartNumberingAfterBreak="0">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8" w15:restartNumberingAfterBreak="0">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9" w15:restartNumberingAfterBreak="0">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50"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1"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2"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3" w15:restartNumberingAfterBreak="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4"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5" w15:restartNumberingAfterBreak="0">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6" w15:restartNumberingAfterBreak="0">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7" w15:restartNumberingAfterBreak="0">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8" w15:restartNumberingAfterBreak="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9" w15:restartNumberingAfterBreak="0">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0" w15:restartNumberingAfterBreak="0">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1" w15:restartNumberingAfterBreak="0">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3"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15:restartNumberingAfterBreak="0">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5" w15:restartNumberingAfterBreak="0">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6" w15:restartNumberingAfterBreak="0">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7" w15:restartNumberingAfterBreak="0">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8"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9"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0" w15:restartNumberingAfterBreak="0">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2" w15:restartNumberingAfterBreak="0">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15:restartNumberingAfterBreak="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4"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5"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6" w15:restartNumberingAfterBreak="0">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7" w15:restartNumberingAfterBreak="0">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80" w15:restartNumberingAfterBreak="0">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2" w15:restartNumberingAfterBreak="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15:restartNumberingAfterBreak="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15:restartNumberingAfterBreak="0">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15:restartNumberingAfterBreak="0">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15:restartNumberingAfterBreak="0">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7" w15:restartNumberingAfterBreak="0">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8"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9" w15:restartNumberingAfterBreak="0">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90"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91" w15:restartNumberingAfterBreak="0">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92" w15:restartNumberingAfterBreak="0">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15:restartNumberingAfterBreak="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4" w15:restartNumberingAfterBreak="0">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5" w15:restartNumberingAfterBreak="0">
    <w:nsid w:val="7D450B08"/>
    <w:multiLevelType w:val="hybridMultilevel"/>
    <w:tmpl w:val="4A760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6" w15:restartNumberingAfterBreak="0">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7" w15:restartNumberingAfterBreak="0">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8" w15:restartNumberingAfterBreak="0">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9" w15:restartNumberingAfterBreak="0">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15:restartNumberingAfterBreak="0">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2" w15:restartNumberingAfterBreak="0">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3" w15:restartNumberingAfterBreak="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4" w15:restartNumberingAfterBreak="0">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5"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6" w15:restartNumberingAfterBreak="0">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7" w15:restartNumberingAfterBreak="0">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8" w15:restartNumberingAfterBreak="0">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9"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03"/>
  </w:num>
  <w:num w:numId="2">
    <w:abstractNumId w:val="145"/>
  </w:num>
  <w:num w:numId="3">
    <w:abstractNumId w:val="588"/>
  </w:num>
  <w:num w:numId="4">
    <w:abstractNumId w:val="550"/>
  </w:num>
  <w:num w:numId="5">
    <w:abstractNumId w:val="84"/>
  </w:num>
  <w:num w:numId="6">
    <w:abstractNumId w:val="211"/>
  </w:num>
  <w:num w:numId="7">
    <w:abstractNumId w:val="495"/>
  </w:num>
  <w:num w:numId="8">
    <w:abstractNumId w:val="525"/>
  </w:num>
  <w:num w:numId="9">
    <w:abstractNumId w:val="76"/>
  </w:num>
  <w:num w:numId="10">
    <w:abstractNumId w:val="128"/>
  </w:num>
  <w:num w:numId="11">
    <w:abstractNumId w:val="122"/>
  </w:num>
  <w:num w:numId="12">
    <w:abstractNumId w:val="54"/>
  </w:num>
  <w:num w:numId="13">
    <w:abstractNumId w:val="81"/>
  </w:num>
  <w:num w:numId="14">
    <w:abstractNumId w:val="80"/>
  </w:num>
  <w:num w:numId="15">
    <w:abstractNumId w:val="161"/>
  </w:num>
  <w:num w:numId="16">
    <w:abstractNumId w:val="474"/>
  </w:num>
  <w:num w:numId="17">
    <w:abstractNumId w:val="461"/>
  </w:num>
  <w:num w:numId="18">
    <w:abstractNumId w:val="4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6"/>
  </w:num>
  <w:num w:numId="21">
    <w:abstractNumId w:val="527"/>
  </w:num>
  <w:num w:numId="22">
    <w:abstractNumId w:val="63"/>
  </w:num>
  <w:num w:numId="23">
    <w:abstractNumId w:val="415"/>
  </w:num>
  <w:num w:numId="24">
    <w:abstractNumId w:val="10"/>
  </w:num>
  <w:num w:numId="25">
    <w:abstractNumId w:val="11"/>
  </w:num>
  <w:num w:numId="26">
    <w:abstractNumId w:val="518"/>
  </w:num>
  <w:num w:numId="27">
    <w:abstractNumId w:val="491"/>
  </w:num>
  <w:num w:numId="28">
    <w:abstractNumId w:val="254"/>
  </w:num>
  <w:num w:numId="29">
    <w:abstractNumId w:val="311"/>
  </w:num>
  <w:num w:numId="30">
    <w:abstractNumId w:val="469"/>
  </w:num>
  <w:num w:numId="31">
    <w:abstractNumId w:val="12"/>
  </w:num>
  <w:num w:numId="32">
    <w:abstractNumId w:val="581"/>
  </w:num>
  <w:num w:numId="33">
    <w:abstractNumId w:val="425"/>
  </w:num>
  <w:num w:numId="34">
    <w:abstractNumId w:val="341"/>
  </w:num>
  <w:num w:numId="35">
    <w:abstractNumId w:val="345"/>
  </w:num>
  <w:num w:numId="36">
    <w:abstractNumId w:val="89"/>
  </w:num>
  <w:num w:numId="37">
    <w:abstractNumId w:val="300"/>
  </w:num>
  <w:num w:numId="38">
    <w:abstractNumId w:val="558"/>
  </w:num>
  <w:num w:numId="39">
    <w:abstractNumId w:val="225"/>
  </w:num>
  <w:num w:numId="40">
    <w:abstractNumId w:val="394"/>
  </w:num>
  <w:num w:numId="41">
    <w:abstractNumId w:val="218"/>
  </w:num>
  <w:num w:numId="42">
    <w:abstractNumId w:val="334"/>
  </w:num>
  <w:num w:numId="43">
    <w:abstractNumId w:val="106"/>
  </w:num>
  <w:num w:numId="44">
    <w:abstractNumId w:val="152"/>
  </w:num>
  <w:num w:numId="45">
    <w:abstractNumId w:val="303"/>
  </w:num>
  <w:num w:numId="46">
    <w:abstractNumId w:val="362"/>
  </w:num>
  <w:num w:numId="47">
    <w:abstractNumId w:val="268"/>
  </w:num>
  <w:num w:numId="48">
    <w:abstractNumId w:val="98"/>
  </w:num>
  <w:num w:numId="49">
    <w:abstractNumId w:val="314"/>
  </w:num>
  <w:num w:numId="50">
    <w:abstractNumId w:val="568"/>
  </w:num>
  <w:num w:numId="51">
    <w:abstractNumId w:val="400"/>
  </w:num>
  <w:num w:numId="52">
    <w:abstractNumId w:val="158"/>
  </w:num>
  <w:num w:numId="53">
    <w:abstractNumId w:val="392"/>
  </w:num>
  <w:num w:numId="54">
    <w:abstractNumId w:val="433"/>
  </w:num>
  <w:num w:numId="55">
    <w:abstractNumId w:val="552"/>
  </w:num>
  <w:num w:numId="56">
    <w:abstractNumId w:val="243"/>
  </w:num>
  <w:num w:numId="57">
    <w:abstractNumId w:val="30"/>
  </w:num>
  <w:num w:numId="58">
    <w:abstractNumId w:val="366"/>
  </w:num>
  <w:num w:numId="59">
    <w:abstractNumId w:val="569"/>
  </w:num>
  <w:num w:numId="60">
    <w:abstractNumId w:val="96"/>
  </w:num>
  <w:num w:numId="61">
    <w:abstractNumId w:val="297"/>
  </w:num>
  <w:num w:numId="62">
    <w:abstractNumId w:val="72"/>
  </w:num>
  <w:num w:numId="63">
    <w:abstractNumId w:val="406"/>
  </w:num>
  <w:num w:numId="64">
    <w:abstractNumId w:val="385"/>
  </w:num>
  <w:num w:numId="65">
    <w:abstractNumId w:val="181"/>
  </w:num>
  <w:num w:numId="66">
    <w:abstractNumId w:val="347"/>
  </w:num>
  <w:num w:numId="67">
    <w:abstractNumId w:val="235"/>
  </w:num>
  <w:num w:numId="68">
    <w:abstractNumId w:val="605"/>
  </w:num>
  <w:num w:numId="69">
    <w:abstractNumId w:val="278"/>
  </w:num>
  <w:num w:numId="70">
    <w:abstractNumId w:val="554"/>
  </w:num>
  <w:num w:numId="71">
    <w:abstractNumId w:val="168"/>
  </w:num>
  <w:num w:numId="72">
    <w:abstractNumId w:val="409"/>
  </w:num>
  <w:num w:numId="73">
    <w:abstractNumId w:val="109"/>
  </w:num>
  <w:num w:numId="74">
    <w:abstractNumId w:val="412"/>
  </w:num>
  <w:num w:numId="75">
    <w:abstractNumId w:val="379"/>
  </w:num>
  <w:num w:numId="76">
    <w:abstractNumId w:val="377"/>
  </w:num>
  <w:num w:numId="77">
    <w:abstractNumId w:val="77"/>
  </w:num>
  <w:num w:numId="78">
    <w:abstractNumId w:val="170"/>
  </w:num>
  <w:num w:numId="79">
    <w:abstractNumId w:val="395"/>
  </w:num>
  <w:num w:numId="80">
    <w:abstractNumId w:val="105"/>
  </w:num>
  <w:num w:numId="81">
    <w:abstractNumId w:val="356"/>
  </w:num>
  <w:num w:numId="82">
    <w:abstractNumId w:val="190"/>
  </w:num>
  <w:num w:numId="83">
    <w:abstractNumId w:val="290"/>
  </w:num>
  <w:num w:numId="84">
    <w:abstractNumId w:val="514"/>
  </w:num>
  <w:num w:numId="85">
    <w:abstractNumId w:val="574"/>
  </w:num>
  <w:num w:numId="86">
    <w:abstractNumId w:val="293"/>
  </w:num>
  <w:num w:numId="87">
    <w:abstractNumId w:val="74"/>
  </w:num>
  <w:num w:numId="88">
    <w:abstractNumId w:val="244"/>
  </w:num>
  <w:num w:numId="89">
    <w:abstractNumId w:val="55"/>
  </w:num>
  <w:num w:numId="90">
    <w:abstractNumId w:val="324"/>
  </w:num>
  <w:num w:numId="91">
    <w:abstractNumId w:val="521"/>
  </w:num>
  <w:num w:numId="92">
    <w:abstractNumId w:val="323"/>
  </w:num>
  <w:num w:numId="93">
    <w:abstractNumId w:val="151"/>
  </w:num>
  <w:num w:numId="94">
    <w:abstractNumId w:val="609"/>
  </w:num>
  <w:num w:numId="95">
    <w:abstractNumId w:val="590"/>
  </w:num>
  <w:num w:numId="96">
    <w:abstractNumId w:val="418"/>
  </w:num>
  <w:num w:numId="97">
    <w:abstractNumId w:val="206"/>
  </w:num>
  <w:num w:numId="98">
    <w:abstractNumId w:val="440"/>
  </w:num>
  <w:num w:numId="99">
    <w:abstractNumId w:val="458"/>
  </w:num>
  <w:num w:numId="100">
    <w:abstractNumId w:val="575"/>
  </w:num>
  <w:num w:numId="101">
    <w:abstractNumId w:val="471"/>
  </w:num>
  <w:num w:numId="102">
    <w:abstractNumId w:val="485"/>
  </w:num>
  <w:num w:numId="103">
    <w:abstractNumId w:val="296"/>
  </w:num>
  <w:num w:numId="104">
    <w:abstractNumId w:val="146"/>
  </w:num>
  <w:num w:numId="105">
    <w:abstractNumId w:val="210"/>
  </w:num>
  <w:num w:numId="106">
    <w:abstractNumId w:val="315"/>
  </w:num>
  <w:num w:numId="107">
    <w:abstractNumId w:val="241"/>
  </w:num>
  <w:num w:numId="108">
    <w:abstractNumId w:val="393"/>
  </w:num>
  <w:num w:numId="109">
    <w:abstractNumId w:val="582"/>
  </w:num>
  <w:num w:numId="110">
    <w:abstractNumId w:val="65"/>
  </w:num>
  <w:num w:numId="111">
    <w:abstractNumId w:val="452"/>
  </w:num>
  <w:num w:numId="112">
    <w:abstractNumId w:val="551"/>
  </w:num>
  <w:num w:numId="113">
    <w:abstractNumId w:val="46"/>
  </w:num>
  <w:num w:numId="114">
    <w:abstractNumId w:val="28"/>
  </w:num>
  <w:num w:numId="115">
    <w:abstractNumId w:val="417"/>
  </w:num>
  <w:num w:numId="116">
    <w:abstractNumId w:val="246"/>
  </w:num>
  <w:num w:numId="117">
    <w:abstractNumId w:val="104"/>
  </w:num>
  <w:num w:numId="118">
    <w:abstractNumId w:val="338"/>
  </w:num>
  <w:num w:numId="119">
    <w:abstractNumId w:val="532"/>
  </w:num>
  <w:num w:numId="120">
    <w:abstractNumId w:val="73"/>
  </w:num>
  <w:num w:numId="121">
    <w:abstractNumId w:val="492"/>
  </w:num>
  <w:num w:numId="122">
    <w:abstractNumId w:val="408"/>
  </w:num>
  <w:num w:numId="123">
    <w:abstractNumId w:val="481"/>
  </w:num>
  <w:num w:numId="124">
    <w:abstractNumId w:val="285"/>
  </w:num>
  <w:num w:numId="125">
    <w:abstractNumId w:val="282"/>
  </w:num>
  <w:num w:numId="126">
    <w:abstractNumId w:val="260"/>
  </w:num>
  <w:num w:numId="127">
    <w:abstractNumId w:val="14"/>
  </w:num>
  <w:num w:numId="128">
    <w:abstractNumId w:val="456"/>
  </w:num>
  <w:num w:numId="129">
    <w:abstractNumId w:val="295"/>
  </w:num>
  <w:num w:numId="130">
    <w:abstractNumId w:val="250"/>
  </w:num>
  <w:num w:numId="131">
    <w:abstractNumId w:val="498"/>
  </w:num>
  <w:num w:numId="132">
    <w:abstractNumId w:val="462"/>
  </w:num>
  <w:num w:numId="133">
    <w:abstractNumId w:val="600"/>
  </w:num>
  <w:num w:numId="134">
    <w:abstractNumId w:val="23"/>
  </w:num>
  <w:num w:numId="135">
    <w:abstractNumId w:val="578"/>
  </w:num>
  <w:num w:numId="136">
    <w:abstractNumId w:val="15"/>
  </w:num>
  <w:num w:numId="137">
    <w:abstractNumId w:val="108"/>
  </w:num>
  <w:num w:numId="138">
    <w:abstractNumId w:val="583"/>
  </w:num>
  <w:num w:numId="139">
    <w:abstractNumId w:val="113"/>
  </w:num>
  <w:num w:numId="140">
    <w:abstractNumId w:val="68"/>
  </w:num>
  <w:num w:numId="141">
    <w:abstractNumId w:val="33"/>
  </w:num>
  <w:num w:numId="142">
    <w:abstractNumId w:val="479"/>
  </w:num>
  <w:num w:numId="143">
    <w:abstractNumId w:val="264"/>
  </w:num>
  <w:num w:numId="144">
    <w:abstractNumId w:val="382"/>
  </w:num>
  <w:num w:numId="145">
    <w:abstractNumId w:val="49"/>
  </w:num>
  <w:num w:numId="146">
    <w:abstractNumId w:val="365"/>
  </w:num>
  <w:num w:numId="147">
    <w:abstractNumId w:val="47"/>
  </w:num>
  <w:num w:numId="148">
    <w:abstractNumId w:val="257"/>
  </w:num>
  <w:num w:numId="149">
    <w:abstractNumId w:val="563"/>
  </w:num>
  <w:num w:numId="150">
    <w:abstractNumId w:val="299"/>
  </w:num>
  <w:num w:numId="151">
    <w:abstractNumId w:val="48"/>
  </w:num>
  <w:num w:numId="152">
    <w:abstractNumId w:val="515"/>
  </w:num>
  <w:num w:numId="153">
    <w:abstractNumId w:val="195"/>
  </w:num>
  <w:num w:numId="154">
    <w:abstractNumId w:val="277"/>
  </w:num>
  <w:num w:numId="155">
    <w:abstractNumId w:val="443"/>
  </w:num>
  <w:num w:numId="156">
    <w:abstractNumId w:val="114"/>
  </w:num>
  <w:num w:numId="157">
    <w:abstractNumId w:val="207"/>
  </w:num>
  <w:num w:numId="158">
    <w:abstractNumId w:val="291"/>
  </w:num>
  <w:num w:numId="159">
    <w:abstractNumId w:val="497"/>
  </w:num>
  <w:num w:numId="160">
    <w:abstractNumId w:val="424"/>
  </w:num>
  <w:num w:numId="161">
    <w:abstractNumId w:val="472"/>
  </w:num>
  <w:num w:numId="162">
    <w:abstractNumId w:val="238"/>
  </w:num>
  <w:num w:numId="163">
    <w:abstractNumId w:val="486"/>
  </w:num>
  <w:num w:numId="164">
    <w:abstractNumId w:val="335"/>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194"/>
  </w:num>
  <w:num w:numId="172">
    <w:abstractNumId w:val="348"/>
  </w:num>
  <w:num w:numId="173">
    <w:abstractNumId w:val="135"/>
  </w:num>
  <w:num w:numId="174">
    <w:abstractNumId w:val="227"/>
  </w:num>
  <w:num w:numId="175">
    <w:abstractNumId w:val="543"/>
  </w:num>
  <w:num w:numId="176">
    <w:abstractNumId w:val="70"/>
  </w:num>
  <w:num w:numId="177">
    <w:abstractNumId w:val="488"/>
  </w:num>
  <w:num w:numId="178">
    <w:abstractNumId w:val="602"/>
  </w:num>
  <w:num w:numId="179">
    <w:abstractNumId w:val="272"/>
  </w:num>
  <w:num w:numId="180">
    <w:abstractNumId w:val="16"/>
  </w:num>
  <w:num w:numId="181">
    <w:abstractNumId w:val="86"/>
  </w:num>
  <w:num w:numId="182">
    <w:abstractNumId w:val="562"/>
  </w:num>
  <w:num w:numId="183">
    <w:abstractNumId w:val="83"/>
  </w:num>
  <w:num w:numId="184">
    <w:abstractNumId w:val="223"/>
  </w:num>
  <w:num w:numId="185">
    <w:abstractNumId w:val="428"/>
  </w:num>
  <w:num w:numId="186">
    <w:abstractNumId w:val="187"/>
  </w:num>
  <w:num w:numId="187">
    <w:abstractNumId w:val="445"/>
  </w:num>
  <w:num w:numId="188">
    <w:abstractNumId w:val="251"/>
  </w:num>
  <w:num w:numId="189">
    <w:abstractNumId w:val="510"/>
  </w:num>
  <w:num w:numId="190">
    <w:abstractNumId w:val="371"/>
  </w:num>
  <w:num w:numId="191">
    <w:abstractNumId w:val="176"/>
  </w:num>
  <w:num w:numId="192">
    <w:abstractNumId w:val="45"/>
  </w:num>
  <w:num w:numId="193">
    <w:abstractNumId w:val="526"/>
  </w:num>
  <w:num w:numId="194">
    <w:abstractNumId w:val="133"/>
  </w:num>
  <w:num w:numId="195">
    <w:abstractNumId w:val="8"/>
  </w:num>
  <w:num w:numId="196">
    <w:abstractNumId w:val="3"/>
  </w:num>
  <w:num w:numId="197">
    <w:abstractNumId w:val="2"/>
  </w:num>
  <w:num w:numId="198">
    <w:abstractNumId w:val="1"/>
  </w:num>
  <w:num w:numId="199">
    <w:abstractNumId w:val="143"/>
  </w:num>
  <w:num w:numId="200">
    <w:abstractNumId w:val="553"/>
  </w:num>
  <w:num w:numId="201">
    <w:abstractNumId w:val="350"/>
  </w:num>
  <w:num w:numId="202">
    <w:abstractNumId w:val="480"/>
  </w:num>
  <w:num w:numId="203">
    <w:abstractNumId w:val="304"/>
  </w:num>
  <w:num w:numId="204">
    <w:abstractNumId w:val="410"/>
  </w:num>
  <w:num w:numId="205">
    <w:abstractNumId w:val="201"/>
  </w:num>
  <w:num w:numId="206">
    <w:abstractNumId w:val="53"/>
  </w:num>
  <w:num w:numId="207">
    <w:abstractNumId w:val="125"/>
  </w:num>
  <w:num w:numId="208">
    <w:abstractNumId w:val="351"/>
  </w:num>
  <w:num w:numId="209">
    <w:abstractNumId w:val="191"/>
  </w:num>
  <w:num w:numId="210">
    <w:abstractNumId w:val="298"/>
  </w:num>
  <w:num w:numId="211">
    <w:abstractNumId w:val="31"/>
  </w:num>
  <w:num w:numId="212">
    <w:abstractNumId w:val="511"/>
  </w:num>
  <w:num w:numId="213">
    <w:abstractNumId w:val="431"/>
  </w:num>
  <w:num w:numId="214">
    <w:abstractNumId w:val="112"/>
  </w:num>
  <w:num w:numId="215">
    <w:abstractNumId w:val="203"/>
  </w:num>
  <w:num w:numId="216">
    <w:abstractNumId w:val="153"/>
  </w:num>
  <w:num w:numId="217">
    <w:abstractNumId w:val="41"/>
  </w:num>
  <w:num w:numId="218">
    <w:abstractNumId w:val="354"/>
  </w:num>
  <w:num w:numId="219">
    <w:abstractNumId w:val="157"/>
  </w:num>
  <w:num w:numId="220">
    <w:abstractNumId w:val="209"/>
  </w:num>
  <w:num w:numId="221">
    <w:abstractNumId w:val="20"/>
  </w:num>
  <w:num w:numId="222">
    <w:abstractNumId w:val="470"/>
  </w:num>
  <w:num w:numId="223">
    <w:abstractNumId w:val="466"/>
  </w:num>
  <w:num w:numId="224">
    <w:abstractNumId w:val="499"/>
  </w:num>
  <w:num w:numId="225">
    <w:abstractNumId w:val="50"/>
  </w:num>
  <w:num w:numId="226">
    <w:abstractNumId w:val="346"/>
  </w:num>
  <w:num w:numId="227">
    <w:abstractNumId w:val="258"/>
  </w:num>
  <w:num w:numId="228">
    <w:abstractNumId w:val="420"/>
  </w:num>
  <w:num w:numId="229">
    <w:abstractNumId w:val="389"/>
  </w:num>
  <w:num w:numId="230">
    <w:abstractNumId w:val="234"/>
  </w:num>
  <w:num w:numId="231">
    <w:abstractNumId w:val="368"/>
  </w:num>
  <w:num w:numId="232">
    <w:abstractNumId w:val="540"/>
  </w:num>
  <w:num w:numId="233">
    <w:abstractNumId w:val="283"/>
  </w:num>
  <w:num w:numId="234">
    <w:abstractNumId w:val="401"/>
  </w:num>
  <w:num w:numId="235">
    <w:abstractNumId w:val="542"/>
  </w:num>
  <w:num w:numId="236">
    <w:abstractNumId w:val="331"/>
  </w:num>
  <w:num w:numId="237">
    <w:abstractNumId w:val="183"/>
  </w:num>
  <w:num w:numId="238">
    <w:abstractNumId w:val="269"/>
  </w:num>
  <w:num w:numId="239">
    <w:abstractNumId w:val="571"/>
  </w:num>
  <w:num w:numId="240">
    <w:abstractNumId w:val="355"/>
  </w:num>
  <w:num w:numId="241">
    <w:abstractNumId w:val="38"/>
  </w:num>
  <w:num w:numId="242">
    <w:abstractNumId w:val="18"/>
  </w:num>
  <w:num w:numId="243">
    <w:abstractNumId w:val="156"/>
  </w:num>
  <w:num w:numId="244">
    <w:abstractNumId w:val="357"/>
  </w:num>
  <w:num w:numId="245">
    <w:abstractNumId w:val="64"/>
  </w:num>
  <w:num w:numId="246">
    <w:abstractNumId w:val="107"/>
  </w:num>
  <w:num w:numId="247">
    <w:abstractNumId w:val="451"/>
  </w:num>
  <w:num w:numId="248">
    <w:abstractNumId w:val="411"/>
  </w:num>
  <w:num w:numId="249">
    <w:abstractNumId w:val="467"/>
  </w:num>
  <w:num w:numId="250">
    <w:abstractNumId w:val="276"/>
  </w:num>
  <w:num w:numId="251">
    <w:abstractNumId w:val="318"/>
  </w:num>
  <w:num w:numId="252">
    <w:abstractNumId w:val="75"/>
  </w:num>
  <w:num w:numId="253">
    <w:abstractNumId w:val="579"/>
  </w:num>
  <w:num w:numId="254">
    <w:abstractNumId w:val="309"/>
  </w:num>
  <w:num w:numId="255">
    <w:abstractNumId w:val="202"/>
  </w:num>
  <w:num w:numId="256">
    <w:abstractNumId w:val="186"/>
  </w:num>
  <w:num w:numId="257">
    <w:abstractNumId w:val="446"/>
  </w:num>
  <w:num w:numId="258">
    <w:abstractNumId w:val="585"/>
  </w:num>
  <w:num w:numId="259">
    <w:abstractNumId w:val="205"/>
  </w:num>
  <w:num w:numId="260">
    <w:abstractNumId w:val="78"/>
  </w:num>
  <w:num w:numId="261">
    <w:abstractNumId w:val="319"/>
  </w:num>
  <w:num w:numId="262">
    <w:abstractNumId w:val="576"/>
  </w:num>
  <w:num w:numId="263">
    <w:abstractNumId w:val="484"/>
  </w:num>
  <w:num w:numId="264">
    <w:abstractNumId w:val="144"/>
  </w:num>
  <w:num w:numId="265">
    <w:abstractNumId w:val="261"/>
  </w:num>
  <w:num w:numId="266">
    <w:abstractNumId w:val="548"/>
  </w:num>
  <w:num w:numId="267">
    <w:abstractNumId w:val="236"/>
  </w:num>
  <w:num w:numId="268">
    <w:abstractNumId w:val="82"/>
  </w:num>
  <w:num w:numId="269">
    <w:abstractNumId w:val="101"/>
  </w:num>
  <w:num w:numId="270">
    <w:abstractNumId w:val="249"/>
  </w:num>
  <w:num w:numId="271">
    <w:abstractNumId w:val="404"/>
  </w:num>
  <w:num w:numId="272">
    <w:abstractNumId w:val="270"/>
  </w:num>
  <w:num w:numId="273">
    <w:abstractNumId w:val="599"/>
  </w:num>
  <w:num w:numId="274">
    <w:abstractNumId w:val="604"/>
  </w:num>
  <w:num w:numId="275">
    <w:abstractNumId w:val="164"/>
  </w:num>
  <w:num w:numId="276">
    <w:abstractNumId w:val="252"/>
  </w:num>
  <w:num w:numId="277">
    <w:abstractNumId w:val="500"/>
  </w:num>
  <w:num w:numId="278">
    <w:abstractNumId w:val="294"/>
  </w:num>
  <w:num w:numId="279">
    <w:abstractNumId w:val="162"/>
  </w:num>
  <w:num w:numId="280">
    <w:abstractNumId w:val="273"/>
  </w:num>
  <w:num w:numId="281">
    <w:abstractNumId w:val="402"/>
  </w:num>
  <w:num w:numId="282">
    <w:abstractNumId w:val="603"/>
  </w:num>
  <w:num w:numId="283">
    <w:abstractNumId w:val="363"/>
  </w:num>
  <w:num w:numId="284">
    <w:abstractNumId w:val="138"/>
  </w:num>
  <w:num w:numId="285">
    <w:abstractNumId w:val="52"/>
  </w:num>
  <w:num w:numId="286">
    <w:abstractNumId w:val="403"/>
  </w:num>
  <w:num w:numId="287">
    <w:abstractNumId w:val="407"/>
  </w:num>
  <w:num w:numId="288">
    <w:abstractNumId w:val="149"/>
  </w:num>
  <w:num w:numId="289">
    <w:abstractNumId w:val="220"/>
  </w:num>
  <w:num w:numId="290">
    <w:abstractNumId w:val="387"/>
  </w:num>
  <w:num w:numId="291">
    <w:abstractNumId w:val="286"/>
  </w:num>
  <w:num w:numId="292">
    <w:abstractNumId w:val="222"/>
  </w:num>
  <w:num w:numId="293">
    <w:abstractNumId w:val="142"/>
  </w:num>
  <w:num w:numId="294">
    <w:abstractNumId w:val="337"/>
  </w:num>
  <w:num w:numId="295">
    <w:abstractNumId w:val="307"/>
  </w:num>
  <w:num w:numId="296">
    <w:abstractNumId w:val="189"/>
  </w:num>
  <w:num w:numId="297">
    <w:abstractNumId w:val="421"/>
  </w:num>
  <w:num w:numId="298">
    <w:abstractNumId w:val="21"/>
  </w:num>
  <w:num w:numId="299">
    <w:abstractNumId w:val="316"/>
  </w:num>
  <w:num w:numId="300">
    <w:abstractNumId w:val="27"/>
  </w:num>
  <w:num w:numId="301">
    <w:abstractNumId w:val="399"/>
  </w:num>
  <w:num w:numId="302">
    <w:abstractNumId w:val="577"/>
  </w:num>
  <w:num w:numId="303">
    <w:abstractNumId w:val="465"/>
  </w:num>
  <w:num w:numId="304">
    <w:abstractNumId w:val="248"/>
  </w:num>
  <w:num w:numId="305">
    <w:abstractNumId w:val="19"/>
  </w:num>
  <w:num w:numId="306">
    <w:abstractNumId w:val="594"/>
  </w:num>
  <w:num w:numId="307">
    <w:abstractNumId w:val="482"/>
  </w:num>
  <w:num w:numId="308">
    <w:abstractNumId w:val="26"/>
  </w:num>
  <w:num w:numId="309">
    <w:abstractNumId w:val="584"/>
  </w:num>
  <w:num w:numId="310">
    <w:abstractNumId w:val="586"/>
  </w:num>
  <w:num w:numId="311">
    <w:abstractNumId w:val="426"/>
  </w:num>
  <w:num w:numId="312">
    <w:abstractNumId w:val="116"/>
  </w:num>
  <w:num w:numId="313">
    <w:abstractNumId w:val="380"/>
  </w:num>
  <w:num w:numId="314">
    <w:abstractNumId w:val="199"/>
  </w:num>
  <w:num w:numId="315">
    <w:abstractNumId w:val="536"/>
  </w:num>
  <w:num w:numId="316">
    <w:abstractNumId w:val="541"/>
  </w:num>
  <w:num w:numId="317">
    <w:abstractNumId w:val="473"/>
  </w:num>
  <w:num w:numId="318">
    <w:abstractNumId w:val="561"/>
  </w:num>
  <w:num w:numId="319">
    <w:abstractNumId w:val="442"/>
  </w:num>
  <w:num w:numId="320">
    <w:abstractNumId w:val="253"/>
  </w:num>
  <w:num w:numId="321">
    <w:abstractNumId w:val="390"/>
  </w:num>
  <w:num w:numId="322">
    <w:abstractNumId w:val="245"/>
  </w:num>
  <w:num w:numId="323">
    <w:abstractNumId w:val="370"/>
  </w:num>
  <w:num w:numId="324">
    <w:abstractNumId w:val="463"/>
  </w:num>
  <w:num w:numId="325">
    <w:abstractNumId w:val="367"/>
  </w:num>
  <w:num w:numId="326">
    <w:abstractNumId w:val="593"/>
  </w:num>
  <w:num w:numId="327">
    <w:abstractNumId w:val="538"/>
  </w:num>
  <w:num w:numId="328">
    <w:abstractNumId w:val="544"/>
  </w:num>
  <w:num w:numId="329">
    <w:abstractNumId w:val="221"/>
  </w:num>
  <w:num w:numId="330">
    <w:abstractNumId w:val="427"/>
  </w:num>
  <w:num w:numId="331">
    <w:abstractNumId w:val="528"/>
  </w:num>
  <w:num w:numId="332">
    <w:abstractNumId w:val="352"/>
  </w:num>
  <w:num w:numId="333">
    <w:abstractNumId w:val="255"/>
  </w:num>
  <w:num w:numId="334">
    <w:abstractNumId w:val="326"/>
  </w:num>
  <w:num w:numId="335">
    <w:abstractNumId w:val="587"/>
  </w:num>
  <w:num w:numId="336">
    <w:abstractNumId w:val="523"/>
  </w:num>
  <w:num w:numId="337">
    <w:abstractNumId w:val="129"/>
  </w:num>
  <w:num w:numId="338">
    <w:abstractNumId w:val="62"/>
  </w:num>
  <w:num w:numId="339">
    <w:abstractNumId w:val="505"/>
  </w:num>
  <w:num w:numId="340">
    <w:abstractNumId w:val="95"/>
  </w:num>
  <w:num w:numId="341">
    <w:abstractNumId w:val="37"/>
  </w:num>
  <w:num w:numId="342">
    <w:abstractNumId w:val="169"/>
  </w:num>
  <w:num w:numId="343">
    <w:abstractNumId w:val="182"/>
  </w:num>
  <w:num w:numId="344">
    <w:abstractNumId w:val="229"/>
  </w:num>
  <w:num w:numId="345">
    <w:abstractNumId w:val="483"/>
  </w:num>
  <w:num w:numId="346">
    <w:abstractNumId w:val="60"/>
  </w:num>
  <w:num w:numId="347">
    <w:abstractNumId w:val="414"/>
  </w:num>
  <w:num w:numId="348">
    <w:abstractNumId w:val="447"/>
  </w:num>
  <w:num w:numId="349">
    <w:abstractNumId w:val="71"/>
  </w:num>
  <w:num w:numId="350">
    <w:abstractNumId w:val="213"/>
  </w:num>
  <w:num w:numId="351">
    <w:abstractNumId w:val="589"/>
  </w:num>
  <w:num w:numId="352">
    <w:abstractNumId w:val="166"/>
  </w:num>
  <w:num w:numId="353">
    <w:abstractNumId w:val="530"/>
  </w:num>
  <w:num w:numId="354">
    <w:abstractNumId w:val="430"/>
  </w:num>
  <w:num w:numId="355">
    <w:abstractNumId w:val="310"/>
  </w:num>
  <w:num w:numId="356">
    <w:abstractNumId w:val="119"/>
  </w:num>
  <w:num w:numId="357">
    <w:abstractNumId w:val="359"/>
  </w:num>
  <w:num w:numId="358">
    <w:abstractNumId w:val="35"/>
  </w:num>
  <w:num w:numId="359">
    <w:abstractNumId w:val="167"/>
  </w:num>
  <w:num w:numId="360">
    <w:abstractNumId w:val="228"/>
  </w:num>
  <w:num w:numId="361">
    <w:abstractNumId w:val="179"/>
  </w:num>
  <w:num w:numId="362">
    <w:abstractNumId w:val="595"/>
  </w:num>
  <w:num w:numId="363">
    <w:abstractNumId w:val="115"/>
  </w:num>
  <w:num w:numId="364">
    <w:abstractNumId w:val="312"/>
  </w:num>
  <w:num w:numId="365">
    <w:abstractNumId w:val="459"/>
  </w:num>
  <w:num w:numId="366">
    <w:abstractNumId w:val="512"/>
  </w:num>
  <w:num w:numId="367">
    <w:abstractNumId w:val="66"/>
  </w:num>
  <w:num w:numId="368">
    <w:abstractNumId w:val="127"/>
  </w:num>
  <w:num w:numId="369">
    <w:abstractNumId w:val="448"/>
  </w:num>
  <w:num w:numId="370">
    <w:abstractNumId w:val="391"/>
  </w:num>
  <w:num w:numId="371">
    <w:abstractNumId w:val="267"/>
  </w:num>
  <w:num w:numId="372">
    <w:abstractNumId w:val="386"/>
  </w:num>
  <w:num w:numId="373">
    <w:abstractNumId w:val="43"/>
  </w:num>
  <w:num w:numId="374">
    <w:abstractNumId w:val="598"/>
  </w:num>
  <w:num w:numId="375">
    <w:abstractNumId w:val="29"/>
  </w:num>
  <w:num w:numId="376">
    <w:abstractNumId w:val="263"/>
  </w:num>
  <w:num w:numId="377">
    <w:abstractNumId w:val="196"/>
  </w:num>
  <w:num w:numId="378">
    <w:abstractNumId w:val="159"/>
  </w:num>
  <w:num w:numId="379">
    <w:abstractNumId w:val="126"/>
  </w:num>
  <w:num w:numId="380">
    <w:abstractNumId w:val="165"/>
  </w:num>
  <w:num w:numId="381">
    <w:abstractNumId w:val="507"/>
  </w:num>
  <w:num w:numId="382">
    <w:abstractNumId w:val="59"/>
  </w:num>
  <w:num w:numId="383">
    <w:abstractNumId w:val="529"/>
  </w:num>
  <w:num w:numId="384">
    <w:abstractNumId w:val="547"/>
  </w:num>
  <w:num w:numId="385">
    <w:abstractNumId w:val="17"/>
  </w:num>
  <w:num w:numId="386">
    <w:abstractNumId w:val="369"/>
  </w:num>
  <w:num w:numId="387">
    <w:abstractNumId w:val="22"/>
  </w:num>
  <w:num w:numId="388">
    <w:abstractNumId w:val="284"/>
  </w:num>
  <w:num w:numId="389">
    <w:abstractNumId w:val="397"/>
  </w:num>
  <w:num w:numId="390">
    <w:abstractNumId w:val="302"/>
  </w:num>
  <w:num w:numId="391">
    <w:abstractNumId w:val="340"/>
  </w:num>
  <w:num w:numId="392">
    <w:abstractNumId w:val="524"/>
  </w:num>
  <w:num w:numId="393">
    <w:abstractNumId w:val="381"/>
  </w:num>
  <w:num w:numId="394">
    <w:abstractNumId w:val="502"/>
  </w:num>
  <w:num w:numId="395">
    <w:abstractNumId w:val="123"/>
  </w:num>
  <w:num w:numId="396">
    <w:abstractNumId w:val="305"/>
  </w:num>
  <w:num w:numId="397">
    <w:abstractNumId w:val="256"/>
  </w:num>
  <w:num w:numId="398">
    <w:abstractNumId w:val="405"/>
  </w:num>
  <w:num w:numId="399">
    <w:abstractNumId w:val="289"/>
  </w:num>
  <w:num w:numId="400">
    <w:abstractNumId w:val="477"/>
  </w:num>
  <w:num w:numId="401">
    <w:abstractNumId w:val="69"/>
  </w:num>
  <w:num w:numId="402">
    <w:abstractNumId w:val="34"/>
  </w:num>
  <w:num w:numId="403">
    <w:abstractNumId w:val="42"/>
  </w:num>
  <w:num w:numId="404">
    <w:abstractNumId w:val="487"/>
  </w:num>
  <w:num w:numId="405">
    <w:abstractNumId w:val="493"/>
  </w:num>
  <w:num w:numId="406">
    <w:abstractNumId w:val="247"/>
  </w:num>
  <w:num w:numId="407">
    <w:abstractNumId w:val="85"/>
  </w:num>
  <w:num w:numId="408">
    <w:abstractNumId w:val="308"/>
  </w:num>
  <w:num w:numId="409">
    <w:abstractNumId w:val="441"/>
  </w:num>
  <w:num w:numId="410">
    <w:abstractNumId w:val="592"/>
  </w:num>
  <w:num w:numId="411">
    <w:abstractNumId w:val="361"/>
  </w:num>
  <w:num w:numId="412">
    <w:abstractNumId w:val="163"/>
  </w:num>
  <w:num w:numId="413">
    <w:abstractNumId w:val="606"/>
  </w:num>
  <w:num w:numId="414">
    <w:abstractNumId w:val="148"/>
  </w:num>
  <w:num w:numId="415">
    <w:abstractNumId w:val="259"/>
  </w:num>
  <w:num w:numId="416">
    <w:abstractNumId w:val="232"/>
  </w:num>
  <w:num w:numId="417">
    <w:abstractNumId w:val="535"/>
  </w:num>
  <w:num w:numId="418">
    <w:abstractNumId w:val="150"/>
  </w:num>
  <w:num w:numId="419">
    <w:abstractNumId w:val="601"/>
  </w:num>
  <w:num w:numId="420">
    <w:abstractNumId w:val="349"/>
  </w:num>
  <w:num w:numId="421">
    <w:abstractNumId w:val="91"/>
  </w:num>
  <w:num w:numId="422">
    <w:abstractNumId w:val="432"/>
  </w:num>
  <w:num w:numId="423">
    <w:abstractNumId w:val="489"/>
  </w:num>
  <w:num w:numId="424">
    <w:abstractNumId w:val="572"/>
  </w:num>
  <w:num w:numId="425">
    <w:abstractNumId w:val="555"/>
  </w:num>
  <w:num w:numId="426">
    <w:abstractNumId w:val="545"/>
  </w:num>
  <w:num w:numId="427">
    <w:abstractNumId w:val="607"/>
  </w:num>
  <w:num w:numId="428">
    <w:abstractNumId w:val="110"/>
  </w:num>
  <w:num w:numId="429">
    <w:abstractNumId w:val="240"/>
  </w:num>
  <w:num w:numId="430">
    <w:abstractNumId w:val="140"/>
  </w:num>
  <w:num w:numId="431">
    <w:abstractNumId w:val="25"/>
  </w:num>
  <w:num w:numId="432">
    <w:abstractNumId w:val="455"/>
  </w:num>
  <w:num w:numId="433">
    <w:abstractNumId w:val="134"/>
  </w:num>
  <w:num w:numId="434">
    <w:abstractNumId w:val="384"/>
  </w:num>
  <w:num w:numId="435">
    <w:abstractNumId w:val="436"/>
  </w:num>
  <w:num w:numId="436">
    <w:abstractNumId w:val="51"/>
  </w:num>
  <w:num w:numId="437">
    <w:abstractNumId w:val="287"/>
  </w:num>
  <w:num w:numId="438">
    <w:abstractNumId w:val="193"/>
  </w:num>
  <w:num w:numId="439">
    <w:abstractNumId w:val="97"/>
  </w:num>
  <w:num w:numId="440">
    <w:abstractNumId w:val="566"/>
  </w:num>
  <w:num w:numId="441">
    <w:abstractNumId w:val="567"/>
  </w:num>
  <w:num w:numId="442">
    <w:abstractNumId w:val="364"/>
  </w:num>
  <w:num w:numId="443">
    <w:abstractNumId w:val="513"/>
  </w:num>
  <w:num w:numId="444">
    <w:abstractNumId w:val="40"/>
  </w:num>
  <w:num w:numId="445">
    <w:abstractNumId w:val="508"/>
  </w:num>
  <w:num w:numId="446">
    <w:abstractNumId w:val="61"/>
  </w:num>
  <w:num w:numId="447">
    <w:abstractNumId w:val="437"/>
  </w:num>
  <w:num w:numId="448">
    <w:abstractNumId w:val="317"/>
  </w:num>
  <w:num w:numId="449">
    <w:abstractNumId w:val="188"/>
  </w:num>
  <w:num w:numId="450">
    <w:abstractNumId w:val="94"/>
  </w:num>
  <w:num w:numId="451">
    <w:abstractNumId w:val="274"/>
  </w:num>
  <w:num w:numId="452">
    <w:abstractNumId w:val="358"/>
  </w:num>
  <w:num w:numId="453">
    <w:abstractNumId w:val="434"/>
  </w:num>
  <w:num w:numId="454">
    <w:abstractNumId w:val="398"/>
  </w:num>
  <w:num w:numId="455">
    <w:abstractNumId w:val="100"/>
  </w:num>
  <w:num w:numId="456">
    <w:abstractNumId w:val="580"/>
  </w:num>
  <w:num w:numId="457">
    <w:abstractNumId w:val="374"/>
  </w:num>
  <w:num w:numId="458">
    <w:abstractNumId w:val="92"/>
  </w:num>
  <w:num w:numId="459">
    <w:abstractNumId w:val="537"/>
  </w:num>
  <w:num w:numId="460">
    <w:abstractNumId w:val="212"/>
  </w:num>
  <w:num w:numId="461">
    <w:abstractNumId w:val="570"/>
  </w:num>
  <w:num w:numId="462">
    <w:abstractNumId w:val="130"/>
  </w:num>
  <w:num w:numId="463">
    <w:abstractNumId w:val="185"/>
  </w:num>
  <w:num w:numId="464">
    <w:abstractNumId w:val="233"/>
  </w:num>
  <w:num w:numId="465">
    <w:abstractNumId w:val="103"/>
  </w:num>
  <w:num w:numId="466">
    <w:abstractNumId w:val="242"/>
  </w:num>
  <w:num w:numId="467">
    <w:abstractNumId w:val="516"/>
  </w:num>
  <w:num w:numId="468">
    <w:abstractNumId w:val="88"/>
  </w:num>
  <w:num w:numId="469">
    <w:abstractNumId w:val="506"/>
  </w:num>
  <w:num w:numId="470">
    <w:abstractNumId w:val="208"/>
  </w:num>
  <w:num w:numId="471">
    <w:abstractNumId w:val="216"/>
  </w:num>
  <w:num w:numId="472">
    <w:abstractNumId w:val="231"/>
  </w:num>
  <w:num w:numId="473">
    <w:abstractNumId w:val="306"/>
  </w:num>
  <w:num w:numId="474">
    <w:abstractNumId w:val="275"/>
  </w:num>
  <w:num w:numId="475">
    <w:abstractNumId w:val="117"/>
  </w:num>
  <w:num w:numId="476">
    <w:abstractNumId w:val="280"/>
  </w:num>
  <w:num w:numId="477">
    <w:abstractNumId w:val="596"/>
  </w:num>
  <w:num w:numId="478">
    <w:abstractNumId w:val="413"/>
  </w:num>
  <w:num w:numId="479">
    <w:abstractNumId w:val="439"/>
  </w:num>
  <w:num w:numId="480">
    <w:abstractNumId w:val="154"/>
  </w:num>
  <w:num w:numId="481">
    <w:abstractNumId w:val="192"/>
  </w:num>
  <w:num w:numId="482">
    <w:abstractNumId w:val="39"/>
  </w:num>
  <w:num w:numId="483">
    <w:abstractNumId w:val="520"/>
  </w:num>
  <w:num w:numId="484">
    <w:abstractNumId w:val="93"/>
  </w:num>
  <w:num w:numId="485">
    <w:abstractNumId w:val="160"/>
  </w:num>
  <w:num w:numId="486">
    <w:abstractNumId w:val="79"/>
  </w:num>
  <w:num w:numId="487">
    <w:abstractNumId w:val="453"/>
  </w:num>
  <w:num w:numId="488">
    <w:abstractNumId w:val="336"/>
  </w:num>
  <w:num w:numId="489">
    <w:abstractNumId w:val="175"/>
  </w:num>
  <w:num w:numId="490">
    <w:abstractNumId w:val="262"/>
  </w:num>
  <w:num w:numId="491">
    <w:abstractNumId w:val="344"/>
  </w:num>
  <w:num w:numId="492">
    <w:abstractNumId w:val="224"/>
  </w:num>
  <w:num w:numId="493">
    <w:abstractNumId w:val="137"/>
  </w:num>
  <w:num w:numId="494">
    <w:abstractNumId w:val="435"/>
  </w:num>
  <w:num w:numId="495">
    <w:abstractNumId w:val="132"/>
  </w:num>
  <w:num w:numId="496">
    <w:abstractNumId w:val="328"/>
  </w:num>
  <w:num w:numId="497">
    <w:abstractNumId w:val="360"/>
  </w:num>
  <w:num w:numId="498">
    <w:abstractNumId w:val="496"/>
  </w:num>
  <w:num w:numId="499">
    <w:abstractNumId w:val="501"/>
  </w:num>
  <w:num w:numId="500">
    <w:abstractNumId w:val="99"/>
  </w:num>
  <w:num w:numId="501">
    <w:abstractNumId w:val="281"/>
  </w:num>
  <w:num w:numId="502">
    <w:abstractNumId w:val="230"/>
  </w:num>
  <w:num w:numId="503">
    <w:abstractNumId w:val="556"/>
  </w:num>
  <w:num w:numId="504">
    <w:abstractNumId w:val="174"/>
  </w:num>
  <w:num w:numId="505">
    <w:abstractNumId w:val="564"/>
  </w:num>
  <w:num w:numId="506">
    <w:abstractNumId w:val="531"/>
  </w:num>
  <w:num w:numId="507">
    <w:abstractNumId w:val="56"/>
  </w:num>
  <w:num w:numId="508">
    <w:abstractNumId w:val="172"/>
  </w:num>
  <w:num w:numId="509">
    <w:abstractNumId w:val="476"/>
  </w:num>
  <w:num w:numId="510">
    <w:abstractNumId w:val="139"/>
  </w:num>
  <w:num w:numId="511">
    <w:abstractNumId w:val="450"/>
  </w:num>
  <w:num w:numId="512">
    <w:abstractNumId w:val="200"/>
  </w:num>
  <w:num w:numId="513">
    <w:abstractNumId w:val="120"/>
  </w:num>
  <w:num w:numId="514">
    <w:abstractNumId w:val="215"/>
  </w:num>
  <w:num w:numId="515">
    <w:abstractNumId w:val="239"/>
  </w:num>
  <w:num w:numId="516">
    <w:abstractNumId w:val="419"/>
  </w:num>
  <w:num w:numId="517">
    <w:abstractNumId w:val="339"/>
  </w:num>
  <w:num w:numId="518">
    <w:abstractNumId w:val="44"/>
  </w:num>
  <w:num w:numId="519">
    <w:abstractNumId w:val="320"/>
  </w:num>
  <w:num w:numId="520">
    <w:abstractNumId w:val="173"/>
  </w:num>
  <w:num w:numId="521">
    <w:abstractNumId w:val="141"/>
  </w:num>
  <w:num w:numId="522">
    <w:abstractNumId w:val="333"/>
  </w:num>
  <w:num w:numId="523">
    <w:abstractNumId w:val="87"/>
  </w:num>
  <w:num w:numId="524">
    <w:abstractNumId w:val="522"/>
  </w:num>
  <w:num w:numId="525">
    <w:abstractNumId w:val="557"/>
  </w:num>
  <w:num w:numId="526">
    <w:abstractNumId w:val="457"/>
  </w:num>
  <w:num w:numId="527">
    <w:abstractNumId w:val="292"/>
  </w:num>
  <w:num w:numId="528">
    <w:abstractNumId w:val="330"/>
  </w:num>
  <w:num w:numId="529">
    <w:abstractNumId w:val="504"/>
  </w:num>
  <w:num w:numId="530">
    <w:abstractNumId w:val="102"/>
  </w:num>
  <w:num w:numId="531">
    <w:abstractNumId w:val="494"/>
  </w:num>
  <w:num w:numId="532">
    <w:abstractNumId w:val="226"/>
  </w:num>
  <w:num w:numId="533">
    <w:abstractNumId w:val="396"/>
  </w:num>
  <w:num w:numId="534">
    <w:abstractNumId w:val="57"/>
  </w:num>
  <w:num w:numId="535">
    <w:abstractNumId w:val="565"/>
  </w:num>
  <w:num w:numId="536">
    <w:abstractNumId w:val="219"/>
  </w:num>
  <w:num w:numId="537">
    <w:abstractNumId w:val="121"/>
  </w:num>
  <w:num w:numId="538">
    <w:abstractNumId w:val="343"/>
  </w:num>
  <w:num w:numId="539">
    <w:abstractNumId w:val="383"/>
  </w:num>
  <w:num w:numId="540">
    <w:abstractNumId w:val="288"/>
  </w:num>
  <w:num w:numId="541">
    <w:abstractNumId w:val="118"/>
  </w:num>
  <w:num w:numId="542">
    <w:abstractNumId w:val="560"/>
  </w:num>
  <w:num w:numId="543">
    <w:abstractNumId w:val="177"/>
  </w:num>
  <w:num w:numId="544">
    <w:abstractNumId w:val="180"/>
  </w:num>
  <w:num w:numId="545">
    <w:abstractNumId w:val="325"/>
  </w:num>
  <w:num w:numId="546">
    <w:abstractNumId w:val="559"/>
  </w:num>
  <w:num w:numId="547">
    <w:abstractNumId w:val="533"/>
  </w:num>
  <w:num w:numId="548">
    <w:abstractNumId w:val="32"/>
  </w:num>
  <w:num w:numId="549">
    <w:abstractNumId w:val="111"/>
  </w:num>
  <w:num w:numId="550">
    <w:abstractNumId w:val="155"/>
  </w:num>
  <w:num w:numId="551">
    <w:abstractNumId w:val="184"/>
  </w:num>
  <w:num w:numId="552">
    <w:abstractNumId w:val="468"/>
  </w:num>
  <w:num w:numId="553">
    <w:abstractNumId w:val="517"/>
  </w:num>
  <w:num w:numId="554">
    <w:abstractNumId w:val="131"/>
  </w:num>
  <w:num w:numId="555">
    <w:abstractNumId w:val="332"/>
  </w:num>
  <w:num w:numId="556">
    <w:abstractNumId w:val="327"/>
  </w:num>
  <w:num w:numId="557">
    <w:abstractNumId w:val="478"/>
  </w:num>
  <w:num w:numId="558">
    <w:abstractNumId w:val="597"/>
  </w:num>
  <w:num w:numId="559">
    <w:abstractNumId w:val="422"/>
  </w:num>
  <w:num w:numId="560">
    <w:abstractNumId w:val="438"/>
  </w:num>
  <w:num w:numId="561">
    <w:abstractNumId w:val="214"/>
  </w:num>
  <w:num w:numId="562">
    <w:abstractNumId w:val="58"/>
  </w:num>
  <w:num w:numId="563">
    <w:abstractNumId w:val="423"/>
  </w:num>
  <w:num w:numId="564">
    <w:abstractNumId w:val="429"/>
  </w:num>
  <w:num w:numId="565">
    <w:abstractNumId w:val="519"/>
  </w:num>
  <w:num w:numId="566">
    <w:abstractNumId w:val="90"/>
  </w:num>
  <w:num w:numId="567">
    <w:abstractNumId w:val="36"/>
  </w:num>
  <w:num w:numId="568">
    <w:abstractNumId w:val="271"/>
  </w:num>
  <w:num w:numId="569">
    <w:abstractNumId w:val="266"/>
  </w:num>
  <w:num w:numId="570">
    <w:abstractNumId w:val="549"/>
  </w:num>
  <w:num w:numId="571">
    <w:abstractNumId w:val="171"/>
  </w:num>
  <w:num w:numId="572">
    <w:abstractNumId w:val="444"/>
  </w:num>
  <w:num w:numId="573">
    <w:abstractNumId w:val="416"/>
  </w:num>
  <w:num w:numId="574">
    <w:abstractNumId w:val="460"/>
  </w:num>
  <w:num w:numId="575">
    <w:abstractNumId w:val="375"/>
  </w:num>
  <w:num w:numId="576">
    <w:abstractNumId w:val="464"/>
  </w:num>
  <w:num w:numId="577">
    <w:abstractNumId w:val="591"/>
  </w:num>
  <w:num w:numId="578">
    <w:abstractNumId w:val="490"/>
  </w:num>
  <w:num w:numId="579">
    <w:abstractNumId w:val="353"/>
  </w:num>
  <w:num w:numId="580">
    <w:abstractNumId w:val="509"/>
  </w:num>
  <w:num w:numId="581">
    <w:abstractNumId w:val="608"/>
  </w:num>
  <w:num w:numId="582">
    <w:abstractNumId w:val="372"/>
  </w:num>
  <w:num w:numId="583">
    <w:abstractNumId w:val="573"/>
  </w:num>
  <w:num w:numId="584">
    <w:abstractNumId w:val="124"/>
  </w:num>
  <w:num w:numId="585">
    <w:abstractNumId w:val="67"/>
  </w:num>
  <w:num w:numId="586">
    <w:abstractNumId w:val="378"/>
  </w:num>
  <w:num w:numId="587">
    <w:abstractNumId w:val="475"/>
  </w:num>
  <w:num w:numId="588">
    <w:abstractNumId w:val="373"/>
  </w:num>
  <w:num w:numId="589">
    <w:abstractNumId w:val="449"/>
  </w:num>
  <w:num w:numId="590">
    <w:abstractNumId w:val="136"/>
  </w:num>
  <w:num w:numId="591">
    <w:abstractNumId w:val="321"/>
  </w:num>
  <w:num w:numId="592">
    <w:abstractNumId w:val="322"/>
  </w:num>
  <w:num w:numId="593">
    <w:abstractNumId w:val="237"/>
  </w:num>
  <w:num w:numId="594">
    <w:abstractNumId w:val="539"/>
  </w:num>
  <w:num w:numId="595">
    <w:abstractNumId w:val="388"/>
  </w:num>
  <w:num w:numId="596">
    <w:abstractNumId w:val="265"/>
  </w:num>
  <w:num w:numId="597">
    <w:abstractNumId w:val="342"/>
  </w:num>
  <w:num w:numId="598">
    <w:abstractNumId w:val="24"/>
  </w:num>
  <w:num w:numId="599">
    <w:abstractNumId w:val="217"/>
  </w:num>
  <w:num w:numId="600">
    <w:abstractNumId w:val="147"/>
  </w:num>
  <w:num w:numId="601">
    <w:abstractNumId w:val="198"/>
  </w:num>
  <w:num w:numId="602">
    <w:abstractNumId w:val="197"/>
  </w:num>
  <w:num w:numId="603">
    <w:abstractNumId w:val="279"/>
  </w:num>
  <w:num w:numId="604">
    <w:abstractNumId w:val="178"/>
  </w:num>
  <w:num w:numId="605">
    <w:abstractNumId w:val="313"/>
  </w:num>
  <w:num w:numId="606">
    <w:abstractNumId w:val="534"/>
  </w:num>
  <w:num w:numId="607">
    <w:abstractNumId w:val="301"/>
  </w:num>
  <w:num w:numId="608">
    <w:abstractNumId w:val="204"/>
  </w:num>
  <w:numIdMacAtCleanup w:val="5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en Michell">
    <w15:presenceInfo w15:providerId="Windows Live" w15:userId="3e9348f3731fc25b"/>
  </w15:person>
  <w15:person w15:author="Sean McDonagh">
    <w15:presenceInfo w15:providerId="Windows Live" w15:userId="d31e4e68d41d3473"/>
  </w15:person>
  <w15:person w15:author="Sean McDonagh [2]">
    <w15:presenceInfo w15:providerId="AD" w15:userId="S-1-5-21-2897712185-219933976-1385229856-52209"/>
  </w15:person>
  <w15:person w15:author="Wagoner, Larry D.">
    <w15:presenceInfo w15:providerId="None" w15:userId="Wagoner, Larry 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D5"/>
    <w:rsid w:val="00001815"/>
    <w:rsid w:val="00001A86"/>
    <w:rsid w:val="00002A68"/>
    <w:rsid w:val="000030CF"/>
    <w:rsid w:val="00003E0A"/>
    <w:rsid w:val="00005807"/>
    <w:rsid w:val="00005C64"/>
    <w:rsid w:val="0001132E"/>
    <w:rsid w:val="000114E6"/>
    <w:rsid w:val="00011AA6"/>
    <w:rsid w:val="000120C7"/>
    <w:rsid w:val="0001212A"/>
    <w:rsid w:val="00013A64"/>
    <w:rsid w:val="00014799"/>
    <w:rsid w:val="00015D73"/>
    <w:rsid w:val="00016141"/>
    <w:rsid w:val="0002161D"/>
    <w:rsid w:val="00024700"/>
    <w:rsid w:val="000252BD"/>
    <w:rsid w:val="00026C6C"/>
    <w:rsid w:val="00026CB8"/>
    <w:rsid w:val="00030BE8"/>
    <w:rsid w:val="00030D3C"/>
    <w:rsid w:val="000318FB"/>
    <w:rsid w:val="00035778"/>
    <w:rsid w:val="00035C36"/>
    <w:rsid w:val="00037007"/>
    <w:rsid w:val="000378B9"/>
    <w:rsid w:val="00040085"/>
    <w:rsid w:val="000403AC"/>
    <w:rsid w:val="0004150C"/>
    <w:rsid w:val="00041BC0"/>
    <w:rsid w:val="0004275C"/>
    <w:rsid w:val="00043001"/>
    <w:rsid w:val="0004365E"/>
    <w:rsid w:val="0004586E"/>
    <w:rsid w:val="00045C4C"/>
    <w:rsid w:val="0004670F"/>
    <w:rsid w:val="00047DC4"/>
    <w:rsid w:val="000526A0"/>
    <w:rsid w:val="000531F0"/>
    <w:rsid w:val="00054E6F"/>
    <w:rsid w:val="00054E77"/>
    <w:rsid w:val="0005525B"/>
    <w:rsid w:val="0005545F"/>
    <w:rsid w:val="00056179"/>
    <w:rsid w:val="000566ED"/>
    <w:rsid w:val="00060BDA"/>
    <w:rsid w:val="00061360"/>
    <w:rsid w:val="00061370"/>
    <w:rsid w:val="000618D5"/>
    <w:rsid w:val="000624EB"/>
    <w:rsid w:val="00062773"/>
    <w:rsid w:val="00063CF5"/>
    <w:rsid w:val="00067BD9"/>
    <w:rsid w:val="000704DD"/>
    <w:rsid w:val="00074057"/>
    <w:rsid w:val="0007492D"/>
    <w:rsid w:val="0007501B"/>
    <w:rsid w:val="00076C3F"/>
    <w:rsid w:val="0008131B"/>
    <w:rsid w:val="000814A0"/>
    <w:rsid w:val="000817AB"/>
    <w:rsid w:val="00081849"/>
    <w:rsid w:val="0008257B"/>
    <w:rsid w:val="0008685C"/>
    <w:rsid w:val="0009152B"/>
    <w:rsid w:val="00091717"/>
    <w:rsid w:val="00092D2D"/>
    <w:rsid w:val="00093AB7"/>
    <w:rsid w:val="00093D25"/>
    <w:rsid w:val="00093FDA"/>
    <w:rsid w:val="000942EF"/>
    <w:rsid w:val="000946A2"/>
    <w:rsid w:val="00094ABE"/>
    <w:rsid w:val="00094CAD"/>
    <w:rsid w:val="00096ACD"/>
    <w:rsid w:val="00096CA1"/>
    <w:rsid w:val="000975AB"/>
    <w:rsid w:val="000A0271"/>
    <w:rsid w:val="000A1BDB"/>
    <w:rsid w:val="000A2FB3"/>
    <w:rsid w:val="000A32F8"/>
    <w:rsid w:val="000A3A6A"/>
    <w:rsid w:val="000A5CCF"/>
    <w:rsid w:val="000B0C07"/>
    <w:rsid w:val="000B2406"/>
    <w:rsid w:val="000B2DF4"/>
    <w:rsid w:val="000B2F49"/>
    <w:rsid w:val="000B30DF"/>
    <w:rsid w:val="000B6119"/>
    <w:rsid w:val="000B6C86"/>
    <w:rsid w:val="000B7C2D"/>
    <w:rsid w:val="000C039E"/>
    <w:rsid w:val="000C09F4"/>
    <w:rsid w:val="000C30BA"/>
    <w:rsid w:val="000C3C0A"/>
    <w:rsid w:val="000C3CDC"/>
    <w:rsid w:val="000C6264"/>
    <w:rsid w:val="000C699B"/>
    <w:rsid w:val="000C6FB6"/>
    <w:rsid w:val="000C703B"/>
    <w:rsid w:val="000C71E8"/>
    <w:rsid w:val="000D01FB"/>
    <w:rsid w:val="000D18F7"/>
    <w:rsid w:val="000D4F21"/>
    <w:rsid w:val="000D575F"/>
    <w:rsid w:val="000D5C09"/>
    <w:rsid w:val="000E0352"/>
    <w:rsid w:val="000E15E2"/>
    <w:rsid w:val="000E26A0"/>
    <w:rsid w:val="000E3139"/>
    <w:rsid w:val="000E4A7C"/>
    <w:rsid w:val="000E5525"/>
    <w:rsid w:val="000E7E15"/>
    <w:rsid w:val="000E7FD6"/>
    <w:rsid w:val="000F0331"/>
    <w:rsid w:val="000F145C"/>
    <w:rsid w:val="000F36FA"/>
    <w:rsid w:val="000F6C04"/>
    <w:rsid w:val="000F7BC8"/>
    <w:rsid w:val="00100639"/>
    <w:rsid w:val="0010378E"/>
    <w:rsid w:val="00103A6B"/>
    <w:rsid w:val="00104F85"/>
    <w:rsid w:val="001060CD"/>
    <w:rsid w:val="0010611D"/>
    <w:rsid w:val="00106182"/>
    <w:rsid w:val="00106297"/>
    <w:rsid w:val="001067F4"/>
    <w:rsid w:val="001121C4"/>
    <w:rsid w:val="00112737"/>
    <w:rsid w:val="0011301E"/>
    <w:rsid w:val="0011319C"/>
    <w:rsid w:val="00115117"/>
    <w:rsid w:val="00116109"/>
    <w:rsid w:val="00116F0B"/>
    <w:rsid w:val="0011799A"/>
    <w:rsid w:val="00121CDC"/>
    <w:rsid w:val="0012451F"/>
    <w:rsid w:val="00127AD1"/>
    <w:rsid w:val="001316AD"/>
    <w:rsid w:val="00131ADE"/>
    <w:rsid w:val="001325D8"/>
    <w:rsid w:val="00132ABC"/>
    <w:rsid w:val="00132B1C"/>
    <w:rsid w:val="0013379F"/>
    <w:rsid w:val="0013704C"/>
    <w:rsid w:val="001408EA"/>
    <w:rsid w:val="00141697"/>
    <w:rsid w:val="001416F9"/>
    <w:rsid w:val="001426B4"/>
    <w:rsid w:val="00142785"/>
    <w:rsid w:val="00142871"/>
    <w:rsid w:val="00142882"/>
    <w:rsid w:val="0014288C"/>
    <w:rsid w:val="001444B5"/>
    <w:rsid w:val="001450AF"/>
    <w:rsid w:val="001456BA"/>
    <w:rsid w:val="0015037B"/>
    <w:rsid w:val="00150A48"/>
    <w:rsid w:val="0015203D"/>
    <w:rsid w:val="00152C8B"/>
    <w:rsid w:val="001538F1"/>
    <w:rsid w:val="00154311"/>
    <w:rsid w:val="001543A4"/>
    <w:rsid w:val="00154BA6"/>
    <w:rsid w:val="00160764"/>
    <w:rsid w:val="00160778"/>
    <w:rsid w:val="00160785"/>
    <w:rsid w:val="001610CB"/>
    <w:rsid w:val="00164BBD"/>
    <w:rsid w:val="0016561C"/>
    <w:rsid w:val="00165E0E"/>
    <w:rsid w:val="00166A68"/>
    <w:rsid w:val="00166EE5"/>
    <w:rsid w:val="00167CA6"/>
    <w:rsid w:val="001701FD"/>
    <w:rsid w:val="00170AA0"/>
    <w:rsid w:val="0017114E"/>
    <w:rsid w:val="00172608"/>
    <w:rsid w:val="001741E0"/>
    <w:rsid w:val="001745E0"/>
    <w:rsid w:val="00174903"/>
    <w:rsid w:val="0017619C"/>
    <w:rsid w:val="00176362"/>
    <w:rsid w:val="001767B8"/>
    <w:rsid w:val="0017690B"/>
    <w:rsid w:val="00176F91"/>
    <w:rsid w:val="001775B5"/>
    <w:rsid w:val="0018034B"/>
    <w:rsid w:val="00181CC6"/>
    <w:rsid w:val="00184DB7"/>
    <w:rsid w:val="0018558A"/>
    <w:rsid w:val="001858A2"/>
    <w:rsid w:val="0018658F"/>
    <w:rsid w:val="001867D7"/>
    <w:rsid w:val="00186BA6"/>
    <w:rsid w:val="00190013"/>
    <w:rsid w:val="00190718"/>
    <w:rsid w:val="001911A9"/>
    <w:rsid w:val="00191724"/>
    <w:rsid w:val="00192407"/>
    <w:rsid w:val="00195914"/>
    <w:rsid w:val="00196E03"/>
    <w:rsid w:val="001A1531"/>
    <w:rsid w:val="001A2985"/>
    <w:rsid w:val="001A3363"/>
    <w:rsid w:val="001A376D"/>
    <w:rsid w:val="001A4F64"/>
    <w:rsid w:val="001A4FC1"/>
    <w:rsid w:val="001A6636"/>
    <w:rsid w:val="001B231E"/>
    <w:rsid w:val="001B2A1E"/>
    <w:rsid w:val="001B315C"/>
    <w:rsid w:val="001B49C6"/>
    <w:rsid w:val="001B4FF1"/>
    <w:rsid w:val="001B57D8"/>
    <w:rsid w:val="001B635A"/>
    <w:rsid w:val="001C05C1"/>
    <w:rsid w:val="001C07D6"/>
    <w:rsid w:val="001C14E3"/>
    <w:rsid w:val="001C49AA"/>
    <w:rsid w:val="001C5CCB"/>
    <w:rsid w:val="001C72DB"/>
    <w:rsid w:val="001D0137"/>
    <w:rsid w:val="001D0D46"/>
    <w:rsid w:val="001D190D"/>
    <w:rsid w:val="001D6EF1"/>
    <w:rsid w:val="001E166C"/>
    <w:rsid w:val="001E33AD"/>
    <w:rsid w:val="001E39AB"/>
    <w:rsid w:val="001E4CC9"/>
    <w:rsid w:val="001E5483"/>
    <w:rsid w:val="001E582A"/>
    <w:rsid w:val="001E778A"/>
    <w:rsid w:val="001F17EF"/>
    <w:rsid w:val="001F349F"/>
    <w:rsid w:val="001F36A8"/>
    <w:rsid w:val="001F375E"/>
    <w:rsid w:val="001F446C"/>
    <w:rsid w:val="001F4905"/>
    <w:rsid w:val="001F7F40"/>
    <w:rsid w:val="0020001F"/>
    <w:rsid w:val="00200A0B"/>
    <w:rsid w:val="00200AA9"/>
    <w:rsid w:val="00202992"/>
    <w:rsid w:val="00203D7F"/>
    <w:rsid w:val="00204D0F"/>
    <w:rsid w:val="00206B1F"/>
    <w:rsid w:val="00207946"/>
    <w:rsid w:val="00211C39"/>
    <w:rsid w:val="00214FE8"/>
    <w:rsid w:val="002154D6"/>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37D6E"/>
    <w:rsid w:val="002403A9"/>
    <w:rsid w:val="00240E5E"/>
    <w:rsid w:val="00241451"/>
    <w:rsid w:val="0024455B"/>
    <w:rsid w:val="00245750"/>
    <w:rsid w:val="00245BCC"/>
    <w:rsid w:val="00245FF7"/>
    <w:rsid w:val="00246213"/>
    <w:rsid w:val="002462A5"/>
    <w:rsid w:val="002467C4"/>
    <w:rsid w:val="00246F0D"/>
    <w:rsid w:val="002522CD"/>
    <w:rsid w:val="00252442"/>
    <w:rsid w:val="0025282A"/>
    <w:rsid w:val="00252BC8"/>
    <w:rsid w:val="0025511E"/>
    <w:rsid w:val="002558B8"/>
    <w:rsid w:val="00255EED"/>
    <w:rsid w:val="00261179"/>
    <w:rsid w:val="00261328"/>
    <w:rsid w:val="0026210B"/>
    <w:rsid w:val="00263434"/>
    <w:rsid w:val="002678F0"/>
    <w:rsid w:val="00270861"/>
    <w:rsid w:val="00272909"/>
    <w:rsid w:val="00273620"/>
    <w:rsid w:val="00274490"/>
    <w:rsid w:val="00274DF3"/>
    <w:rsid w:val="00275FAD"/>
    <w:rsid w:val="00276309"/>
    <w:rsid w:val="00276586"/>
    <w:rsid w:val="00277D10"/>
    <w:rsid w:val="00280830"/>
    <w:rsid w:val="00281CAB"/>
    <w:rsid w:val="00283FAB"/>
    <w:rsid w:val="002846EC"/>
    <w:rsid w:val="0028592C"/>
    <w:rsid w:val="00286285"/>
    <w:rsid w:val="00286985"/>
    <w:rsid w:val="00287576"/>
    <w:rsid w:val="002900B6"/>
    <w:rsid w:val="00290932"/>
    <w:rsid w:val="00291284"/>
    <w:rsid w:val="002912BF"/>
    <w:rsid w:val="0029294E"/>
    <w:rsid w:val="00292CD8"/>
    <w:rsid w:val="00292D1A"/>
    <w:rsid w:val="002944F8"/>
    <w:rsid w:val="00295052"/>
    <w:rsid w:val="0029635B"/>
    <w:rsid w:val="0029646C"/>
    <w:rsid w:val="002A08B6"/>
    <w:rsid w:val="002A2884"/>
    <w:rsid w:val="002A302F"/>
    <w:rsid w:val="002A4717"/>
    <w:rsid w:val="002A65E9"/>
    <w:rsid w:val="002A7072"/>
    <w:rsid w:val="002A757C"/>
    <w:rsid w:val="002B36D9"/>
    <w:rsid w:val="002B3704"/>
    <w:rsid w:val="002B4E6A"/>
    <w:rsid w:val="002B5D43"/>
    <w:rsid w:val="002B77B8"/>
    <w:rsid w:val="002C0501"/>
    <w:rsid w:val="002C1287"/>
    <w:rsid w:val="002C2061"/>
    <w:rsid w:val="002C207C"/>
    <w:rsid w:val="002C27C2"/>
    <w:rsid w:val="002C4C84"/>
    <w:rsid w:val="002C78C4"/>
    <w:rsid w:val="002C79F6"/>
    <w:rsid w:val="002D21CE"/>
    <w:rsid w:val="002D2BEB"/>
    <w:rsid w:val="002D2F34"/>
    <w:rsid w:val="002D4A08"/>
    <w:rsid w:val="002D5331"/>
    <w:rsid w:val="002D6E16"/>
    <w:rsid w:val="002E1236"/>
    <w:rsid w:val="002E24A0"/>
    <w:rsid w:val="002E27D3"/>
    <w:rsid w:val="002E35FC"/>
    <w:rsid w:val="002E3B16"/>
    <w:rsid w:val="002E4DE5"/>
    <w:rsid w:val="002E5345"/>
    <w:rsid w:val="002E5390"/>
    <w:rsid w:val="002E5F37"/>
    <w:rsid w:val="002E6A7C"/>
    <w:rsid w:val="002E6CD3"/>
    <w:rsid w:val="002E737A"/>
    <w:rsid w:val="002E7DA1"/>
    <w:rsid w:val="002F065D"/>
    <w:rsid w:val="002F2EB1"/>
    <w:rsid w:val="002F356A"/>
    <w:rsid w:val="002F414A"/>
    <w:rsid w:val="002F48ED"/>
    <w:rsid w:val="002F5D90"/>
    <w:rsid w:val="002F7356"/>
    <w:rsid w:val="0030099A"/>
    <w:rsid w:val="00307700"/>
    <w:rsid w:val="00307D1A"/>
    <w:rsid w:val="00307E92"/>
    <w:rsid w:val="00311644"/>
    <w:rsid w:val="003143F9"/>
    <w:rsid w:val="0031580E"/>
    <w:rsid w:val="00315933"/>
    <w:rsid w:val="0031642E"/>
    <w:rsid w:val="00316617"/>
    <w:rsid w:val="003177B3"/>
    <w:rsid w:val="00320604"/>
    <w:rsid w:val="00321CB1"/>
    <w:rsid w:val="00322201"/>
    <w:rsid w:val="00323720"/>
    <w:rsid w:val="003251AB"/>
    <w:rsid w:val="0032650C"/>
    <w:rsid w:val="003265FD"/>
    <w:rsid w:val="0033108D"/>
    <w:rsid w:val="003341E2"/>
    <w:rsid w:val="00334E81"/>
    <w:rsid w:val="00336437"/>
    <w:rsid w:val="003366EE"/>
    <w:rsid w:val="00336DE4"/>
    <w:rsid w:val="00337F19"/>
    <w:rsid w:val="00340877"/>
    <w:rsid w:val="00341041"/>
    <w:rsid w:val="00342194"/>
    <w:rsid w:val="00342D6E"/>
    <w:rsid w:val="00343707"/>
    <w:rsid w:val="0034376D"/>
    <w:rsid w:val="00344050"/>
    <w:rsid w:val="00346841"/>
    <w:rsid w:val="00347376"/>
    <w:rsid w:val="0035195C"/>
    <w:rsid w:val="00353F1F"/>
    <w:rsid w:val="00360AC1"/>
    <w:rsid w:val="003616D9"/>
    <w:rsid w:val="003639BD"/>
    <w:rsid w:val="00363E27"/>
    <w:rsid w:val="0036458B"/>
    <w:rsid w:val="00364EBE"/>
    <w:rsid w:val="00365888"/>
    <w:rsid w:val="0036593E"/>
    <w:rsid w:val="00365AE5"/>
    <w:rsid w:val="0036610E"/>
    <w:rsid w:val="0036789F"/>
    <w:rsid w:val="003704ED"/>
    <w:rsid w:val="00371A8F"/>
    <w:rsid w:val="0037243D"/>
    <w:rsid w:val="003738BC"/>
    <w:rsid w:val="0037655E"/>
    <w:rsid w:val="00376CB1"/>
    <w:rsid w:val="00377ABF"/>
    <w:rsid w:val="003808C5"/>
    <w:rsid w:val="00380A25"/>
    <w:rsid w:val="003818E6"/>
    <w:rsid w:val="00381EE4"/>
    <w:rsid w:val="003820EC"/>
    <w:rsid w:val="00382893"/>
    <w:rsid w:val="0038425C"/>
    <w:rsid w:val="00386477"/>
    <w:rsid w:val="00386B49"/>
    <w:rsid w:val="00387287"/>
    <w:rsid w:val="0038785A"/>
    <w:rsid w:val="00390954"/>
    <w:rsid w:val="00392527"/>
    <w:rsid w:val="00394363"/>
    <w:rsid w:val="0039475D"/>
    <w:rsid w:val="00394BAD"/>
    <w:rsid w:val="0039504D"/>
    <w:rsid w:val="00396CCF"/>
    <w:rsid w:val="00397D4F"/>
    <w:rsid w:val="003A054D"/>
    <w:rsid w:val="003A1B7D"/>
    <w:rsid w:val="003A50F1"/>
    <w:rsid w:val="003A6772"/>
    <w:rsid w:val="003A686F"/>
    <w:rsid w:val="003A7C76"/>
    <w:rsid w:val="003A7D9A"/>
    <w:rsid w:val="003B0749"/>
    <w:rsid w:val="003B17DF"/>
    <w:rsid w:val="003B1A1E"/>
    <w:rsid w:val="003B1FC0"/>
    <w:rsid w:val="003B2340"/>
    <w:rsid w:val="003B33FE"/>
    <w:rsid w:val="003B6722"/>
    <w:rsid w:val="003B748F"/>
    <w:rsid w:val="003B775F"/>
    <w:rsid w:val="003C03C4"/>
    <w:rsid w:val="003C0A6B"/>
    <w:rsid w:val="003C23F7"/>
    <w:rsid w:val="003C2C88"/>
    <w:rsid w:val="003C54E6"/>
    <w:rsid w:val="003C59B1"/>
    <w:rsid w:val="003C5C64"/>
    <w:rsid w:val="003C67A3"/>
    <w:rsid w:val="003C72F6"/>
    <w:rsid w:val="003D1431"/>
    <w:rsid w:val="003D1C10"/>
    <w:rsid w:val="003D296F"/>
    <w:rsid w:val="003D2AAB"/>
    <w:rsid w:val="003D30DD"/>
    <w:rsid w:val="003D3179"/>
    <w:rsid w:val="003D42A8"/>
    <w:rsid w:val="003D55B7"/>
    <w:rsid w:val="003D5705"/>
    <w:rsid w:val="003D57B2"/>
    <w:rsid w:val="003D66BF"/>
    <w:rsid w:val="003D674A"/>
    <w:rsid w:val="003D693C"/>
    <w:rsid w:val="003D7059"/>
    <w:rsid w:val="003D72A2"/>
    <w:rsid w:val="003E232B"/>
    <w:rsid w:val="003E620A"/>
    <w:rsid w:val="003E6398"/>
    <w:rsid w:val="003E6DE6"/>
    <w:rsid w:val="003E74B7"/>
    <w:rsid w:val="003F070A"/>
    <w:rsid w:val="003F1DAF"/>
    <w:rsid w:val="003F2BD8"/>
    <w:rsid w:val="003F2FCC"/>
    <w:rsid w:val="00400B3A"/>
    <w:rsid w:val="0040110F"/>
    <w:rsid w:val="00401B79"/>
    <w:rsid w:val="0040287E"/>
    <w:rsid w:val="00402C66"/>
    <w:rsid w:val="00402E4F"/>
    <w:rsid w:val="004056EC"/>
    <w:rsid w:val="00405DAD"/>
    <w:rsid w:val="004072EE"/>
    <w:rsid w:val="004074F9"/>
    <w:rsid w:val="00407BED"/>
    <w:rsid w:val="00410B3D"/>
    <w:rsid w:val="00410C82"/>
    <w:rsid w:val="004114BA"/>
    <w:rsid w:val="00413D73"/>
    <w:rsid w:val="004142FF"/>
    <w:rsid w:val="00414673"/>
    <w:rsid w:val="00415515"/>
    <w:rsid w:val="00416378"/>
    <w:rsid w:val="00420178"/>
    <w:rsid w:val="00420FB3"/>
    <w:rsid w:val="00421D02"/>
    <w:rsid w:val="00421D82"/>
    <w:rsid w:val="00423A9A"/>
    <w:rsid w:val="004248BE"/>
    <w:rsid w:val="00425949"/>
    <w:rsid w:val="00425FCC"/>
    <w:rsid w:val="00426BC5"/>
    <w:rsid w:val="00426E97"/>
    <w:rsid w:val="00431001"/>
    <w:rsid w:val="00431B1F"/>
    <w:rsid w:val="00434597"/>
    <w:rsid w:val="004366BE"/>
    <w:rsid w:val="00436793"/>
    <w:rsid w:val="00436E81"/>
    <w:rsid w:val="00437888"/>
    <w:rsid w:val="00440107"/>
    <w:rsid w:val="0044054C"/>
    <w:rsid w:val="004408B9"/>
    <w:rsid w:val="00440C04"/>
    <w:rsid w:val="00440D2A"/>
    <w:rsid w:val="00442F79"/>
    <w:rsid w:val="00443478"/>
    <w:rsid w:val="0044404D"/>
    <w:rsid w:val="00445C75"/>
    <w:rsid w:val="00446127"/>
    <w:rsid w:val="004506B1"/>
    <w:rsid w:val="004506CF"/>
    <w:rsid w:val="004534F9"/>
    <w:rsid w:val="00453539"/>
    <w:rsid w:val="00453A6A"/>
    <w:rsid w:val="00454895"/>
    <w:rsid w:val="00455B32"/>
    <w:rsid w:val="00456D3A"/>
    <w:rsid w:val="00456F40"/>
    <w:rsid w:val="00457C0A"/>
    <w:rsid w:val="004604CB"/>
    <w:rsid w:val="00460588"/>
    <w:rsid w:val="00464B02"/>
    <w:rsid w:val="004651C3"/>
    <w:rsid w:val="00466D60"/>
    <w:rsid w:val="00470200"/>
    <w:rsid w:val="00470DF7"/>
    <w:rsid w:val="00474172"/>
    <w:rsid w:val="004744E4"/>
    <w:rsid w:val="00475673"/>
    <w:rsid w:val="0047685D"/>
    <w:rsid w:val="0047697B"/>
    <w:rsid w:val="00480790"/>
    <w:rsid w:val="00480D56"/>
    <w:rsid w:val="00481663"/>
    <w:rsid w:val="00481A7B"/>
    <w:rsid w:val="0048220B"/>
    <w:rsid w:val="00482351"/>
    <w:rsid w:val="0048342D"/>
    <w:rsid w:val="004841BB"/>
    <w:rsid w:val="004843B7"/>
    <w:rsid w:val="004847A6"/>
    <w:rsid w:val="004906D1"/>
    <w:rsid w:val="0049220F"/>
    <w:rsid w:val="00492854"/>
    <w:rsid w:val="004931B2"/>
    <w:rsid w:val="00493A19"/>
    <w:rsid w:val="00493A80"/>
    <w:rsid w:val="004965C4"/>
    <w:rsid w:val="00497780"/>
    <w:rsid w:val="004A155C"/>
    <w:rsid w:val="004A30A2"/>
    <w:rsid w:val="004A4999"/>
    <w:rsid w:val="004A60E5"/>
    <w:rsid w:val="004A6D60"/>
    <w:rsid w:val="004A72B5"/>
    <w:rsid w:val="004B07F7"/>
    <w:rsid w:val="004B0CE0"/>
    <w:rsid w:val="004B20FE"/>
    <w:rsid w:val="004B25C1"/>
    <w:rsid w:val="004B2DA3"/>
    <w:rsid w:val="004B2F9F"/>
    <w:rsid w:val="004B3BF5"/>
    <w:rsid w:val="004B4C61"/>
    <w:rsid w:val="004B782F"/>
    <w:rsid w:val="004B7DA3"/>
    <w:rsid w:val="004C173A"/>
    <w:rsid w:val="004C4332"/>
    <w:rsid w:val="004C49D4"/>
    <w:rsid w:val="004C5E35"/>
    <w:rsid w:val="004C6550"/>
    <w:rsid w:val="004C6962"/>
    <w:rsid w:val="004C770C"/>
    <w:rsid w:val="004D0DE8"/>
    <w:rsid w:val="004D1763"/>
    <w:rsid w:val="004D2047"/>
    <w:rsid w:val="004D20C2"/>
    <w:rsid w:val="004D3229"/>
    <w:rsid w:val="004D4451"/>
    <w:rsid w:val="004E121C"/>
    <w:rsid w:val="004E396A"/>
    <w:rsid w:val="004E40DF"/>
    <w:rsid w:val="004E4123"/>
    <w:rsid w:val="004E4C95"/>
    <w:rsid w:val="004E4CCA"/>
    <w:rsid w:val="004E4F0D"/>
    <w:rsid w:val="004E59E0"/>
    <w:rsid w:val="004E5F39"/>
    <w:rsid w:val="004E67F3"/>
    <w:rsid w:val="004E6E50"/>
    <w:rsid w:val="004F012E"/>
    <w:rsid w:val="004F20CA"/>
    <w:rsid w:val="004F26A5"/>
    <w:rsid w:val="004F33FD"/>
    <w:rsid w:val="004F4A7A"/>
    <w:rsid w:val="004F5D74"/>
    <w:rsid w:val="004F63AC"/>
    <w:rsid w:val="004F6939"/>
    <w:rsid w:val="004F6BC5"/>
    <w:rsid w:val="004F754F"/>
    <w:rsid w:val="004F7AD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7AD5"/>
    <w:rsid w:val="00520EF3"/>
    <w:rsid w:val="00521DD7"/>
    <w:rsid w:val="00522F1D"/>
    <w:rsid w:val="00523468"/>
    <w:rsid w:val="00524A6F"/>
    <w:rsid w:val="00525AF7"/>
    <w:rsid w:val="00525BFE"/>
    <w:rsid w:val="005270B0"/>
    <w:rsid w:val="0052749D"/>
    <w:rsid w:val="00527E0E"/>
    <w:rsid w:val="005307C1"/>
    <w:rsid w:val="00531CFD"/>
    <w:rsid w:val="0053299D"/>
    <w:rsid w:val="00533A97"/>
    <w:rsid w:val="00535057"/>
    <w:rsid w:val="00536300"/>
    <w:rsid w:val="0054290D"/>
    <w:rsid w:val="005431BE"/>
    <w:rsid w:val="0054397F"/>
    <w:rsid w:val="00544DF3"/>
    <w:rsid w:val="00545B1A"/>
    <w:rsid w:val="00546508"/>
    <w:rsid w:val="00546795"/>
    <w:rsid w:val="00550039"/>
    <w:rsid w:val="00551D16"/>
    <w:rsid w:val="0055460D"/>
    <w:rsid w:val="005570E7"/>
    <w:rsid w:val="00557719"/>
    <w:rsid w:val="0056192A"/>
    <w:rsid w:val="005619AF"/>
    <w:rsid w:val="00561A3D"/>
    <w:rsid w:val="00563332"/>
    <w:rsid w:val="00563709"/>
    <w:rsid w:val="00563EFC"/>
    <w:rsid w:val="00566492"/>
    <w:rsid w:val="00566A7D"/>
    <w:rsid w:val="0056735F"/>
    <w:rsid w:val="0056786B"/>
    <w:rsid w:val="005700B5"/>
    <w:rsid w:val="00570649"/>
    <w:rsid w:val="005715DD"/>
    <w:rsid w:val="00572CC1"/>
    <w:rsid w:val="00572FF7"/>
    <w:rsid w:val="00574789"/>
    <w:rsid w:val="00574870"/>
    <w:rsid w:val="00574981"/>
    <w:rsid w:val="0057585C"/>
    <w:rsid w:val="005764D9"/>
    <w:rsid w:val="00576A11"/>
    <w:rsid w:val="00577433"/>
    <w:rsid w:val="0057762A"/>
    <w:rsid w:val="00577745"/>
    <w:rsid w:val="00577801"/>
    <w:rsid w:val="005807FC"/>
    <w:rsid w:val="00581C25"/>
    <w:rsid w:val="00582278"/>
    <w:rsid w:val="005830A9"/>
    <w:rsid w:val="00583C73"/>
    <w:rsid w:val="0058402F"/>
    <w:rsid w:val="00586435"/>
    <w:rsid w:val="00586B88"/>
    <w:rsid w:val="00586BDD"/>
    <w:rsid w:val="00586FDD"/>
    <w:rsid w:val="005876E4"/>
    <w:rsid w:val="00587BDC"/>
    <w:rsid w:val="00587D89"/>
    <w:rsid w:val="005905CE"/>
    <w:rsid w:val="00590F41"/>
    <w:rsid w:val="00591FB3"/>
    <w:rsid w:val="005939E1"/>
    <w:rsid w:val="00593C93"/>
    <w:rsid w:val="005953F5"/>
    <w:rsid w:val="005958D1"/>
    <w:rsid w:val="005A23A7"/>
    <w:rsid w:val="005A2F29"/>
    <w:rsid w:val="005A620D"/>
    <w:rsid w:val="005A6C04"/>
    <w:rsid w:val="005B0922"/>
    <w:rsid w:val="005B3C07"/>
    <w:rsid w:val="005B44C7"/>
    <w:rsid w:val="005B6661"/>
    <w:rsid w:val="005B695C"/>
    <w:rsid w:val="005B7115"/>
    <w:rsid w:val="005B7C42"/>
    <w:rsid w:val="005C0A16"/>
    <w:rsid w:val="005C0EFA"/>
    <w:rsid w:val="005C1C7E"/>
    <w:rsid w:val="005C235D"/>
    <w:rsid w:val="005C4C89"/>
    <w:rsid w:val="005C4EF5"/>
    <w:rsid w:val="005C5B11"/>
    <w:rsid w:val="005C64AD"/>
    <w:rsid w:val="005C74EC"/>
    <w:rsid w:val="005D5E4B"/>
    <w:rsid w:val="005D5FF3"/>
    <w:rsid w:val="005D70A7"/>
    <w:rsid w:val="005D7F42"/>
    <w:rsid w:val="005D7FF0"/>
    <w:rsid w:val="005E2CCB"/>
    <w:rsid w:val="005E2EE0"/>
    <w:rsid w:val="005E35D3"/>
    <w:rsid w:val="005E3C3F"/>
    <w:rsid w:val="005E56C3"/>
    <w:rsid w:val="005E7EAB"/>
    <w:rsid w:val="005E7FCB"/>
    <w:rsid w:val="005F18F7"/>
    <w:rsid w:val="005F19CC"/>
    <w:rsid w:val="005F26C4"/>
    <w:rsid w:val="005F363D"/>
    <w:rsid w:val="005F546F"/>
    <w:rsid w:val="005F6C10"/>
    <w:rsid w:val="005F7622"/>
    <w:rsid w:val="005F7FEC"/>
    <w:rsid w:val="00600939"/>
    <w:rsid w:val="00600D0B"/>
    <w:rsid w:val="006019F2"/>
    <w:rsid w:val="0060267D"/>
    <w:rsid w:val="00603619"/>
    <w:rsid w:val="00607C67"/>
    <w:rsid w:val="00607CFC"/>
    <w:rsid w:val="006116D2"/>
    <w:rsid w:val="00612C10"/>
    <w:rsid w:val="00612E1A"/>
    <w:rsid w:val="00613A39"/>
    <w:rsid w:val="00614707"/>
    <w:rsid w:val="006154B3"/>
    <w:rsid w:val="006167EE"/>
    <w:rsid w:val="00620B53"/>
    <w:rsid w:val="0062390A"/>
    <w:rsid w:val="0062527A"/>
    <w:rsid w:val="006256D7"/>
    <w:rsid w:val="00625A86"/>
    <w:rsid w:val="00627DFE"/>
    <w:rsid w:val="00627EA5"/>
    <w:rsid w:val="00631B35"/>
    <w:rsid w:val="00631E3D"/>
    <w:rsid w:val="00633753"/>
    <w:rsid w:val="006342AF"/>
    <w:rsid w:val="006348DC"/>
    <w:rsid w:val="00634B56"/>
    <w:rsid w:val="00634D0D"/>
    <w:rsid w:val="00634E5C"/>
    <w:rsid w:val="006359EF"/>
    <w:rsid w:val="0063633F"/>
    <w:rsid w:val="00637C72"/>
    <w:rsid w:val="00637D84"/>
    <w:rsid w:val="00637DA1"/>
    <w:rsid w:val="006413C1"/>
    <w:rsid w:val="00643570"/>
    <w:rsid w:val="00643CA9"/>
    <w:rsid w:val="00644B6E"/>
    <w:rsid w:val="00644C30"/>
    <w:rsid w:val="00646220"/>
    <w:rsid w:val="00646404"/>
    <w:rsid w:val="00646DE7"/>
    <w:rsid w:val="006474F4"/>
    <w:rsid w:val="00650261"/>
    <w:rsid w:val="00650C36"/>
    <w:rsid w:val="00651881"/>
    <w:rsid w:val="00651DA3"/>
    <w:rsid w:val="006531B6"/>
    <w:rsid w:val="006537E7"/>
    <w:rsid w:val="00653D23"/>
    <w:rsid w:val="0065527B"/>
    <w:rsid w:val="006605FC"/>
    <w:rsid w:val="00660797"/>
    <w:rsid w:val="00661358"/>
    <w:rsid w:val="00661B97"/>
    <w:rsid w:val="006648FC"/>
    <w:rsid w:val="00664B2C"/>
    <w:rsid w:val="00665438"/>
    <w:rsid w:val="00665626"/>
    <w:rsid w:val="006659B9"/>
    <w:rsid w:val="0066729F"/>
    <w:rsid w:val="00670307"/>
    <w:rsid w:val="00670808"/>
    <w:rsid w:val="00675793"/>
    <w:rsid w:val="0067743F"/>
    <w:rsid w:val="00681D13"/>
    <w:rsid w:val="00685520"/>
    <w:rsid w:val="00685B7B"/>
    <w:rsid w:val="00686289"/>
    <w:rsid w:val="00686328"/>
    <w:rsid w:val="00686EB1"/>
    <w:rsid w:val="00690443"/>
    <w:rsid w:val="00692C35"/>
    <w:rsid w:val="00694593"/>
    <w:rsid w:val="00694B06"/>
    <w:rsid w:val="0069516F"/>
    <w:rsid w:val="006955D4"/>
    <w:rsid w:val="00695633"/>
    <w:rsid w:val="00697128"/>
    <w:rsid w:val="00697A9F"/>
    <w:rsid w:val="006A0499"/>
    <w:rsid w:val="006A1ED9"/>
    <w:rsid w:val="006A257A"/>
    <w:rsid w:val="006A37AE"/>
    <w:rsid w:val="006A528F"/>
    <w:rsid w:val="006A75FD"/>
    <w:rsid w:val="006A7830"/>
    <w:rsid w:val="006A7876"/>
    <w:rsid w:val="006B0DE6"/>
    <w:rsid w:val="006B11B3"/>
    <w:rsid w:val="006B3119"/>
    <w:rsid w:val="006B38FA"/>
    <w:rsid w:val="006B3B5A"/>
    <w:rsid w:val="006B3DCA"/>
    <w:rsid w:val="006B4071"/>
    <w:rsid w:val="006B5B7A"/>
    <w:rsid w:val="006C2C7E"/>
    <w:rsid w:val="006C5376"/>
    <w:rsid w:val="006C6A16"/>
    <w:rsid w:val="006C7125"/>
    <w:rsid w:val="006D14A3"/>
    <w:rsid w:val="006D1B48"/>
    <w:rsid w:val="006D2108"/>
    <w:rsid w:val="006D257D"/>
    <w:rsid w:val="006D2F06"/>
    <w:rsid w:val="006D2F3E"/>
    <w:rsid w:val="006D51E8"/>
    <w:rsid w:val="006D57DE"/>
    <w:rsid w:val="006D6B4C"/>
    <w:rsid w:val="006D725F"/>
    <w:rsid w:val="006E0555"/>
    <w:rsid w:val="006E2BE0"/>
    <w:rsid w:val="006E2D24"/>
    <w:rsid w:val="006E3AEA"/>
    <w:rsid w:val="006E547E"/>
    <w:rsid w:val="006E5603"/>
    <w:rsid w:val="006E738A"/>
    <w:rsid w:val="006E7C4E"/>
    <w:rsid w:val="006E7DB9"/>
    <w:rsid w:val="006F1AC9"/>
    <w:rsid w:val="006F33DC"/>
    <w:rsid w:val="006F5FC7"/>
    <w:rsid w:val="006F6859"/>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229D"/>
    <w:rsid w:val="007227C7"/>
    <w:rsid w:val="00722C55"/>
    <w:rsid w:val="0072569E"/>
    <w:rsid w:val="00730663"/>
    <w:rsid w:val="00734588"/>
    <w:rsid w:val="00736A1C"/>
    <w:rsid w:val="00737041"/>
    <w:rsid w:val="0073737A"/>
    <w:rsid w:val="00737DBE"/>
    <w:rsid w:val="00741C0D"/>
    <w:rsid w:val="00744001"/>
    <w:rsid w:val="00744073"/>
    <w:rsid w:val="00746D06"/>
    <w:rsid w:val="00746DDA"/>
    <w:rsid w:val="00752561"/>
    <w:rsid w:val="00752BD5"/>
    <w:rsid w:val="007530E6"/>
    <w:rsid w:val="00756E78"/>
    <w:rsid w:val="00757719"/>
    <w:rsid w:val="007601AB"/>
    <w:rsid w:val="007604EF"/>
    <w:rsid w:val="0076124F"/>
    <w:rsid w:val="00762544"/>
    <w:rsid w:val="00763342"/>
    <w:rsid w:val="007638CB"/>
    <w:rsid w:val="00764943"/>
    <w:rsid w:val="007653D3"/>
    <w:rsid w:val="00766F2E"/>
    <w:rsid w:val="00766F59"/>
    <w:rsid w:val="007673D1"/>
    <w:rsid w:val="007715F0"/>
    <w:rsid w:val="0077181F"/>
    <w:rsid w:val="00772A6F"/>
    <w:rsid w:val="00772D57"/>
    <w:rsid w:val="00773774"/>
    <w:rsid w:val="007744BB"/>
    <w:rsid w:val="00775AA6"/>
    <w:rsid w:val="00775BBD"/>
    <w:rsid w:val="0077644C"/>
    <w:rsid w:val="0077702F"/>
    <w:rsid w:val="00780D63"/>
    <w:rsid w:val="00780FBA"/>
    <w:rsid w:val="00781B4D"/>
    <w:rsid w:val="00782386"/>
    <w:rsid w:val="0078407C"/>
    <w:rsid w:val="00785EBF"/>
    <w:rsid w:val="00786E27"/>
    <w:rsid w:val="00786E2F"/>
    <w:rsid w:val="00790AE5"/>
    <w:rsid w:val="007910A3"/>
    <w:rsid w:val="00792CEE"/>
    <w:rsid w:val="007938A4"/>
    <w:rsid w:val="00796934"/>
    <w:rsid w:val="00796EEF"/>
    <w:rsid w:val="007A0A99"/>
    <w:rsid w:val="007A2686"/>
    <w:rsid w:val="007A678D"/>
    <w:rsid w:val="007A68BC"/>
    <w:rsid w:val="007A6BB3"/>
    <w:rsid w:val="007A6D95"/>
    <w:rsid w:val="007B1AB6"/>
    <w:rsid w:val="007B1B9B"/>
    <w:rsid w:val="007B2984"/>
    <w:rsid w:val="007B5DBD"/>
    <w:rsid w:val="007B6A52"/>
    <w:rsid w:val="007B6CCF"/>
    <w:rsid w:val="007B706D"/>
    <w:rsid w:val="007B7FAF"/>
    <w:rsid w:val="007C14FE"/>
    <w:rsid w:val="007C21FB"/>
    <w:rsid w:val="007C374F"/>
    <w:rsid w:val="007C64CA"/>
    <w:rsid w:val="007D14E9"/>
    <w:rsid w:val="007D2319"/>
    <w:rsid w:val="007D3AFE"/>
    <w:rsid w:val="007D41E9"/>
    <w:rsid w:val="007D6811"/>
    <w:rsid w:val="007E0680"/>
    <w:rsid w:val="007E2200"/>
    <w:rsid w:val="007E2A92"/>
    <w:rsid w:val="007E4F7A"/>
    <w:rsid w:val="007E5AC4"/>
    <w:rsid w:val="007E5EDB"/>
    <w:rsid w:val="007E64F5"/>
    <w:rsid w:val="007F01E3"/>
    <w:rsid w:val="007F0CA9"/>
    <w:rsid w:val="007F1C96"/>
    <w:rsid w:val="007F28D1"/>
    <w:rsid w:val="007F5C6E"/>
    <w:rsid w:val="007F62E8"/>
    <w:rsid w:val="007F753B"/>
    <w:rsid w:val="007F7C1D"/>
    <w:rsid w:val="00800478"/>
    <w:rsid w:val="008009F8"/>
    <w:rsid w:val="008017C4"/>
    <w:rsid w:val="00801CD6"/>
    <w:rsid w:val="008038DD"/>
    <w:rsid w:val="00803E1D"/>
    <w:rsid w:val="00803E4E"/>
    <w:rsid w:val="008065D5"/>
    <w:rsid w:val="008118BC"/>
    <w:rsid w:val="0081208A"/>
    <w:rsid w:val="00813759"/>
    <w:rsid w:val="00816F5A"/>
    <w:rsid w:val="00820AD1"/>
    <w:rsid w:val="00820D8A"/>
    <w:rsid w:val="00820FB6"/>
    <w:rsid w:val="008216A8"/>
    <w:rsid w:val="00821CF5"/>
    <w:rsid w:val="00822F6F"/>
    <w:rsid w:val="00823DB4"/>
    <w:rsid w:val="00824CCA"/>
    <w:rsid w:val="00826573"/>
    <w:rsid w:val="00827538"/>
    <w:rsid w:val="0083203D"/>
    <w:rsid w:val="008322A8"/>
    <w:rsid w:val="00833801"/>
    <w:rsid w:val="00836984"/>
    <w:rsid w:val="00836CE2"/>
    <w:rsid w:val="008433E6"/>
    <w:rsid w:val="00843715"/>
    <w:rsid w:val="00843A34"/>
    <w:rsid w:val="00845158"/>
    <w:rsid w:val="008473B8"/>
    <w:rsid w:val="0085032D"/>
    <w:rsid w:val="0085123C"/>
    <w:rsid w:val="00851A79"/>
    <w:rsid w:val="00853D3C"/>
    <w:rsid w:val="0085500E"/>
    <w:rsid w:val="008558C1"/>
    <w:rsid w:val="00856EB2"/>
    <w:rsid w:val="00857779"/>
    <w:rsid w:val="00857D83"/>
    <w:rsid w:val="00861B48"/>
    <w:rsid w:val="00863CE9"/>
    <w:rsid w:val="00865821"/>
    <w:rsid w:val="00865A35"/>
    <w:rsid w:val="00871D50"/>
    <w:rsid w:val="00872033"/>
    <w:rsid w:val="00872426"/>
    <w:rsid w:val="008731B5"/>
    <w:rsid w:val="00873F9A"/>
    <w:rsid w:val="00874216"/>
    <w:rsid w:val="00874C3C"/>
    <w:rsid w:val="00874C71"/>
    <w:rsid w:val="00875F67"/>
    <w:rsid w:val="00876F27"/>
    <w:rsid w:val="00876FC8"/>
    <w:rsid w:val="0088024F"/>
    <w:rsid w:val="008808D3"/>
    <w:rsid w:val="00883191"/>
    <w:rsid w:val="00883B7E"/>
    <w:rsid w:val="0088415F"/>
    <w:rsid w:val="00884396"/>
    <w:rsid w:val="008954D9"/>
    <w:rsid w:val="0089565E"/>
    <w:rsid w:val="00896FE0"/>
    <w:rsid w:val="008971C9"/>
    <w:rsid w:val="00897D8D"/>
    <w:rsid w:val="008A1375"/>
    <w:rsid w:val="008A2FD1"/>
    <w:rsid w:val="008A45F4"/>
    <w:rsid w:val="008A5609"/>
    <w:rsid w:val="008A5FA3"/>
    <w:rsid w:val="008A69E4"/>
    <w:rsid w:val="008A6A8E"/>
    <w:rsid w:val="008A7C50"/>
    <w:rsid w:val="008A7FBC"/>
    <w:rsid w:val="008B386F"/>
    <w:rsid w:val="008B5C19"/>
    <w:rsid w:val="008B7B55"/>
    <w:rsid w:val="008C2DBA"/>
    <w:rsid w:val="008C306C"/>
    <w:rsid w:val="008C51F8"/>
    <w:rsid w:val="008C5354"/>
    <w:rsid w:val="008C6737"/>
    <w:rsid w:val="008C6B8A"/>
    <w:rsid w:val="008C7DD5"/>
    <w:rsid w:val="008D0DE2"/>
    <w:rsid w:val="008D1192"/>
    <w:rsid w:val="008D1806"/>
    <w:rsid w:val="008D368D"/>
    <w:rsid w:val="008D51FC"/>
    <w:rsid w:val="008D61C1"/>
    <w:rsid w:val="008D6576"/>
    <w:rsid w:val="008D6D4D"/>
    <w:rsid w:val="008E0257"/>
    <w:rsid w:val="008E115B"/>
    <w:rsid w:val="008E3C27"/>
    <w:rsid w:val="008E4ADF"/>
    <w:rsid w:val="008F02C1"/>
    <w:rsid w:val="008F1270"/>
    <w:rsid w:val="008F213C"/>
    <w:rsid w:val="008F2F13"/>
    <w:rsid w:val="008F3899"/>
    <w:rsid w:val="008F39DF"/>
    <w:rsid w:val="008F490B"/>
    <w:rsid w:val="008F5844"/>
    <w:rsid w:val="008F5A32"/>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15BA"/>
    <w:rsid w:val="00915EE8"/>
    <w:rsid w:val="0091624A"/>
    <w:rsid w:val="0091638B"/>
    <w:rsid w:val="0091713C"/>
    <w:rsid w:val="00920E04"/>
    <w:rsid w:val="00920EC7"/>
    <w:rsid w:val="0092148A"/>
    <w:rsid w:val="00924235"/>
    <w:rsid w:val="009243D9"/>
    <w:rsid w:val="00930AE2"/>
    <w:rsid w:val="009310EC"/>
    <w:rsid w:val="0093114C"/>
    <w:rsid w:val="00931679"/>
    <w:rsid w:val="00932558"/>
    <w:rsid w:val="00934C21"/>
    <w:rsid w:val="009351D0"/>
    <w:rsid w:val="00937767"/>
    <w:rsid w:val="00940CA7"/>
    <w:rsid w:val="00941A0B"/>
    <w:rsid w:val="0094244B"/>
    <w:rsid w:val="009432F4"/>
    <w:rsid w:val="00945AB2"/>
    <w:rsid w:val="00945AB6"/>
    <w:rsid w:val="00945D20"/>
    <w:rsid w:val="0094741E"/>
    <w:rsid w:val="009477C7"/>
    <w:rsid w:val="009479C7"/>
    <w:rsid w:val="00947F40"/>
    <w:rsid w:val="00952F97"/>
    <w:rsid w:val="0095315C"/>
    <w:rsid w:val="00956E3E"/>
    <w:rsid w:val="00957B8D"/>
    <w:rsid w:val="00960D2D"/>
    <w:rsid w:val="00961AB7"/>
    <w:rsid w:val="00961BAF"/>
    <w:rsid w:val="00961FB7"/>
    <w:rsid w:val="00962401"/>
    <w:rsid w:val="00964EED"/>
    <w:rsid w:val="0096557B"/>
    <w:rsid w:val="00965BC6"/>
    <w:rsid w:val="00966024"/>
    <w:rsid w:val="0096655B"/>
    <w:rsid w:val="009675EE"/>
    <w:rsid w:val="00970D20"/>
    <w:rsid w:val="009711AD"/>
    <w:rsid w:val="00972083"/>
    <w:rsid w:val="009722F9"/>
    <w:rsid w:val="00974625"/>
    <w:rsid w:val="00974ACB"/>
    <w:rsid w:val="0097576D"/>
    <w:rsid w:val="00976B1B"/>
    <w:rsid w:val="00976EA0"/>
    <w:rsid w:val="00977EB5"/>
    <w:rsid w:val="00980ABF"/>
    <w:rsid w:val="0098151C"/>
    <w:rsid w:val="00981730"/>
    <w:rsid w:val="0098211A"/>
    <w:rsid w:val="009824C0"/>
    <w:rsid w:val="009847A8"/>
    <w:rsid w:val="00984A0F"/>
    <w:rsid w:val="00985EBE"/>
    <w:rsid w:val="009866F9"/>
    <w:rsid w:val="00990160"/>
    <w:rsid w:val="00990D32"/>
    <w:rsid w:val="009913F9"/>
    <w:rsid w:val="00996570"/>
    <w:rsid w:val="00997F53"/>
    <w:rsid w:val="009A00E5"/>
    <w:rsid w:val="009A1E54"/>
    <w:rsid w:val="009A25FA"/>
    <w:rsid w:val="009A3088"/>
    <w:rsid w:val="009A557D"/>
    <w:rsid w:val="009A6581"/>
    <w:rsid w:val="009A6BB8"/>
    <w:rsid w:val="009A7862"/>
    <w:rsid w:val="009A7878"/>
    <w:rsid w:val="009A7937"/>
    <w:rsid w:val="009B0BDE"/>
    <w:rsid w:val="009B0BE0"/>
    <w:rsid w:val="009B2C76"/>
    <w:rsid w:val="009B2E18"/>
    <w:rsid w:val="009B5AA3"/>
    <w:rsid w:val="009B5AA7"/>
    <w:rsid w:val="009B74BC"/>
    <w:rsid w:val="009C403E"/>
    <w:rsid w:val="009C57D4"/>
    <w:rsid w:val="009C67D1"/>
    <w:rsid w:val="009C6C33"/>
    <w:rsid w:val="009D0576"/>
    <w:rsid w:val="009D143C"/>
    <w:rsid w:val="009D2A05"/>
    <w:rsid w:val="009D38BB"/>
    <w:rsid w:val="009D5FAC"/>
    <w:rsid w:val="009D671E"/>
    <w:rsid w:val="009D77EB"/>
    <w:rsid w:val="009D7E9F"/>
    <w:rsid w:val="009E0B83"/>
    <w:rsid w:val="009E1622"/>
    <w:rsid w:val="009E196D"/>
    <w:rsid w:val="009E501C"/>
    <w:rsid w:val="009E7A69"/>
    <w:rsid w:val="009F1850"/>
    <w:rsid w:val="009F52AC"/>
    <w:rsid w:val="009F6FC2"/>
    <w:rsid w:val="009F7FCC"/>
    <w:rsid w:val="00A00C3C"/>
    <w:rsid w:val="00A0245B"/>
    <w:rsid w:val="00A02CD2"/>
    <w:rsid w:val="00A03705"/>
    <w:rsid w:val="00A04875"/>
    <w:rsid w:val="00A07074"/>
    <w:rsid w:val="00A10126"/>
    <w:rsid w:val="00A1273A"/>
    <w:rsid w:val="00A12EAE"/>
    <w:rsid w:val="00A12FCD"/>
    <w:rsid w:val="00A14344"/>
    <w:rsid w:val="00A15347"/>
    <w:rsid w:val="00A1548F"/>
    <w:rsid w:val="00A16040"/>
    <w:rsid w:val="00A2090E"/>
    <w:rsid w:val="00A2340B"/>
    <w:rsid w:val="00A23903"/>
    <w:rsid w:val="00A2631F"/>
    <w:rsid w:val="00A30AFC"/>
    <w:rsid w:val="00A314F2"/>
    <w:rsid w:val="00A319E6"/>
    <w:rsid w:val="00A32382"/>
    <w:rsid w:val="00A33E07"/>
    <w:rsid w:val="00A34410"/>
    <w:rsid w:val="00A34E55"/>
    <w:rsid w:val="00A35E85"/>
    <w:rsid w:val="00A364F6"/>
    <w:rsid w:val="00A37B79"/>
    <w:rsid w:val="00A37D81"/>
    <w:rsid w:val="00A402D5"/>
    <w:rsid w:val="00A40CA0"/>
    <w:rsid w:val="00A419B2"/>
    <w:rsid w:val="00A45368"/>
    <w:rsid w:val="00A467C1"/>
    <w:rsid w:val="00A479E0"/>
    <w:rsid w:val="00A50DE6"/>
    <w:rsid w:val="00A50FE4"/>
    <w:rsid w:val="00A51B59"/>
    <w:rsid w:val="00A51F0E"/>
    <w:rsid w:val="00A52946"/>
    <w:rsid w:val="00A54B05"/>
    <w:rsid w:val="00A54DE6"/>
    <w:rsid w:val="00A54EF4"/>
    <w:rsid w:val="00A55FB9"/>
    <w:rsid w:val="00A570A6"/>
    <w:rsid w:val="00A5713F"/>
    <w:rsid w:val="00A579EC"/>
    <w:rsid w:val="00A61133"/>
    <w:rsid w:val="00A61484"/>
    <w:rsid w:val="00A618A8"/>
    <w:rsid w:val="00A62071"/>
    <w:rsid w:val="00A62143"/>
    <w:rsid w:val="00A62AC0"/>
    <w:rsid w:val="00A630EF"/>
    <w:rsid w:val="00A635AE"/>
    <w:rsid w:val="00A640DF"/>
    <w:rsid w:val="00A6526C"/>
    <w:rsid w:val="00A675A0"/>
    <w:rsid w:val="00A70465"/>
    <w:rsid w:val="00A70817"/>
    <w:rsid w:val="00A74D1A"/>
    <w:rsid w:val="00A74EAC"/>
    <w:rsid w:val="00A767DA"/>
    <w:rsid w:val="00A83627"/>
    <w:rsid w:val="00A84BB0"/>
    <w:rsid w:val="00A859D7"/>
    <w:rsid w:val="00A86DC2"/>
    <w:rsid w:val="00A87611"/>
    <w:rsid w:val="00A87DE8"/>
    <w:rsid w:val="00A90A99"/>
    <w:rsid w:val="00A91BE0"/>
    <w:rsid w:val="00A92F28"/>
    <w:rsid w:val="00A953DA"/>
    <w:rsid w:val="00A95B20"/>
    <w:rsid w:val="00A9691C"/>
    <w:rsid w:val="00AA0A18"/>
    <w:rsid w:val="00AA11D0"/>
    <w:rsid w:val="00AA13AB"/>
    <w:rsid w:val="00AA1642"/>
    <w:rsid w:val="00AA24B7"/>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C10CB"/>
    <w:rsid w:val="00AC4F75"/>
    <w:rsid w:val="00AC7027"/>
    <w:rsid w:val="00AD227D"/>
    <w:rsid w:val="00AD28D5"/>
    <w:rsid w:val="00AD3684"/>
    <w:rsid w:val="00AD3C3F"/>
    <w:rsid w:val="00AD3D20"/>
    <w:rsid w:val="00AD4E3A"/>
    <w:rsid w:val="00AD547A"/>
    <w:rsid w:val="00AD5842"/>
    <w:rsid w:val="00AE0D6D"/>
    <w:rsid w:val="00AE1EED"/>
    <w:rsid w:val="00AE3C4E"/>
    <w:rsid w:val="00AE47A2"/>
    <w:rsid w:val="00AE7149"/>
    <w:rsid w:val="00AE7EDD"/>
    <w:rsid w:val="00AF15F9"/>
    <w:rsid w:val="00AF205F"/>
    <w:rsid w:val="00AF2E24"/>
    <w:rsid w:val="00AF3A10"/>
    <w:rsid w:val="00AF497B"/>
    <w:rsid w:val="00AF4AA3"/>
    <w:rsid w:val="00AF4B13"/>
    <w:rsid w:val="00AF65DC"/>
    <w:rsid w:val="00AF6EC4"/>
    <w:rsid w:val="00AF6F54"/>
    <w:rsid w:val="00AF7A66"/>
    <w:rsid w:val="00B00789"/>
    <w:rsid w:val="00B007CA"/>
    <w:rsid w:val="00B06759"/>
    <w:rsid w:val="00B1081D"/>
    <w:rsid w:val="00B11566"/>
    <w:rsid w:val="00B11943"/>
    <w:rsid w:val="00B11DE1"/>
    <w:rsid w:val="00B137C7"/>
    <w:rsid w:val="00B13ECD"/>
    <w:rsid w:val="00B14472"/>
    <w:rsid w:val="00B154E3"/>
    <w:rsid w:val="00B16F87"/>
    <w:rsid w:val="00B17275"/>
    <w:rsid w:val="00B17846"/>
    <w:rsid w:val="00B17E62"/>
    <w:rsid w:val="00B20DB0"/>
    <w:rsid w:val="00B21F59"/>
    <w:rsid w:val="00B232FA"/>
    <w:rsid w:val="00B23745"/>
    <w:rsid w:val="00B25782"/>
    <w:rsid w:val="00B25B10"/>
    <w:rsid w:val="00B25BF0"/>
    <w:rsid w:val="00B26DC2"/>
    <w:rsid w:val="00B31679"/>
    <w:rsid w:val="00B32A6B"/>
    <w:rsid w:val="00B344D4"/>
    <w:rsid w:val="00B345BD"/>
    <w:rsid w:val="00B34914"/>
    <w:rsid w:val="00B34B8F"/>
    <w:rsid w:val="00B35512"/>
    <w:rsid w:val="00B35625"/>
    <w:rsid w:val="00B367FF"/>
    <w:rsid w:val="00B37000"/>
    <w:rsid w:val="00B41504"/>
    <w:rsid w:val="00B42BF3"/>
    <w:rsid w:val="00B42E74"/>
    <w:rsid w:val="00B43160"/>
    <w:rsid w:val="00B435A3"/>
    <w:rsid w:val="00B44F58"/>
    <w:rsid w:val="00B459C3"/>
    <w:rsid w:val="00B46CD1"/>
    <w:rsid w:val="00B47294"/>
    <w:rsid w:val="00B50B47"/>
    <w:rsid w:val="00B51691"/>
    <w:rsid w:val="00B52215"/>
    <w:rsid w:val="00B527D2"/>
    <w:rsid w:val="00B53106"/>
    <w:rsid w:val="00B54FBE"/>
    <w:rsid w:val="00B5701D"/>
    <w:rsid w:val="00B615FE"/>
    <w:rsid w:val="00B61CC1"/>
    <w:rsid w:val="00B6475C"/>
    <w:rsid w:val="00B65263"/>
    <w:rsid w:val="00B65984"/>
    <w:rsid w:val="00B65E76"/>
    <w:rsid w:val="00B67DE7"/>
    <w:rsid w:val="00B712F5"/>
    <w:rsid w:val="00B725D4"/>
    <w:rsid w:val="00B727DD"/>
    <w:rsid w:val="00B73A2F"/>
    <w:rsid w:val="00B73B8C"/>
    <w:rsid w:val="00B75A7D"/>
    <w:rsid w:val="00B7795D"/>
    <w:rsid w:val="00B80BA0"/>
    <w:rsid w:val="00B80BDF"/>
    <w:rsid w:val="00B82D5E"/>
    <w:rsid w:val="00B83135"/>
    <w:rsid w:val="00B83D23"/>
    <w:rsid w:val="00B84BD5"/>
    <w:rsid w:val="00B8566E"/>
    <w:rsid w:val="00B85797"/>
    <w:rsid w:val="00B86111"/>
    <w:rsid w:val="00B879A8"/>
    <w:rsid w:val="00B87DB0"/>
    <w:rsid w:val="00B91267"/>
    <w:rsid w:val="00B93EED"/>
    <w:rsid w:val="00B944A9"/>
    <w:rsid w:val="00B97200"/>
    <w:rsid w:val="00BA3325"/>
    <w:rsid w:val="00BA3474"/>
    <w:rsid w:val="00BA4AB1"/>
    <w:rsid w:val="00BA4F49"/>
    <w:rsid w:val="00BA4F7C"/>
    <w:rsid w:val="00BA518A"/>
    <w:rsid w:val="00BA6527"/>
    <w:rsid w:val="00BA73F3"/>
    <w:rsid w:val="00BA7B9F"/>
    <w:rsid w:val="00BA7BE0"/>
    <w:rsid w:val="00BB3A88"/>
    <w:rsid w:val="00BB4062"/>
    <w:rsid w:val="00BB578C"/>
    <w:rsid w:val="00BB5913"/>
    <w:rsid w:val="00BB5F56"/>
    <w:rsid w:val="00BB60E0"/>
    <w:rsid w:val="00BB6C21"/>
    <w:rsid w:val="00BB711A"/>
    <w:rsid w:val="00BC1070"/>
    <w:rsid w:val="00BC1E3E"/>
    <w:rsid w:val="00BC2E21"/>
    <w:rsid w:val="00BC4165"/>
    <w:rsid w:val="00BC4800"/>
    <w:rsid w:val="00BC4E7E"/>
    <w:rsid w:val="00BC5081"/>
    <w:rsid w:val="00BC5DF5"/>
    <w:rsid w:val="00BC5FB7"/>
    <w:rsid w:val="00BD1658"/>
    <w:rsid w:val="00BD20EF"/>
    <w:rsid w:val="00BD2F3A"/>
    <w:rsid w:val="00BD480B"/>
    <w:rsid w:val="00BD4F96"/>
    <w:rsid w:val="00BD698B"/>
    <w:rsid w:val="00BD6AF4"/>
    <w:rsid w:val="00BD6B79"/>
    <w:rsid w:val="00BD6CD0"/>
    <w:rsid w:val="00BD7856"/>
    <w:rsid w:val="00BE0023"/>
    <w:rsid w:val="00BE11FF"/>
    <w:rsid w:val="00BE224D"/>
    <w:rsid w:val="00BE38AF"/>
    <w:rsid w:val="00BE60F1"/>
    <w:rsid w:val="00BE7BCB"/>
    <w:rsid w:val="00BF21D5"/>
    <w:rsid w:val="00BF2325"/>
    <w:rsid w:val="00BF331B"/>
    <w:rsid w:val="00BF3F9D"/>
    <w:rsid w:val="00BF5292"/>
    <w:rsid w:val="00BF68F7"/>
    <w:rsid w:val="00BF6D7D"/>
    <w:rsid w:val="00C005AC"/>
    <w:rsid w:val="00C02711"/>
    <w:rsid w:val="00C02C0F"/>
    <w:rsid w:val="00C02CA8"/>
    <w:rsid w:val="00C03B22"/>
    <w:rsid w:val="00C03F0B"/>
    <w:rsid w:val="00C05989"/>
    <w:rsid w:val="00C072E9"/>
    <w:rsid w:val="00C07348"/>
    <w:rsid w:val="00C10C41"/>
    <w:rsid w:val="00C11BBD"/>
    <w:rsid w:val="00C145A1"/>
    <w:rsid w:val="00C169A9"/>
    <w:rsid w:val="00C172B8"/>
    <w:rsid w:val="00C174FF"/>
    <w:rsid w:val="00C221DB"/>
    <w:rsid w:val="00C22987"/>
    <w:rsid w:val="00C23C05"/>
    <w:rsid w:val="00C2550A"/>
    <w:rsid w:val="00C277E6"/>
    <w:rsid w:val="00C27B41"/>
    <w:rsid w:val="00C27C36"/>
    <w:rsid w:val="00C3082B"/>
    <w:rsid w:val="00C32E56"/>
    <w:rsid w:val="00C337DA"/>
    <w:rsid w:val="00C36AC8"/>
    <w:rsid w:val="00C36D34"/>
    <w:rsid w:val="00C403E8"/>
    <w:rsid w:val="00C505FC"/>
    <w:rsid w:val="00C5060B"/>
    <w:rsid w:val="00C512BD"/>
    <w:rsid w:val="00C51AA0"/>
    <w:rsid w:val="00C52441"/>
    <w:rsid w:val="00C525E2"/>
    <w:rsid w:val="00C532FB"/>
    <w:rsid w:val="00C5338B"/>
    <w:rsid w:val="00C5416A"/>
    <w:rsid w:val="00C574A7"/>
    <w:rsid w:val="00C60F0F"/>
    <w:rsid w:val="00C61CF2"/>
    <w:rsid w:val="00C6290F"/>
    <w:rsid w:val="00C63270"/>
    <w:rsid w:val="00C64882"/>
    <w:rsid w:val="00C64C4B"/>
    <w:rsid w:val="00C65133"/>
    <w:rsid w:val="00C651BF"/>
    <w:rsid w:val="00C652FD"/>
    <w:rsid w:val="00C65F16"/>
    <w:rsid w:val="00C668FA"/>
    <w:rsid w:val="00C6783D"/>
    <w:rsid w:val="00C7047F"/>
    <w:rsid w:val="00C706BD"/>
    <w:rsid w:val="00C70F2E"/>
    <w:rsid w:val="00C712EC"/>
    <w:rsid w:val="00C7273D"/>
    <w:rsid w:val="00C730B1"/>
    <w:rsid w:val="00C73E0F"/>
    <w:rsid w:val="00C748D5"/>
    <w:rsid w:val="00C760FD"/>
    <w:rsid w:val="00C809DF"/>
    <w:rsid w:val="00C84A63"/>
    <w:rsid w:val="00C856BE"/>
    <w:rsid w:val="00C8665E"/>
    <w:rsid w:val="00C86A62"/>
    <w:rsid w:val="00C86F74"/>
    <w:rsid w:val="00C907BE"/>
    <w:rsid w:val="00C90CDB"/>
    <w:rsid w:val="00C91164"/>
    <w:rsid w:val="00C91587"/>
    <w:rsid w:val="00C93C00"/>
    <w:rsid w:val="00C942E7"/>
    <w:rsid w:val="00C97118"/>
    <w:rsid w:val="00CA0EA8"/>
    <w:rsid w:val="00CA12EB"/>
    <w:rsid w:val="00CA19B2"/>
    <w:rsid w:val="00CA1B66"/>
    <w:rsid w:val="00CA28AB"/>
    <w:rsid w:val="00CA3F1F"/>
    <w:rsid w:val="00CA546A"/>
    <w:rsid w:val="00CA5CD7"/>
    <w:rsid w:val="00CA7028"/>
    <w:rsid w:val="00CA7DF4"/>
    <w:rsid w:val="00CB10F7"/>
    <w:rsid w:val="00CB170F"/>
    <w:rsid w:val="00CB1929"/>
    <w:rsid w:val="00CB1C14"/>
    <w:rsid w:val="00CB1F39"/>
    <w:rsid w:val="00CB36B0"/>
    <w:rsid w:val="00CB3BA6"/>
    <w:rsid w:val="00CB5F80"/>
    <w:rsid w:val="00CB7571"/>
    <w:rsid w:val="00CC086D"/>
    <w:rsid w:val="00CC096B"/>
    <w:rsid w:val="00CC0E7C"/>
    <w:rsid w:val="00CC120C"/>
    <w:rsid w:val="00CC12FB"/>
    <w:rsid w:val="00CC3590"/>
    <w:rsid w:val="00CC3880"/>
    <w:rsid w:val="00CC41E2"/>
    <w:rsid w:val="00CC4EB5"/>
    <w:rsid w:val="00CC7101"/>
    <w:rsid w:val="00CD1384"/>
    <w:rsid w:val="00CD1B7E"/>
    <w:rsid w:val="00CD1D4E"/>
    <w:rsid w:val="00CD25CF"/>
    <w:rsid w:val="00CD3228"/>
    <w:rsid w:val="00CD3F67"/>
    <w:rsid w:val="00CD5C60"/>
    <w:rsid w:val="00CD5D13"/>
    <w:rsid w:val="00CD6A7E"/>
    <w:rsid w:val="00CE0D51"/>
    <w:rsid w:val="00CE2429"/>
    <w:rsid w:val="00CE6A80"/>
    <w:rsid w:val="00CE7966"/>
    <w:rsid w:val="00CF04DA"/>
    <w:rsid w:val="00CF2364"/>
    <w:rsid w:val="00CF2EAC"/>
    <w:rsid w:val="00CF4179"/>
    <w:rsid w:val="00CF527F"/>
    <w:rsid w:val="00CF7ABE"/>
    <w:rsid w:val="00CF7BB7"/>
    <w:rsid w:val="00D00088"/>
    <w:rsid w:val="00D00113"/>
    <w:rsid w:val="00D01002"/>
    <w:rsid w:val="00D02402"/>
    <w:rsid w:val="00D0370E"/>
    <w:rsid w:val="00D07EBE"/>
    <w:rsid w:val="00D07FDE"/>
    <w:rsid w:val="00D100D5"/>
    <w:rsid w:val="00D1028C"/>
    <w:rsid w:val="00D126C5"/>
    <w:rsid w:val="00D139BA"/>
    <w:rsid w:val="00D14B18"/>
    <w:rsid w:val="00D17A1C"/>
    <w:rsid w:val="00D2010E"/>
    <w:rsid w:val="00D204E8"/>
    <w:rsid w:val="00D21077"/>
    <w:rsid w:val="00D22444"/>
    <w:rsid w:val="00D23142"/>
    <w:rsid w:val="00D23330"/>
    <w:rsid w:val="00D23937"/>
    <w:rsid w:val="00D23E67"/>
    <w:rsid w:val="00D23ED7"/>
    <w:rsid w:val="00D2599F"/>
    <w:rsid w:val="00D26DC6"/>
    <w:rsid w:val="00D26F39"/>
    <w:rsid w:val="00D3104E"/>
    <w:rsid w:val="00D332CE"/>
    <w:rsid w:val="00D33EE7"/>
    <w:rsid w:val="00D377C5"/>
    <w:rsid w:val="00D37FF9"/>
    <w:rsid w:val="00D419F4"/>
    <w:rsid w:val="00D41B8B"/>
    <w:rsid w:val="00D41C83"/>
    <w:rsid w:val="00D41E33"/>
    <w:rsid w:val="00D42488"/>
    <w:rsid w:val="00D46D22"/>
    <w:rsid w:val="00D51ADE"/>
    <w:rsid w:val="00D52609"/>
    <w:rsid w:val="00D53642"/>
    <w:rsid w:val="00D539F3"/>
    <w:rsid w:val="00D544CA"/>
    <w:rsid w:val="00D54A8A"/>
    <w:rsid w:val="00D54DF0"/>
    <w:rsid w:val="00D558DB"/>
    <w:rsid w:val="00D55990"/>
    <w:rsid w:val="00D56501"/>
    <w:rsid w:val="00D56B0E"/>
    <w:rsid w:val="00D645A2"/>
    <w:rsid w:val="00D647E1"/>
    <w:rsid w:val="00D70F64"/>
    <w:rsid w:val="00D719F3"/>
    <w:rsid w:val="00D72282"/>
    <w:rsid w:val="00D72342"/>
    <w:rsid w:val="00D73CC2"/>
    <w:rsid w:val="00D74026"/>
    <w:rsid w:val="00D74147"/>
    <w:rsid w:val="00D74EDB"/>
    <w:rsid w:val="00D777C5"/>
    <w:rsid w:val="00D801E9"/>
    <w:rsid w:val="00D80A47"/>
    <w:rsid w:val="00D80DED"/>
    <w:rsid w:val="00D81911"/>
    <w:rsid w:val="00D8253F"/>
    <w:rsid w:val="00D84555"/>
    <w:rsid w:val="00D85675"/>
    <w:rsid w:val="00D8577E"/>
    <w:rsid w:val="00D918E3"/>
    <w:rsid w:val="00D91F00"/>
    <w:rsid w:val="00D9206E"/>
    <w:rsid w:val="00D93494"/>
    <w:rsid w:val="00D94792"/>
    <w:rsid w:val="00D96E66"/>
    <w:rsid w:val="00DA18EB"/>
    <w:rsid w:val="00DA2BBC"/>
    <w:rsid w:val="00DA30E5"/>
    <w:rsid w:val="00DA3423"/>
    <w:rsid w:val="00DA3425"/>
    <w:rsid w:val="00DA464A"/>
    <w:rsid w:val="00DA59C3"/>
    <w:rsid w:val="00DA7391"/>
    <w:rsid w:val="00DA7483"/>
    <w:rsid w:val="00DB4353"/>
    <w:rsid w:val="00DB440E"/>
    <w:rsid w:val="00DB4536"/>
    <w:rsid w:val="00DB4FF4"/>
    <w:rsid w:val="00DB521E"/>
    <w:rsid w:val="00DB5D8F"/>
    <w:rsid w:val="00DB6054"/>
    <w:rsid w:val="00DB6459"/>
    <w:rsid w:val="00DC397F"/>
    <w:rsid w:val="00DC3E13"/>
    <w:rsid w:val="00DC4F2F"/>
    <w:rsid w:val="00DC54C4"/>
    <w:rsid w:val="00DC577E"/>
    <w:rsid w:val="00DC5DBA"/>
    <w:rsid w:val="00DC7CD5"/>
    <w:rsid w:val="00DC7E5B"/>
    <w:rsid w:val="00DD043D"/>
    <w:rsid w:val="00DD049E"/>
    <w:rsid w:val="00DD1FF2"/>
    <w:rsid w:val="00DD264E"/>
    <w:rsid w:val="00DD2720"/>
    <w:rsid w:val="00DD28FD"/>
    <w:rsid w:val="00DD2B6C"/>
    <w:rsid w:val="00DD2C7C"/>
    <w:rsid w:val="00DD3B32"/>
    <w:rsid w:val="00DD4321"/>
    <w:rsid w:val="00DD5083"/>
    <w:rsid w:val="00DD5626"/>
    <w:rsid w:val="00DD59E7"/>
    <w:rsid w:val="00DD5A71"/>
    <w:rsid w:val="00DD5F0D"/>
    <w:rsid w:val="00DE2309"/>
    <w:rsid w:val="00DE312C"/>
    <w:rsid w:val="00DE5F8F"/>
    <w:rsid w:val="00DE73F2"/>
    <w:rsid w:val="00DF1900"/>
    <w:rsid w:val="00DF2558"/>
    <w:rsid w:val="00DF259D"/>
    <w:rsid w:val="00DF2FC3"/>
    <w:rsid w:val="00DF36D1"/>
    <w:rsid w:val="00DF5695"/>
    <w:rsid w:val="00DF6556"/>
    <w:rsid w:val="00DF656A"/>
    <w:rsid w:val="00DF6BE5"/>
    <w:rsid w:val="00DF7265"/>
    <w:rsid w:val="00DF7657"/>
    <w:rsid w:val="00DF7C5A"/>
    <w:rsid w:val="00E0001C"/>
    <w:rsid w:val="00E01E12"/>
    <w:rsid w:val="00E02779"/>
    <w:rsid w:val="00E03CAF"/>
    <w:rsid w:val="00E0433A"/>
    <w:rsid w:val="00E050D3"/>
    <w:rsid w:val="00E0543C"/>
    <w:rsid w:val="00E06693"/>
    <w:rsid w:val="00E06A07"/>
    <w:rsid w:val="00E07350"/>
    <w:rsid w:val="00E10D55"/>
    <w:rsid w:val="00E1107F"/>
    <w:rsid w:val="00E12819"/>
    <w:rsid w:val="00E13312"/>
    <w:rsid w:val="00E1401B"/>
    <w:rsid w:val="00E17561"/>
    <w:rsid w:val="00E20138"/>
    <w:rsid w:val="00E20BDC"/>
    <w:rsid w:val="00E21C71"/>
    <w:rsid w:val="00E21DCB"/>
    <w:rsid w:val="00E226B7"/>
    <w:rsid w:val="00E23559"/>
    <w:rsid w:val="00E241EF"/>
    <w:rsid w:val="00E26480"/>
    <w:rsid w:val="00E30A77"/>
    <w:rsid w:val="00E3222E"/>
    <w:rsid w:val="00E3248D"/>
    <w:rsid w:val="00E32982"/>
    <w:rsid w:val="00E32D76"/>
    <w:rsid w:val="00E33A05"/>
    <w:rsid w:val="00E3554F"/>
    <w:rsid w:val="00E36DA3"/>
    <w:rsid w:val="00E37703"/>
    <w:rsid w:val="00E423F0"/>
    <w:rsid w:val="00E42D16"/>
    <w:rsid w:val="00E43DAF"/>
    <w:rsid w:val="00E459C1"/>
    <w:rsid w:val="00E460D4"/>
    <w:rsid w:val="00E47093"/>
    <w:rsid w:val="00E470EC"/>
    <w:rsid w:val="00E506FF"/>
    <w:rsid w:val="00E50DC6"/>
    <w:rsid w:val="00E51FC2"/>
    <w:rsid w:val="00E52E2C"/>
    <w:rsid w:val="00E53983"/>
    <w:rsid w:val="00E54246"/>
    <w:rsid w:val="00E55CA4"/>
    <w:rsid w:val="00E5620C"/>
    <w:rsid w:val="00E569ED"/>
    <w:rsid w:val="00E57271"/>
    <w:rsid w:val="00E60303"/>
    <w:rsid w:val="00E63BD0"/>
    <w:rsid w:val="00E6424B"/>
    <w:rsid w:val="00E64945"/>
    <w:rsid w:val="00E6591D"/>
    <w:rsid w:val="00E66116"/>
    <w:rsid w:val="00E67E5C"/>
    <w:rsid w:val="00E75700"/>
    <w:rsid w:val="00E75931"/>
    <w:rsid w:val="00E7700A"/>
    <w:rsid w:val="00E77503"/>
    <w:rsid w:val="00E77A13"/>
    <w:rsid w:val="00E80CE0"/>
    <w:rsid w:val="00E8551C"/>
    <w:rsid w:val="00E87176"/>
    <w:rsid w:val="00E902C7"/>
    <w:rsid w:val="00E948D0"/>
    <w:rsid w:val="00E94999"/>
    <w:rsid w:val="00E94A26"/>
    <w:rsid w:val="00EA3DAB"/>
    <w:rsid w:val="00EA453C"/>
    <w:rsid w:val="00EA6021"/>
    <w:rsid w:val="00EB212A"/>
    <w:rsid w:val="00EB5EBE"/>
    <w:rsid w:val="00EB6140"/>
    <w:rsid w:val="00EB7ABD"/>
    <w:rsid w:val="00EC0572"/>
    <w:rsid w:val="00EC1CCE"/>
    <w:rsid w:val="00EC1F32"/>
    <w:rsid w:val="00EC285F"/>
    <w:rsid w:val="00EC2AE5"/>
    <w:rsid w:val="00EC5537"/>
    <w:rsid w:val="00EC5BE1"/>
    <w:rsid w:val="00EC6C5D"/>
    <w:rsid w:val="00EC6EA0"/>
    <w:rsid w:val="00EC6FBB"/>
    <w:rsid w:val="00EC7C0E"/>
    <w:rsid w:val="00EC7D3A"/>
    <w:rsid w:val="00ED349E"/>
    <w:rsid w:val="00ED3BCE"/>
    <w:rsid w:val="00ED3E2E"/>
    <w:rsid w:val="00ED4082"/>
    <w:rsid w:val="00ED4371"/>
    <w:rsid w:val="00ED4C0E"/>
    <w:rsid w:val="00ED6868"/>
    <w:rsid w:val="00EE0148"/>
    <w:rsid w:val="00EE02D8"/>
    <w:rsid w:val="00EE1DD0"/>
    <w:rsid w:val="00EE2437"/>
    <w:rsid w:val="00EE2DCC"/>
    <w:rsid w:val="00EE350C"/>
    <w:rsid w:val="00EE3F58"/>
    <w:rsid w:val="00EE6C58"/>
    <w:rsid w:val="00EE72B0"/>
    <w:rsid w:val="00EE7728"/>
    <w:rsid w:val="00EE7D3C"/>
    <w:rsid w:val="00EF04A2"/>
    <w:rsid w:val="00EF04B8"/>
    <w:rsid w:val="00EF04CE"/>
    <w:rsid w:val="00EF0EE2"/>
    <w:rsid w:val="00EF3375"/>
    <w:rsid w:val="00EF45E2"/>
    <w:rsid w:val="00EF59F4"/>
    <w:rsid w:val="00EF5D0F"/>
    <w:rsid w:val="00EF635E"/>
    <w:rsid w:val="00F000E4"/>
    <w:rsid w:val="00F02F1E"/>
    <w:rsid w:val="00F03B72"/>
    <w:rsid w:val="00F040DB"/>
    <w:rsid w:val="00F057F0"/>
    <w:rsid w:val="00F10B82"/>
    <w:rsid w:val="00F13305"/>
    <w:rsid w:val="00F2011D"/>
    <w:rsid w:val="00F217C5"/>
    <w:rsid w:val="00F2189E"/>
    <w:rsid w:val="00F228F7"/>
    <w:rsid w:val="00F22B41"/>
    <w:rsid w:val="00F23510"/>
    <w:rsid w:val="00F24D86"/>
    <w:rsid w:val="00F27763"/>
    <w:rsid w:val="00F302A7"/>
    <w:rsid w:val="00F30A12"/>
    <w:rsid w:val="00F30B70"/>
    <w:rsid w:val="00F358F4"/>
    <w:rsid w:val="00F359AE"/>
    <w:rsid w:val="00F362A4"/>
    <w:rsid w:val="00F41A58"/>
    <w:rsid w:val="00F42992"/>
    <w:rsid w:val="00F4330B"/>
    <w:rsid w:val="00F441EE"/>
    <w:rsid w:val="00F44768"/>
    <w:rsid w:val="00F4553D"/>
    <w:rsid w:val="00F47D9C"/>
    <w:rsid w:val="00F5046E"/>
    <w:rsid w:val="00F52463"/>
    <w:rsid w:val="00F548FB"/>
    <w:rsid w:val="00F55C3F"/>
    <w:rsid w:val="00F55EBA"/>
    <w:rsid w:val="00F56CA5"/>
    <w:rsid w:val="00F60484"/>
    <w:rsid w:val="00F615BA"/>
    <w:rsid w:val="00F62F0F"/>
    <w:rsid w:val="00F65BF3"/>
    <w:rsid w:val="00F66EC0"/>
    <w:rsid w:val="00F678A3"/>
    <w:rsid w:val="00F67981"/>
    <w:rsid w:val="00F67ED2"/>
    <w:rsid w:val="00F71786"/>
    <w:rsid w:val="00F72DA5"/>
    <w:rsid w:val="00F72E55"/>
    <w:rsid w:val="00F7431D"/>
    <w:rsid w:val="00F750F7"/>
    <w:rsid w:val="00F75630"/>
    <w:rsid w:val="00F767C1"/>
    <w:rsid w:val="00F76B8C"/>
    <w:rsid w:val="00F80097"/>
    <w:rsid w:val="00F801F9"/>
    <w:rsid w:val="00F827B2"/>
    <w:rsid w:val="00F829B0"/>
    <w:rsid w:val="00F82C1F"/>
    <w:rsid w:val="00F854A5"/>
    <w:rsid w:val="00F8592F"/>
    <w:rsid w:val="00F8597F"/>
    <w:rsid w:val="00F8773A"/>
    <w:rsid w:val="00F87F1C"/>
    <w:rsid w:val="00F92043"/>
    <w:rsid w:val="00F9422F"/>
    <w:rsid w:val="00F948B0"/>
    <w:rsid w:val="00F949FD"/>
    <w:rsid w:val="00F94BC5"/>
    <w:rsid w:val="00F960FA"/>
    <w:rsid w:val="00F96DB9"/>
    <w:rsid w:val="00F9713E"/>
    <w:rsid w:val="00F97AE5"/>
    <w:rsid w:val="00F97E3E"/>
    <w:rsid w:val="00FA0173"/>
    <w:rsid w:val="00FA04B8"/>
    <w:rsid w:val="00FA41FB"/>
    <w:rsid w:val="00FA46F8"/>
    <w:rsid w:val="00FA483D"/>
    <w:rsid w:val="00FA4D30"/>
    <w:rsid w:val="00FA5309"/>
    <w:rsid w:val="00FA5DB1"/>
    <w:rsid w:val="00FA5EAB"/>
    <w:rsid w:val="00FA7608"/>
    <w:rsid w:val="00FA7CC6"/>
    <w:rsid w:val="00FB03CD"/>
    <w:rsid w:val="00FB14F6"/>
    <w:rsid w:val="00FB1B0F"/>
    <w:rsid w:val="00FB26E1"/>
    <w:rsid w:val="00FB2985"/>
    <w:rsid w:val="00FB39E0"/>
    <w:rsid w:val="00FB4F92"/>
    <w:rsid w:val="00FB65C1"/>
    <w:rsid w:val="00FB66D0"/>
    <w:rsid w:val="00FC0BF1"/>
    <w:rsid w:val="00FC1D91"/>
    <w:rsid w:val="00FC1DD9"/>
    <w:rsid w:val="00FC599C"/>
    <w:rsid w:val="00FC5D42"/>
    <w:rsid w:val="00FC5DDB"/>
    <w:rsid w:val="00FC62DE"/>
    <w:rsid w:val="00FC70A2"/>
    <w:rsid w:val="00FD0120"/>
    <w:rsid w:val="00FD0B85"/>
    <w:rsid w:val="00FD1349"/>
    <w:rsid w:val="00FD2324"/>
    <w:rsid w:val="00FD2466"/>
    <w:rsid w:val="00FD2835"/>
    <w:rsid w:val="00FD61D0"/>
    <w:rsid w:val="00FD7F0D"/>
    <w:rsid w:val="00FE13F7"/>
    <w:rsid w:val="00FE18BA"/>
    <w:rsid w:val="00FE2225"/>
    <w:rsid w:val="00FE289C"/>
    <w:rsid w:val="00FE4132"/>
    <w:rsid w:val="00FE604B"/>
    <w:rsid w:val="00FE7002"/>
    <w:rsid w:val="00FF003F"/>
    <w:rsid w:val="00FF0227"/>
    <w:rsid w:val="00FF1C70"/>
    <w:rsid w:val="00FF1C78"/>
    <w:rsid w:val="00FF31A6"/>
    <w:rsid w:val="00FF3BCA"/>
    <w:rsid w:val="00FF4136"/>
    <w:rsid w:val="00FF5962"/>
    <w:rsid w:val="00FF60BD"/>
    <w:rsid w:val="00FF62E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8C426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240" w:after="120"/>
    </w:pPr>
    <w:rPr>
      <w:b/>
      <w:bCs/>
      <w:caps/>
      <w:u w:val="single"/>
    </w:rPr>
  </w:style>
  <w:style w:type="paragraph" w:styleId="TOC2">
    <w:name w:val="toc 2"/>
    <w:basedOn w:val="TOC1"/>
    <w:next w:val="Normal"/>
    <w:autoRedefine/>
    <w:uiPriority w:val="39"/>
    <w:rsid w:val="00515302"/>
    <w:pPr>
      <w:spacing w:before="0" w:after="0"/>
    </w:pPr>
    <w:rPr>
      <w:caps w:val="0"/>
      <w:smallCaps/>
      <w:u w:val="none"/>
    </w:rPr>
  </w:style>
  <w:style w:type="paragraph" w:styleId="TOC3">
    <w:name w:val="toc 3"/>
    <w:basedOn w:val="TOC2"/>
    <w:next w:val="Normal"/>
    <w:autoRedefine/>
    <w:uiPriority w:val="39"/>
    <w:rsid w:val="00515302"/>
    <w:rPr>
      <w:b w:val="0"/>
      <w:bCs w:val="0"/>
    </w:rPr>
  </w:style>
  <w:style w:type="paragraph" w:styleId="TOC4">
    <w:name w:val="toc 4"/>
    <w:basedOn w:val="TOC2"/>
    <w:next w:val="Normal"/>
    <w:autoRedefine/>
    <w:uiPriority w:val="39"/>
    <w:rsid w:val="00515302"/>
    <w:rPr>
      <w:b w:val="0"/>
      <w:bCs w:val="0"/>
      <w:smallCaps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style>
  <w:style w:type="paragraph" w:styleId="TOC9">
    <w:name w:val="toc 9"/>
    <w:basedOn w:val="TOC1"/>
    <w:next w:val="Normal"/>
    <w:autoRedefine/>
    <w:uiPriority w:val="39"/>
    <w:rsid w:val="00515302"/>
    <w:pPr>
      <w:spacing w:before="0" w:after="0"/>
    </w:pPr>
    <w:rPr>
      <w:b w:val="0"/>
      <w:bCs w:val="0"/>
      <w:caps w:val="0"/>
      <w:u w:val="none"/>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pPr>
  </w:style>
  <w:style w:type="paragraph" w:styleId="TOC8">
    <w:name w:val="toc 8"/>
    <w:basedOn w:val="Normal"/>
    <w:next w:val="Normal"/>
    <w:autoRedefine/>
    <w:uiPriority w:val="39"/>
    <w:rsid w:val="00515302"/>
    <w:pPr>
      <w:spacing w:after="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uiPriority w:val="39"/>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character" w:styleId="UnresolvedMention">
    <w:name w:val="Unresolved Mention"/>
    <w:basedOn w:val="DefaultParagraphFont"/>
    <w:uiPriority w:val="99"/>
    <w:semiHidden/>
    <w:unhideWhenUsed/>
    <w:rsid w:val="001F34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34122">
      <w:bodyDiv w:val="1"/>
      <w:marLeft w:val="0"/>
      <w:marRight w:val="0"/>
      <w:marTop w:val="0"/>
      <w:marBottom w:val="0"/>
      <w:divBdr>
        <w:top w:val="none" w:sz="0" w:space="0" w:color="auto"/>
        <w:left w:val="none" w:sz="0" w:space="0" w:color="auto"/>
        <w:bottom w:val="none" w:sz="0" w:space="0" w:color="auto"/>
        <w:right w:val="none" w:sz="0" w:space="0" w:color="auto"/>
      </w:divBdr>
    </w:div>
    <w:div w:id="98378964">
      <w:bodyDiv w:val="1"/>
      <w:marLeft w:val="0"/>
      <w:marRight w:val="0"/>
      <w:marTop w:val="0"/>
      <w:marBottom w:val="0"/>
      <w:divBdr>
        <w:top w:val="none" w:sz="0" w:space="0" w:color="auto"/>
        <w:left w:val="none" w:sz="0" w:space="0" w:color="auto"/>
        <w:bottom w:val="none" w:sz="0" w:space="0" w:color="auto"/>
        <w:right w:val="none" w:sz="0" w:space="0" w:color="auto"/>
      </w:divBdr>
    </w:div>
    <w:div w:id="166480913">
      <w:bodyDiv w:val="1"/>
      <w:marLeft w:val="0"/>
      <w:marRight w:val="0"/>
      <w:marTop w:val="0"/>
      <w:marBottom w:val="0"/>
      <w:divBdr>
        <w:top w:val="none" w:sz="0" w:space="0" w:color="auto"/>
        <w:left w:val="none" w:sz="0" w:space="0" w:color="auto"/>
        <w:bottom w:val="none" w:sz="0" w:space="0" w:color="auto"/>
        <w:right w:val="none" w:sz="0" w:space="0" w:color="auto"/>
      </w:divBdr>
    </w:div>
    <w:div w:id="297229710">
      <w:bodyDiv w:val="1"/>
      <w:marLeft w:val="0"/>
      <w:marRight w:val="0"/>
      <w:marTop w:val="0"/>
      <w:marBottom w:val="0"/>
      <w:divBdr>
        <w:top w:val="none" w:sz="0" w:space="0" w:color="auto"/>
        <w:left w:val="none" w:sz="0" w:space="0" w:color="auto"/>
        <w:bottom w:val="none" w:sz="0" w:space="0" w:color="auto"/>
        <w:right w:val="none" w:sz="0" w:space="0" w:color="auto"/>
      </w:divBdr>
    </w:div>
    <w:div w:id="489060223">
      <w:bodyDiv w:val="1"/>
      <w:marLeft w:val="0"/>
      <w:marRight w:val="0"/>
      <w:marTop w:val="0"/>
      <w:marBottom w:val="0"/>
      <w:divBdr>
        <w:top w:val="none" w:sz="0" w:space="0" w:color="auto"/>
        <w:left w:val="none" w:sz="0" w:space="0" w:color="auto"/>
        <w:bottom w:val="none" w:sz="0" w:space="0" w:color="auto"/>
        <w:right w:val="none" w:sz="0" w:space="0" w:color="auto"/>
      </w:divBdr>
    </w:div>
    <w:div w:id="526022456">
      <w:bodyDiv w:val="1"/>
      <w:marLeft w:val="0"/>
      <w:marRight w:val="0"/>
      <w:marTop w:val="0"/>
      <w:marBottom w:val="0"/>
      <w:divBdr>
        <w:top w:val="none" w:sz="0" w:space="0" w:color="auto"/>
        <w:left w:val="none" w:sz="0" w:space="0" w:color="auto"/>
        <w:bottom w:val="none" w:sz="0" w:space="0" w:color="auto"/>
        <w:right w:val="none" w:sz="0" w:space="0" w:color="auto"/>
      </w:divBdr>
    </w:div>
    <w:div w:id="572081853">
      <w:bodyDiv w:val="1"/>
      <w:marLeft w:val="0"/>
      <w:marRight w:val="0"/>
      <w:marTop w:val="0"/>
      <w:marBottom w:val="0"/>
      <w:divBdr>
        <w:top w:val="none" w:sz="0" w:space="0" w:color="auto"/>
        <w:left w:val="none" w:sz="0" w:space="0" w:color="auto"/>
        <w:bottom w:val="none" w:sz="0" w:space="0" w:color="auto"/>
        <w:right w:val="none" w:sz="0" w:space="0" w:color="auto"/>
      </w:divBdr>
    </w:div>
    <w:div w:id="628366007">
      <w:bodyDiv w:val="1"/>
      <w:marLeft w:val="0"/>
      <w:marRight w:val="0"/>
      <w:marTop w:val="0"/>
      <w:marBottom w:val="0"/>
      <w:divBdr>
        <w:top w:val="none" w:sz="0" w:space="0" w:color="auto"/>
        <w:left w:val="none" w:sz="0" w:space="0" w:color="auto"/>
        <w:bottom w:val="none" w:sz="0" w:space="0" w:color="auto"/>
        <w:right w:val="none" w:sz="0" w:space="0" w:color="auto"/>
      </w:divBdr>
    </w:div>
    <w:div w:id="639723549">
      <w:bodyDiv w:val="1"/>
      <w:marLeft w:val="0"/>
      <w:marRight w:val="0"/>
      <w:marTop w:val="0"/>
      <w:marBottom w:val="0"/>
      <w:divBdr>
        <w:top w:val="none" w:sz="0" w:space="0" w:color="auto"/>
        <w:left w:val="none" w:sz="0" w:space="0" w:color="auto"/>
        <w:bottom w:val="none" w:sz="0" w:space="0" w:color="auto"/>
        <w:right w:val="none" w:sz="0" w:space="0" w:color="auto"/>
      </w:divBdr>
    </w:div>
    <w:div w:id="644696674">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3047077">
      <w:bodyDiv w:val="1"/>
      <w:marLeft w:val="0"/>
      <w:marRight w:val="0"/>
      <w:marTop w:val="0"/>
      <w:marBottom w:val="0"/>
      <w:divBdr>
        <w:top w:val="none" w:sz="0" w:space="0" w:color="auto"/>
        <w:left w:val="none" w:sz="0" w:space="0" w:color="auto"/>
        <w:bottom w:val="none" w:sz="0" w:space="0" w:color="auto"/>
        <w:right w:val="none" w:sz="0" w:space="0" w:color="auto"/>
      </w:divBdr>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74790134">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2111460">
      <w:bodyDiv w:val="1"/>
      <w:marLeft w:val="0"/>
      <w:marRight w:val="0"/>
      <w:marTop w:val="0"/>
      <w:marBottom w:val="0"/>
      <w:divBdr>
        <w:top w:val="none" w:sz="0" w:space="0" w:color="auto"/>
        <w:left w:val="none" w:sz="0" w:space="0" w:color="auto"/>
        <w:bottom w:val="none" w:sz="0" w:space="0" w:color="auto"/>
        <w:right w:val="none" w:sz="0" w:space="0" w:color="auto"/>
      </w:divBdr>
    </w:div>
    <w:div w:id="843668875">
      <w:bodyDiv w:val="1"/>
      <w:marLeft w:val="0"/>
      <w:marRight w:val="0"/>
      <w:marTop w:val="0"/>
      <w:marBottom w:val="0"/>
      <w:divBdr>
        <w:top w:val="none" w:sz="0" w:space="0" w:color="auto"/>
        <w:left w:val="none" w:sz="0" w:space="0" w:color="auto"/>
        <w:bottom w:val="none" w:sz="0" w:space="0" w:color="auto"/>
        <w:right w:val="none" w:sz="0" w:space="0" w:color="auto"/>
      </w:divBdr>
    </w:div>
    <w:div w:id="862595063">
      <w:bodyDiv w:val="1"/>
      <w:marLeft w:val="0"/>
      <w:marRight w:val="0"/>
      <w:marTop w:val="0"/>
      <w:marBottom w:val="0"/>
      <w:divBdr>
        <w:top w:val="none" w:sz="0" w:space="0" w:color="auto"/>
        <w:left w:val="none" w:sz="0" w:space="0" w:color="auto"/>
        <w:bottom w:val="none" w:sz="0" w:space="0" w:color="auto"/>
        <w:right w:val="none" w:sz="0" w:space="0" w:color="auto"/>
      </w:divBdr>
    </w:div>
    <w:div w:id="864516390">
      <w:bodyDiv w:val="1"/>
      <w:marLeft w:val="0"/>
      <w:marRight w:val="0"/>
      <w:marTop w:val="0"/>
      <w:marBottom w:val="0"/>
      <w:divBdr>
        <w:top w:val="none" w:sz="0" w:space="0" w:color="auto"/>
        <w:left w:val="none" w:sz="0" w:space="0" w:color="auto"/>
        <w:bottom w:val="none" w:sz="0" w:space="0" w:color="auto"/>
        <w:right w:val="none" w:sz="0" w:space="0" w:color="auto"/>
      </w:divBdr>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89146416">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6816572">
      <w:bodyDiv w:val="1"/>
      <w:marLeft w:val="0"/>
      <w:marRight w:val="0"/>
      <w:marTop w:val="0"/>
      <w:marBottom w:val="0"/>
      <w:divBdr>
        <w:top w:val="none" w:sz="0" w:space="0" w:color="auto"/>
        <w:left w:val="none" w:sz="0" w:space="0" w:color="auto"/>
        <w:bottom w:val="none" w:sz="0" w:space="0" w:color="auto"/>
        <w:right w:val="none" w:sz="0" w:space="0" w:color="auto"/>
      </w:divBdr>
    </w:div>
    <w:div w:id="967591816">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3064372">
      <w:bodyDiv w:val="1"/>
      <w:marLeft w:val="0"/>
      <w:marRight w:val="0"/>
      <w:marTop w:val="0"/>
      <w:marBottom w:val="0"/>
      <w:divBdr>
        <w:top w:val="none" w:sz="0" w:space="0" w:color="auto"/>
        <w:left w:val="none" w:sz="0" w:space="0" w:color="auto"/>
        <w:bottom w:val="none" w:sz="0" w:space="0" w:color="auto"/>
        <w:right w:val="none" w:sz="0" w:space="0" w:color="auto"/>
      </w:divBdr>
      <w:divsChild>
        <w:div w:id="19368174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87808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173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174717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29858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61998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70327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51466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73806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298740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7486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605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1050670">
      <w:bodyDiv w:val="1"/>
      <w:marLeft w:val="0"/>
      <w:marRight w:val="0"/>
      <w:marTop w:val="0"/>
      <w:marBottom w:val="0"/>
      <w:divBdr>
        <w:top w:val="none" w:sz="0" w:space="0" w:color="auto"/>
        <w:left w:val="none" w:sz="0" w:space="0" w:color="auto"/>
        <w:bottom w:val="none" w:sz="0" w:space="0" w:color="auto"/>
        <w:right w:val="none" w:sz="0" w:space="0" w:color="auto"/>
      </w:divBdr>
    </w:div>
    <w:div w:id="1144546497">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9159282">
      <w:bodyDiv w:val="1"/>
      <w:marLeft w:val="0"/>
      <w:marRight w:val="0"/>
      <w:marTop w:val="0"/>
      <w:marBottom w:val="0"/>
      <w:divBdr>
        <w:top w:val="none" w:sz="0" w:space="0" w:color="auto"/>
        <w:left w:val="none" w:sz="0" w:space="0" w:color="auto"/>
        <w:bottom w:val="none" w:sz="0" w:space="0" w:color="auto"/>
        <w:right w:val="none" w:sz="0" w:space="0" w:color="auto"/>
      </w:divBdr>
    </w:div>
    <w:div w:id="1386024982">
      <w:bodyDiv w:val="1"/>
      <w:marLeft w:val="0"/>
      <w:marRight w:val="0"/>
      <w:marTop w:val="0"/>
      <w:marBottom w:val="0"/>
      <w:divBdr>
        <w:top w:val="none" w:sz="0" w:space="0" w:color="auto"/>
        <w:left w:val="none" w:sz="0" w:space="0" w:color="auto"/>
        <w:bottom w:val="none" w:sz="0" w:space="0" w:color="auto"/>
        <w:right w:val="none" w:sz="0" w:space="0" w:color="auto"/>
      </w:divBdr>
    </w:div>
    <w:div w:id="1390689816">
      <w:bodyDiv w:val="1"/>
      <w:marLeft w:val="0"/>
      <w:marRight w:val="0"/>
      <w:marTop w:val="0"/>
      <w:marBottom w:val="0"/>
      <w:divBdr>
        <w:top w:val="none" w:sz="0" w:space="0" w:color="auto"/>
        <w:left w:val="none" w:sz="0" w:space="0" w:color="auto"/>
        <w:bottom w:val="none" w:sz="0" w:space="0" w:color="auto"/>
        <w:right w:val="none" w:sz="0" w:space="0" w:color="auto"/>
      </w:divBdr>
    </w:div>
    <w:div w:id="1431320816">
      <w:bodyDiv w:val="1"/>
      <w:marLeft w:val="0"/>
      <w:marRight w:val="0"/>
      <w:marTop w:val="0"/>
      <w:marBottom w:val="0"/>
      <w:divBdr>
        <w:top w:val="none" w:sz="0" w:space="0" w:color="auto"/>
        <w:left w:val="none" w:sz="0" w:space="0" w:color="auto"/>
        <w:bottom w:val="none" w:sz="0" w:space="0" w:color="auto"/>
        <w:right w:val="none" w:sz="0" w:space="0" w:color="auto"/>
      </w:divBdr>
    </w:div>
    <w:div w:id="1449155552">
      <w:bodyDiv w:val="1"/>
      <w:marLeft w:val="0"/>
      <w:marRight w:val="0"/>
      <w:marTop w:val="0"/>
      <w:marBottom w:val="0"/>
      <w:divBdr>
        <w:top w:val="none" w:sz="0" w:space="0" w:color="auto"/>
        <w:left w:val="none" w:sz="0" w:space="0" w:color="auto"/>
        <w:bottom w:val="none" w:sz="0" w:space="0" w:color="auto"/>
        <w:right w:val="none" w:sz="0" w:space="0" w:color="auto"/>
      </w:divBdr>
      <w:divsChild>
        <w:div w:id="1676684450">
          <w:marLeft w:val="0"/>
          <w:marRight w:val="0"/>
          <w:marTop w:val="0"/>
          <w:marBottom w:val="0"/>
          <w:divBdr>
            <w:top w:val="none" w:sz="0" w:space="0" w:color="auto"/>
            <w:left w:val="none" w:sz="0" w:space="0" w:color="auto"/>
            <w:bottom w:val="none" w:sz="0" w:space="0" w:color="auto"/>
            <w:right w:val="none" w:sz="0" w:space="0" w:color="auto"/>
          </w:divBdr>
          <w:divsChild>
            <w:div w:id="1074090294">
              <w:marLeft w:val="0"/>
              <w:marRight w:val="0"/>
              <w:marTop w:val="0"/>
              <w:marBottom w:val="0"/>
              <w:divBdr>
                <w:top w:val="none" w:sz="0" w:space="0" w:color="auto"/>
                <w:left w:val="none" w:sz="0" w:space="0" w:color="auto"/>
                <w:bottom w:val="none" w:sz="0" w:space="0" w:color="auto"/>
                <w:right w:val="none" w:sz="0" w:space="0" w:color="auto"/>
              </w:divBdr>
            </w:div>
            <w:div w:id="348070452">
              <w:marLeft w:val="0"/>
              <w:marRight w:val="0"/>
              <w:marTop w:val="0"/>
              <w:marBottom w:val="0"/>
              <w:divBdr>
                <w:top w:val="none" w:sz="0" w:space="0" w:color="auto"/>
                <w:left w:val="none" w:sz="0" w:space="0" w:color="auto"/>
                <w:bottom w:val="none" w:sz="0" w:space="0" w:color="auto"/>
                <w:right w:val="none" w:sz="0" w:space="0" w:color="auto"/>
              </w:divBdr>
            </w:div>
            <w:div w:id="999774649">
              <w:marLeft w:val="0"/>
              <w:marRight w:val="0"/>
              <w:marTop w:val="0"/>
              <w:marBottom w:val="0"/>
              <w:divBdr>
                <w:top w:val="none" w:sz="0" w:space="0" w:color="auto"/>
                <w:left w:val="none" w:sz="0" w:space="0" w:color="auto"/>
                <w:bottom w:val="none" w:sz="0" w:space="0" w:color="auto"/>
                <w:right w:val="none" w:sz="0" w:space="0" w:color="auto"/>
              </w:divBdr>
            </w:div>
            <w:div w:id="702021974">
              <w:marLeft w:val="0"/>
              <w:marRight w:val="0"/>
              <w:marTop w:val="0"/>
              <w:marBottom w:val="0"/>
              <w:divBdr>
                <w:top w:val="none" w:sz="0" w:space="0" w:color="auto"/>
                <w:left w:val="none" w:sz="0" w:space="0" w:color="auto"/>
                <w:bottom w:val="none" w:sz="0" w:space="0" w:color="auto"/>
                <w:right w:val="none" w:sz="0" w:space="0" w:color="auto"/>
              </w:divBdr>
            </w:div>
            <w:div w:id="1304509350">
              <w:marLeft w:val="0"/>
              <w:marRight w:val="0"/>
              <w:marTop w:val="0"/>
              <w:marBottom w:val="0"/>
              <w:divBdr>
                <w:top w:val="none" w:sz="0" w:space="0" w:color="auto"/>
                <w:left w:val="none" w:sz="0" w:space="0" w:color="auto"/>
                <w:bottom w:val="none" w:sz="0" w:space="0" w:color="auto"/>
                <w:right w:val="none" w:sz="0" w:space="0" w:color="auto"/>
              </w:divBdr>
            </w:div>
            <w:div w:id="1453786275">
              <w:marLeft w:val="0"/>
              <w:marRight w:val="0"/>
              <w:marTop w:val="0"/>
              <w:marBottom w:val="0"/>
              <w:divBdr>
                <w:top w:val="none" w:sz="0" w:space="0" w:color="auto"/>
                <w:left w:val="none" w:sz="0" w:space="0" w:color="auto"/>
                <w:bottom w:val="none" w:sz="0" w:space="0" w:color="auto"/>
                <w:right w:val="none" w:sz="0" w:space="0" w:color="auto"/>
              </w:divBdr>
            </w:div>
            <w:div w:id="1922138032">
              <w:marLeft w:val="0"/>
              <w:marRight w:val="0"/>
              <w:marTop w:val="0"/>
              <w:marBottom w:val="0"/>
              <w:divBdr>
                <w:top w:val="none" w:sz="0" w:space="0" w:color="auto"/>
                <w:left w:val="none" w:sz="0" w:space="0" w:color="auto"/>
                <w:bottom w:val="none" w:sz="0" w:space="0" w:color="auto"/>
                <w:right w:val="none" w:sz="0" w:space="0" w:color="auto"/>
              </w:divBdr>
            </w:div>
            <w:div w:id="507332585">
              <w:marLeft w:val="0"/>
              <w:marRight w:val="0"/>
              <w:marTop w:val="0"/>
              <w:marBottom w:val="0"/>
              <w:divBdr>
                <w:top w:val="none" w:sz="0" w:space="0" w:color="auto"/>
                <w:left w:val="none" w:sz="0" w:space="0" w:color="auto"/>
                <w:bottom w:val="none" w:sz="0" w:space="0" w:color="auto"/>
                <w:right w:val="none" w:sz="0" w:space="0" w:color="auto"/>
              </w:divBdr>
            </w:div>
            <w:div w:id="1249801937">
              <w:marLeft w:val="0"/>
              <w:marRight w:val="0"/>
              <w:marTop w:val="0"/>
              <w:marBottom w:val="0"/>
              <w:divBdr>
                <w:top w:val="none" w:sz="0" w:space="0" w:color="auto"/>
                <w:left w:val="none" w:sz="0" w:space="0" w:color="auto"/>
                <w:bottom w:val="none" w:sz="0" w:space="0" w:color="auto"/>
                <w:right w:val="none" w:sz="0" w:space="0" w:color="auto"/>
              </w:divBdr>
            </w:div>
            <w:div w:id="1765572251">
              <w:marLeft w:val="0"/>
              <w:marRight w:val="0"/>
              <w:marTop w:val="0"/>
              <w:marBottom w:val="0"/>
              <w:divBdr>
                <w:top w:val="none" w:sz="0" w:space="0" w:color="auto"/>
                <w:left w:val="none" w:sz="0" w:space="0" w:color="auto"/>
                <w:bottom w:val="none" w:sz="0" w:space="0" w:color="auto"/>
                <w:right w:val="none" w:sz="0" w:space="0" w:color="auto"/>
              </w:divBdr>
            </w:div>
            <w:div w:id="629671081">
              <w:marLeft w:val="0"/>
              <w:marRight w:val="0"/>
              <w:marTop w:val="0"/>
              <w:marBottom w:val="0"/>
              <w:divBdr>
                <w:top w:val="none" w:sz="0" w:space="0" w:color="auto"/>
                <w:left w:val="none" w:sz="0" w:space="0" w:color="auto"/>
                <w:bottom w:val="none" w:sz="0" w:space="0" w:color="auto"/>
                <w:right w:val="none" w:sz="0" w:space="0" w:color="auto"/>
              </w:divBdr>
            </w:div>
            <w:div w:id="1460298814">
              <w:marLeft w:val="0"/>
              <w:marRight w:val="0"/>
              <w:marTop w:val="0"/>
              <w:marBottom w:val="0"/>
              <w:divBdr>
                <w:top w:val="none" w:sz="0" w:space="0" w:color="auto"/>
                <w:left w:val="none" w:sz="0" w:space="0" w:color="auto"/>
                <w:bottom w:val="none" w:sz="0" w:space="0" w:color="auto"/>
                <w:right w:val="none" w:sz="0" w:space="0" w:color="auto"/>
              </w:divBdr>
            </w:div>
            <w:div w:id="1319530276">
              <w:marLeft w:val="0"/>
              <w:marRight w:val="0"/>
              <w:marTop w:val="0"/>
              <w:marBottom w:val="0"/>
              <w:divBdr>
                <w:top w:val="none" w:sz="0" w:space="0" w:color="auto"/>
                <w:left w:val="none" w:sz="0" w:space="0" w:color="auto"/>
                <w:bottom w:val="none" w:sz="0" w:space="0" w:color="auto"/>
                <w:right w:val="none" w:sz="0" w:space="0" w:color="auto"/>
              </w:divBdr>
            </w:div>
            <w:div w:id="1654021553">
              <w:marLeft w:val="0"/>
              <w:marRight w:val="0"/>
              <w:marTop w:val="0"/>
              <w:marBottom w:val="0"/>
              <w:divBdr>
                <w:top w:val="none" w:sz="0" w:space="0" w:color="auto"/>
                <w:left w:val="none" w:sz="0" w:space="0" w:color="auto"/>
                <w:bottom w:val="none" w:sz="0" w:space="0" w:color="auto"/>
                <w:right w:val="none" w:sz="0" w:space="0" w:color="auto"/>
              </w:divBdr>
            </w:div>
            <w:div w:id="2040815050">
              <w:marLeft w:val="0"/>
              <w:marRight w:val="0"/>
              <w:marTop w:val="0"/>
              <w:marBottom w:val="0"/>
              <w:divBdr>
                <w:top w:val="none" w:sz="0" w:space="0" w:color="auto"/>
                <w:left w:val="none" w:sz="0" w:space="0" w:color="auto"/>
                <w:bottom w:val="none" w:sz="0" w:space="0" w:color="auto"/>
                <w:right w:val="none" w:sz="0" w:space="0" w:color="auto"/>
              </w:divBdr>
            </w:div>
            <w:div w:id="10654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175574">
      <w:bodyDiv w:val="1"/>
      <w:marLeft w:val="0"/>
      <w:marRight w:val="0"/>
      <w:marTop w:val="0"/>
      <w:marBottom w:val="0"/>
      <w:divBdr>
        <w:top w:val="none" w:sz="0" w:space="0" w:color="auto"/>
        <w:left w:val="none" w:sz="0" w:space="0" w:color="auto"/>
        <w:bottom w:val="none" w:sz="0" w:space="0" w:color="auto"/>
        <w:right w:val="none" w:sz="0" w:space="0" w:color="auto"/>
      </w:divBdr>
    </w:div>
    <w:div w:id="1629626271">
      <w:bodyDiv w:val="1"/>
      <w:marLeft w:val="0"/>
      <w:marRight w:val="0"/>
      <w:marTop w:val="0"/>
      <w:marBottom w:val="0"/>
      <w:divBdr>
        <w:top w:val="none" w:sz="0" w:space="0" w:color="auto"/>
        <w:left w:val="none" w:sz="0" w:space="0" w:color="auto"/>
        <w:bottom w:val="none" w:sz="0" w:space="0" w:color="auto"/>
        <w:right w:val="none" w:sz="0" w:space="0" w:color="auto"/>
      </w:divBdr>
    </w:div>
    <w:div w:id="1686860021">
      <w:bodyDiv w:val="1"/>
      <w:marLeft w:val="0"/>
      <w:marRight w:val="0"/>
      <w:marTop w:val="0"/>
      <w:marBottom w:val="0"/>
      <w:divBdr>
        <w:top w:val="none" w:sz="0" w:space="0" w:color="auto"/>
        <w:left w:val="none" w:sz="0" w:space="0" w:color="auto"/>
        <w:bottom w:val="none" w:sz="0" w:space="0" w:color="auto"/>
        <w:right w:val="none" w:sz="0" w:space="0" w:color="auto"/>
      </w:divBdr>
    </w:div>
    <w:div w:id="1767996734">
      <w:bodyDiv w:val="1"/>
      <w:marLeft w:val="0"/>
      <w:marRight w:val="0"/>
      <w:marTop w:val="0"/>
      <w:marBottom w:val="0"/>
      <w:divBdr>
        <w:top w:val="none" w:sz="0" w:space="0" w:color="auto"/>
        <w:left w:val="none" w:sz="0" w:space="0" w:color="auto"/>
        <w:bottom w:val="none" w:sz="0" w:space="0" w:color="auto"/>
        <w:right w:val="none" w:sz="0" w:space="0" w:color="auto"/>
      </w:divBdr>
    </w:div>
    <w:div w:id="1777410442">
      <w:bodyDiv w:val="1"/>
      <w:marLeft w:val="0"/>
      <w:marRight w:val="0"/>
      <w:marTop w:val="0"/>
      <w:marBottom w:val="0"/>
      <w:divBdr>
        <w:top w:val="none" w:sz="0" w:space="0" w:color="auto"/>
        <w:left w:val="none" w:sz="0" w:space="0" w:color="auto"/>
        <w:bottom w:val="none" w:sz="0" w:space="0" w:color="auto"/>
        <w:right w:val="none" w:sz="0" w:space="0" w:color="auto"/>
      </w:divBdr>
    </w:div>
    <w:div w:id="1814910971">
      <w:bodyDiv w:val="1"/>
      <w:marLeft w:val="0"/>
      <w:marRight w:val="0"/>
      <w:marTop w:val="0"/>
      <w:marBottom w:val="0"/>
      <w:divBdr>
        <w:top w:val="none" w:sz="0" w:space="0" w:color="auto"/>
        <w:left w:val="none" w:sz="0" w:space="0" w:color="auto"/>
        <w:bottom w:val="none" w:sz="0" w:space="0" w:color="auto"/>
        <w:right w:val="none" w:sz="0" w:space="0" w:color="auto"/>
      </w:divBdr>
    </w:div>
    <w:div w:id="1823810743">
      <w:bodyDiv w:val="1"/>
      <w:marLeft w:val="0"/>
      <w:marRight w:val="0"/>
      <w:marTop w:val="0"/>
      <w:marBottom w:val="0"/>
      <w:divBdr>
        <w:top w:val="none" w:sz="0" w:space="0" w:color="auto"/>
        <w:left w:val="none" w:sz="0" w:space="0" w:color="auto"/>
        <w:bottom w:val="none" w:sz="0" w:space="0" w:color="auto"/>
        <w:right w:val="none" w:sz="0" w:space="0" w:color="auto"/>
      </w:divBdr>
    </w:div>
    <w:div w:id="1834296195">
      <w:bodyDiv w:val="1"/>
      <w:marLeft w:val="0"/>
      <w:marRight w:val="0"/>
      <w:marTop w:val="0"/>
      <w:marBottom w:val="0"/>
      <w:divBdr>
        <w:top w:val="none" w:sz="0" w:space="0" w:color="auto"/>
        <w:left w:val="none" w:sz="0" w:space="0" w:color="auto"/>
        <w:bottom w:val="none" w:sz="0" w:space="0" w:color="auto"/>
        <w:right w:val="none" w:sz="0" w:space="0" w:color="auto"/>
      </w:divBdr>
    </w:div>
    <w:div w:id="1836921751">
      <w:bodyDiv w:val="1"/>
      <w:marLeft w:val="0"/>
      <w:marRight w:val="0"/>
      <w:marTop w:val="0"/>
      <w:marBottom w:val="0"/>
      <w:divBdr>
        <w:top w:val="none" w:sz="0" w:space="0" w:color="auto"/>
        <w:left w:val="none" w:sz="0" w:space="0" w:color="auto"/>
        <w:bottom w:val="none" w:sz="0" w:space="0" w:color="auto"/>
        <w:right w:val="none" w:sz="0" w:space="0" w:color="auto"/>
      </w:divBdr>
    </w:div>
    <w:div w:id="1849711708">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01736041">
      <w:bodyDiv w:val="1"/>
      <w:marLeft w:val="0"/>
      <w:marRight w:val="0"/>
      <w:marTop w:val="0"/>
      <w:marBottom w:val="0"/>
      <w:divBdr>
        <w:top w:val="none" w:sz="0" w:space="0" w:color="auto"/>
        <w:left w:val="none" w:sz="0" w:space="0" w:color="auto"/>
        <w:bottom w:val="none" w:sz="0" w:space="0" w:color="auto"/>
        <w:right w:val="none" w:sz="0" w:space="0" w:color="auto"/>
      </w:divBdr>
    </w:div>
    <w:div w:id="2048021860">
      <w:bodyDiv w:val="1"/>
      <w:marLeft w:val="0"/>
      <w:marRight w:val="0"/>
      <w:marTop w:val="0"/>
      <w:marBottom w:val="0"/>
      <w:divBdr>
        <w:top w:val="none" w:sz="0" w:space="0" w:color="auto"/>
        <w:left w:val="none" w:sz="0" w:space="0" w:color="auto"/>
        <w:bottom w:val="none" w:sz="0" w:space="0" w:color="auto"/>
        <w:right w:val="none" w:sz="0" w:space="0" w:color="auto"/>
      </w:divBdr>
    </w:div>
    <w:div w:id="2078936553">
      <w:bodyDiv w:val="1"/>
      <w:marLeft w:val="0"/>
      <w:marRight w:val="0"/>
      <w:marTop w:val="0"/>
      <w:marBottom w:val="0"/>
      <w:divBdr>
        <w:top w:val="none" w:sz="0" w:space="0" w:color="auto"/>
        <w:left w:val="none" w:sz="0" w:space="0" w:color="auto"/>
        <w:bottom w:val="none" w:sz="0" w:space="0" w:color="auto"/>
        <w:right w:val="none" w:sz="0" w:space="0" w:color="auto"/>
      </w:divBdr>
    </w:div>
    <w:div w:id="2108883663">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comments.xml.rels><?xml version="1.0" encoding="UTF-8" standalone="yes"?>
<Relationships xmlns="http://schemas.openxmlformats.org/package/2006/relationships"><Relationship Id="rId8" Type="http://schemas.openxmlformats.org/officeDocument/2006/relationships/hyperlink" Target="https://www.python.org/dev/peps/pep-0418/" TargetMode="External"/><Relationship Id="rId3" Type="http://schemas.openxmlformats.org/officeDocument/2006/relationships/hyperlink" Target="https://docs.python.org/3/reference/datamodel.html" TargetMode="External"/><Relationship Id="rId7" Type="http://schemas.openxmlformats.org/officeDocument/2006/relationships/hyperlink" Target="https://github.com/python/typing/issues" TargetMode="External"/><Relationship Id="rId2" Type="http://schemas.openxmlformats.org/officeDocument/2006/relationships/hyperlink" Target="smb://u0421onfused'" TargetMode="External"/><Relationship Id="rId1" Type="http://schemas.openxmlformats.org/officeDocument/2006/relationships/hyperlink" Target="https://www.zdnet.com/article/twelve-malicious-python-libraries-found-and-removed-from-pypi/" TargetMode="External"/><Relationship Id="rId6" Type="http://schemas.openxmlformats.org/officeDocument/2006/relationships/hyperlink" Target="https://github.com/python/typing/issues" TargetMode="External"/><Relationship Id="rId5" Type="http://schemas.openxmlformats.org/officeDocument/2006/relationships/hyperlink" Target="https://github.com/python/typing/issues" TargetMode="External"/><Relationship Id="rId10" Type="http://schemas.openxmlformats.org/officeDocument/2006/relationships/hyperlink" Target="https://www.python.org/dev/peps/pep-0538/" TargetMode="External"/><Relationship Id="rId4" Type="http://schemas.openxmlformats.org/officeDocument/2006/relationships/hyperlink" Target="https://github.com/python-trio/trio/issues/79" TargetMode="External"/><Relationship Id="rId9" Type="http://schemas.openxmlformats.org/officeDocument/2006/relationships/hyperlink" Target="https://docs.python.org/dev/whatsnew/3.6.html"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docs.python.org/py3k/extending/embedding.html" TargetMode="External"/><Relationship Id="rId26" Type="http://schemas.openxmlformats.org/officeDocument/2006/relationships/hyperlink" Target="http://docs.python.org/release/3.1.3/library/string.html" TargetMode="External"/><Relationship Id="rId39" Type="http://schemas.openxmlformats.org/officeDocument/2006/relationships/hyperlink" Target="http://myweb.lmu.edu/dondi/share/pl/type-checking-v02.pdf" TargetMode="External"/><Relationship Id="rId21" Type="http://schemas.openxmlformats.org/officeDocument/2006/relationships/hyperlink" Target="http://docs.python.org/release/3.2/library/exceptions.html" TargetMode="External"/><Relationship Id="rId34" Type="http://schemas.openxmlformats.org/officeDocument/2006/relationships/hyperlink" Target="http://docs.python.org/release/3.1.3/c-api/conversion.html" TargetMode="External"/><Relationship Id="rId42" Type="http://schemas.openxmlformats.org/officeDocument/2006/relationships/header" Target="header4.xml"/><Relationship Id="rId47" Type="http://schemas.openxmlformats.org/officeDocument/2006/relationships/footer" Target="footer6.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29" Type="http://schemas.openxmlformats.org/officeDocument/2006/relationships/hyperlink" Target="http://docs.python.org/release/3.1.3/library/functions.html" TargetMode="External"/><Relationship Id="rId11" Type="http://schemas.openxmlformats.org/officeDocument/2006/relationships/footer" Target="footer2.xml"/><Relationship Id="rId24" Type="http://schemas.openxmlformats.org/officeDocument/2006/relationships/hyperlink" Target="http://docs.python.org/release/3.1.3/library/stdtypes.html" TargetMode="External"/><Relationship Id="rId32" Type="http://schemas.openxmlformats.org/officeDocument/2006/relationships/hyperlink" Target="http://docs.python.org/release/3.1.3/c-api/number.html" TargetMode="External"/><Relationship Id="rId37" Type="http://schemas.openxmlformats.org/officeDocument/2006/relationships/hyperlink" Target="http://docs.python.org/release/3.1.3/c-api/capsule.html" TargetMode="External"/><Relationship Id="rId40" Type="http://schemas.openxmlformats.org/officeDocument/2006/relationships/hyperlink" Target="http://cwe.mitre.org/" TargetMode="External"/><Relationship Id="rId45" Type="http://schemas.openxmlformats.org/officeDocument/2006/relationships/footer" Target="footer5.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docs.python.org/release/3.1.3/library/string.html" TargetMode="External"/><Relationship Id="rId28" Type="http://schemas.openxmlformats.org/officeDocument/2006/relationships/hyperlink" Target="http://docs.python.org/release/3.1.3/library/functions.html" TargetMode="External"/><Relationship Id="rId36" Type="http://schemas.openxmlformats.org/officeDocument/2006/relationships/hyperlink" Target="http://docs.python.org/release/3.1.3/c-api/conversion.html" TargetMode="External"/><Relationship Id="rId49"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s://urldefense.proofpoint.com/v2/url?u=https-3A__www.python.org_dev_peps_pep-2D0551_&amp;d=DwMFaQ&amp;c=31nHN1tvZeuWBT6LwDN4Ngk1qezfsYHyolgGeY2ZhlU&amp;r=_hSCXI5-mXrGcbRiWbBwgeug3UbaT2XrXWFb_Ccpjkg&amp;m=y37OtV4PdnybrQB11vd0_HWC9IKBhiN444-WUMw4XPw&amp;s=A8KC-czaoMfA-9vwcSpZ9Jrw06wN3WuZWKsX1ZAE3Xs&amp;e=" TargetMode="External"/><Relationship Id="rId31" Type="http://schemas.openxmlformats.org/officeDocument/2006/relationships/hyperlink" Target="http://docs.python.org/release/3.1.3/library/contextlib.html" TargetMode="Externa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docs.python.org/release/3.2/library/exceptions.html" TargetMode="External"/><Relationship Id="rId27" Type="http://schemas.openxmlformats.org/officeDocument/2006/relationships/hyperlink" Target="http://docs.python.org/release/3.1.3/library/functions.html" TargetMode="External"/><Relationship Id="rId30" Type="http://schemas.openxmlformats.org/officeDocument/2006/relationships/hyperlink" Target="http://docs.python.org/release/3.1.3/reference/compound_stmts.html" TargetMode="External"/><Relationship Id="rId35" Type="http://schemas.openxmlformats.org/officeDocument/2006/relationships/hyperlink" Target="http://docs.python.org/release/3.1.3/c-api/conversion.html" TargetMode="External"/><Relationship Id="rId43" Type="http://schemas.openxmlformats.org/officeDocument/2006/relationships/header" Target="header5.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python.org/dev/peps/pep-0008/" TargetMode="External"/><Relationship Id="rId25" Type="http://schemas.openxmlformats.org/officeDocument/2006/relationships/hyperlink" Target="http://docs.python.org/release/3.1.3/library/stdtypes.html" TargetMode="External"/><Relationship Id="rId33" Type="http://schemas.openxmlformats.org/officeDocument/2006/relationships/hyperlink" Target="http://docs.python.org/release/3.1.3/c-api/number.html" TargetMode="External"/><Relationship Id="rId38" Type="http://schemas.openxmlformats.org/officeDocument/2006/relationships/hyperlink" Target="http://docs.python.org/release/3.1.3/c-api/cobject.html" TargetMode="External"/><Relationship Id="rId46" Type="http://schemas.openxmlformats.org/officeDocument/2006/relationships/header" Target="header6.xml"/><Relationship Id="rId20" Type="http://schemas.openxmlformats.org/officeDocument/2006/relationships/hyperlink" Target="http://docs.python.org/release/3.2/library/concurrent.futures.html?highlight=undefined%20behavior" TargetMode="External"/><Relationship Id="rId41" Type="http://schemas.openxmlformats.org/officeDocument/2006/relationships/hyperlink" Target="http://www.nsc.liu.se/wg25/book"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3</b:RefOrder>
  </b:Source>
  <b:Source>
    <b:Tag>The</b:Tag>
    <b:SourceType>InternetSite</b:SourceType>
    <b:Guid>{8B650AA6-72BE-481B-8049-D7FA6B9FDBC2}</b:Guid>
    <b:Title>The Python Language Reference</b:Title>
    <b:InternetSiteTitle>python.org</b:InternetSiteTitle>
    <b:URL> http://docs.python.org/reference/index.html#reference-index</b:URL>
    <b:RefOrder>4</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5</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6</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7</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8</b:RefOrder>
  </b:Source>
  <b:Source>
    <b:Tag>Pyt</b:Tag>
    <b:SourceType>InternetSite</b:SourceType>
    <b:Guid>{8EE63104-AEC2-42E1-8DDF-103FEE0C8026}</b:Guid>
    <b:Title>Python Gotchas</b:Title>
    <b:URL>http://www.ferg.org/projects/python_gotchas.html</b:URL>
    <b:RefOrder>9</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10</b:RefOrder>
  </b:Source>
  <b:Source>
    <b:Tag>Mar04</b:Tag>
    <b:SourceType>Book</b:SourceType>
    <b:Guid>{2E39C902-C513-4C58-8D38-395D796E7701}</b:Guid>
    <b:Title>Dive Into Python</b:Title>
    <b:Year>2004</b:Year>
    <b:Author>
      <b:Author>
        <b:NameList>
          <b:Person>
            <b:Last>Pilgrim</b:Last>
            <b:First>Mark</b:First>
          </b:Person>
        </b:NameList>
      </b:Author>
    </b:Author>
    <b:RefOrder>2</b:RefOrder>
  </b:Source>
</b:Sources>
</file>

<file path=customXml/itemProps1.xml><?xml version="1.0" encoding="utf-8"?>
<ds:datastoreItem xmlns:ds="http://schemas.openxmlformats.org/officeDocument/2006/customXml" ds:itemID="{85259475-381C-2644-8564-663553DB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60</Pages>
  <Words>21315</Words>
  <Characters>121498</Characters>
  <Application>Microsoft Office Word</Application>
  <DocSecurity>0</DocSecurity>
  <Lines>1012</Lines>
  <Paragraphs>285</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142528</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2</cp:revision>
  <cp:lastPrinted>2018-09-04T02:38:00Z</cp:lastPrinted>
  <dcterms:created xsi:type="dcterms:W3CDTF">2019-09-26T14:45:00Z</dcterms:created>
  <dcterms:modified xsi:type="dcterms:W3CDTF">2019-09-26T14:45:00Z</dcterms:modified>
</cp:coreProperties>
</file>